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2A66A" w14:textId="0AEE5C04" w:rsidR="00E74B7A" w:rsidRPr="008D0DDA" w:rsidRDefault="0093372F" w:rsidP="00C306C2">
      <w:pPr>
        <w:spacing w:after="0" w:line="240" w:lineRule="auto"/>
        <w:contextualSpacing/>
        <w:jc w:val="right"/>
        <w:rPr>
          <w:rFonts w:ascii="Times New Roman" w:hAnsi="Times New Roman" w:cs="Times New Roman"/>
          <w:sz w:val="24"/>
          <w:szCs w:val="24"/>
        </w:rPr>
      </w:pPr>
      <w:r w:rsidRPr="008D0DDA">
        <w:rPr>
          <w:rFonts w:ascii="Times New Roman" w:hAnsi="Times New Roman" w:cs="Times New Roman"/>
          <w:sz w:val="24"/>
          <w:szCs w:val="24"/>
        </w:rPr>
        <w:t>EELNÕU</w:t>
      </w:r>
    </w:p>
    <w:p w14:paraId="1D257FB4" w14:textId="2A7CA83C" w:rsidR="0093372F" w:rsidRPr="008D0DDA" w:rsidRDefault="00F1123B" w:rsidP="00C306C2">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03</w:t>
      </w:r>
      <w:r w:rsidR="001028A6">
        <w:rPr>
          <w:rFonts w:ascii="Times New Roman" w:hAnsi="Times New Roman" w:cs="Times New Roman"/>
          <w:sz w:val="24"/>
          <w:szCs w:val="24"/>
        </w:rPr>
        <w:t>.0</w:t>
      </w:r>
      <w:r>
        <w:rPr>
          <w:rFonts w:ascii="Times New Roman" w:hAnsi="Times New Roman" w:cs="Times New Roman"/>
          <w:sz w:val="24"/>
          <w:szCs w:val="24"/>
        </w:rPr>
        <w:t>5</w:t>
      </w:r>
      <w:r w:rsidR="0093372F" w:rsidRPr="008D0DDA">
        <w:rPr>
          <w:rFonts w:ascii="Times New Roman" w:hAnsi="Times New Roman" w:cs="Times New Roman"/>
          <w:sz w:val="24"/>
          <w:szCs w:val="24"/>
        </w:rPr>
        <w:t>.202</w:t>
      </w:r>
      <w:r w:rsidR="00464BA9" w:rsidRPr="008D0DDA">
        <w:rPr>
          <w:rFonts w:ascii="Times New Roman" w:hAnsi="Times New Roman" w:cs="Times New Roman"/>
          <w:sz w:val="24"/>
          <w:szCs w:val="24"/>
        </w:rPr>
        <w:t>4</w:t>
      </w:r>
    </w:p>
    <w:p w14:paraId="1513D870" w14:textId="77777777" w:rsidR="00FC1208" w:rsidRPr="00E73412" w:rsidRDefault="00FC1208" w:rsidP="00C306C2">
      <w:pPr>
        <w:spacing w:after="0" w:line="240" w:lineRule="auto"/>
        <w:contextualSpacing/>
        <w:jc w:val="center"/>
        <w:rPr>
          <w:rFonts w:ascii="Times New Roman" w:hAnsi="Times New Roman" w:cs="Times New Roman"/>
          <w:b/>
          <w:bCs/>
          <w:sz w:val="24"/>
          <w:szCs w:val="24"/>
        </w:rPr>
      </w:pPr>
    </w:p>
    <w:p w14:paraId="594ACEA8" w14:textId="76ED9FAE" w:rsidR="0093372F" w:rsidRPr="008D0DDA" w:rsidRDefault="00B4547D" w:rsidP="00C306C2">
      <w:pPr>
        <w:spacing w:after="0" w:line="240" w:lineRule="auto"/>
        <w:contextualSpacing/>
        <w:jc w:val="center"/>
        <w:rPr>
          <w:rFonts w:ascii="Times New Roman" w:hAnsi="Times New Roman" w:cs="Times New Roman"/>
          <w:b/>
          <w:bCs/>
          <w:sz w:val="32"/>
          <w:szCs w:val="32"/>
        </w:rPr>
      </w:pPr>
      <w:r w:rsidRPr="008D0DDA">
        <w:rPr>
          <w:rFonts w:ascii="Times New Roman" w:hAnsi="Times New Roman" w:cs="Times New Roman"/>
          <w:b/>
          <w:bCs/>
          <w:sz w:val="32"/>
          <w:szCs w:val="32"/>
        </w:rPr>
        <w:t>Soolise võrdsuse ja v</w:t>
      </w:r>
      <w:r w:rsidR="0093372F" w:rsidRPr="008D0DDA">
        <w:rPr>
          <w:rFonts w:ascii="Times New Roman" w:hAnsi="Times New Roman" w:cs="Times New Roman"/>
          <w:b/>
          <w:bCs/>
          <w:sz w:val="32"/>
          <w:szCs w:val="32"/>
        </w:rPr>
        <w:t>õrdsete võimaluste</w:t>
      </w:r>
      <w:r w:rsidR="00476A7F" w:rsidRPr="008D0DDA">
        <w:rPr>
          <w:rFonts w:ascii="Times New Roman" w:hAnsi="Times New Roman" w:cs="Times New Roman"/>
          <w:b/>
          <w:bCs/>
          <w:sz w:val="32"/>
          <w:szCs w:val="32"/>
        </w:rPr>
        <w:t xml:space="preserve"> </w:t>
      </w:r>
      <w:r w:rsidR="00F82417" w:rsidRPr="008D0DDA">
        <w:rPr>
          <w:rFonts w:ascii="Times New Roman" w:hAnsi="Times New Roman" w:cs="Times New Roman"/>
          <w:b/>
          <w:bCs/>
          <w:sz w:val="32"/>
          <w:szCs w:val="32"/>
        </w:rPr>
        <w:t>seadus</w:t>
      </w:r>
      <w:r w:rsidR="00F70F9A" w:rsidRPr="008D0DDA">
        <w:rPr>
          <w:rFonts w:ascii="Times New Roman" w:hAnsi="Times New Roman" w:cs="Times New Roman"/>
          <w:b/>
          <w:bCs/>
          <w:sz w:val="32"/>
          <w:szCs w:val="32"/>
          <w:vertAlign w:val="superscript"/>
        </w:rPr>
        <w:t>1</w:t>
      </w:r>
    </w:p>
    <w:p w14:paraId="00614366" w14:textId="77777777" w:rsidR="0093372F" w:rsidRPr="00E73412" w:rsidRDefault="0093372F" w:rsidP="00C306C2">
      <w:pPr>
        <w:spacing w:after="0" w:line="240" w:lineRule="auto"/>
        <w:contextualSpacing/>
        <w:jc w:val="center"/>
        <w:rPr>
          <w:rFonts w:ascii="Times New Roman" w:hAnsi="Times New Roman" w:cs="Times New Roman"/>
          <w:b/>
          <w:bCs/>
          <w:sz w:val="24"/>
          <w:szCs w:val="24"/>
        </w:rPr>
      </w:pPr>
    </w:p>
    <w:p w14:paraId="66780524" w14:textId="7220D762" w:rsidR="0093372F" w:rsidRPr="008D0DDA" w:rsidRDefault="005330DE" w:rsidP="00C306C2">
      <w:pPr>
        <w:pStyle w:val="Kehatekst"/>
        <w:contextualSpacing/>
        <w:jc w:val="center"/>
        <w:rPr>
          <w:b/>
          <w:spacing w:val="-1"/>
        </w:rPr>
      </w:pPr>
      <w:r w:rsidRPr="008D0DDA">
        <w:rPr>
          <w:b/>
          <w:spacing w:val="-1"/>
        </w:rPr>
        <w:t>1. peatükk</w:t>
      </w:r>
    </w:p>
    <w:p w14:paraId="089F0806" w14:textId="3C4BC1E1" w:rsidR="005330DE" w:rsidRPr="008D0DDA" w:rsidRDefault="005330DE" w:rsidP="00C306C2">
      <w:pPr>
        <w:pStyle w:val="Kehatekst"/>
        <w:contextualSpacing/>
        <w:jc w:val="center"/>
        <w:rPr>
          <w:b/>
          <w:spacing w:val="-1"/>
        </w:rPr>
      </w:pPr>
      <w:r w:rsidRPr="008D0DDA">
        <w:rPr>
          <w:b/>
          <w:spacing w:val="-1"/>
        </w:rPr>
        <w:t>Üldsätted</w:t>
      </w:r>
    </w:p>
    <w:p w14:paraId="3DC1159C" w14:textId="77777777" w:rsidR="0093372F" w:rsidRPr="008D0DDA" w:rsidRDefault="0093372F" w:rsidP="008B63A5">
      <w:pPr>
        <w:pStyle w:val="Kehatekst"/>
        <w:contextualSpacing/>
        <w:rPr>
          <w:bCs/>
          <w:spacing w:val="-1"/>
        </w:rPr>
      </w:pPr>
    </w:p>
    <w:p w14:paraId="147CE593" w14:textId="77777777" w:rsidR="005330DE" w:rsidRPr="008D0DDA" w:rsidRDefault="005330DE"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xml:space="preserve">§ 1. Seaduse eesmärk ja </w:t>
      </w:r>
      <w:commentRangeStart w:id="0"/>
      <w:r w:rsidRPr="008D0DDA">
        <w:rPr>
          <w:rFonts w:ascii="Times New Roman" w:eastAsia="Times New Roman" w:hAnsi="Times New Roman" w:cs="Times New Roman"/>
          <w:b/>
          <w:bCs/>
          <w:kern w:val="0"/>
          <w:sz w:val="24"/>
          <w:szCs w:val="24"/>
          <w:bdr w:val="none" w:sz="0" w:space="0" w:color="auto" w:frame="1"/>
          <w:lang w:eastAsia="et-EE"/>
          <w14:ligatures w14:val="none"/>
        </w:rPr>
        <w:t>reguleerimisala</w:t>
      </w:r>
      <w:commentRangeEnd w:id="0"/>
      <w:r w:rsidR="002877D9">
        <w:rPr>
          <w:rStyle w:val="Kommentaariviide"/>
        </w:rPr>
        <w:commentReference w:id="0"/>
      </w:r>
    </w:p>
    <w:p w14:paraId="49C4AA66" w14:textId="77777777" w:rsidR="005330DE" w:rsidRPr="008D0DDA" w:rsidRDefault="005330DE"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606D0D6F" w14:textId="71C015F7" w:rsidR="00597F1E" w:rsidRPr="008D0DDA" w:rsidRDefault="5882DDBD"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37BF5F52" w:rsidRPr="008D0DDA">
        <w:rPr>
          <w:rFonts w:ascii="Times New Roman" w:eastAsia="Times New Roman" w:hAnsi="Times New Roman" w:cs="Times New Roman"/>
          <w:kern w:val="0"/>
          <w:sz w:val="24"/>
          <w:szCs w:val="24"/>
          <w:bdr w:val="none" w:sz="0" w:space="0" w:color="auto" w:frame="1"/>
          <w:lang w:eastAsia="et-EE"/>
          <w14:ligatures w14:val="none"/>
        </w:rPr>
        <w:t>Käesoleva s</w:t>
      </w:r>
      <w:r w:rsidRPr="008D0DDA">
        <w:rPr>
          <w:rFonts w:ascii="Times New Roman" w:eastAsia="Times New Roman" w:hAnsi="Times New Roman" w:cs="Times New Roman"/>
          <w:kern w:val="0"/>
          <w:sz w:val="24"/>
          <w:szCs w:val="24"/>
          <w:bdr w:val="none" w:sz="0" w:space="0" w:color="auto" w:frame="1"/>
          <w:lang w:eastAsia="et-EE"/>
          <w14:ligatures w14:val="none"/>
        </w:rPr>
        <w:t>eaduse eesmärk on tagada:</w:t>
      </w:r>
      <w:bookmarkStart w:id="1" w:name="_Hlk145941095"/>
      <w:bookmarkStart w:id="2" w:name="_Hlk145946476"/>
    </w:p>
    <w:bookmarkEnd w:id="1"/>
    <w:bookmarkEnd w:id="2"/>
    <w:p w14:paraId="3B368A00" w14:textId="7106C435" w:rsidR="005330DE" w:rsidRPr="008D0DDA" w:rsidRDefault="1B278782" w:rsidP="00C306C2">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8D0DDA">
        <w:rPr>
          <w:rFonts w:ascii="Times New Roman" w:eastAsia="Times New Roman" w:hAnsi="Times New Roman" w:cs="Times New Roman"/>
          <w:kern w:val="0"/>
          <w:sz w:val="24"/>
          <w:szCs w:val="24"/>
          <w:bdr w:val="none" w:sz="0" w:space="0" w:color="auto" w:frame="1"/>
          <w:lang w:eastAsia="et-EE"/>
          <w14:ligatures w14:val="none"/>
        </w:rPr>
        <w:t>1</w:t>
      </w:r>
      <w:r w:rsidR="5882DDBD" w:rsidRPr="008D0DDA">
        <w:rPr>
          <w:rFonts w:ascii="Times New Roman" w:eastAsia="Times New Roman" w:hAnsi="Times New Roman" w:cs="Times New Roman"/>
          <w:kern w:val="0"/>
          <w:sz w:val="24"/>
          <w:szCs w:val="24"/>
          <w:bdr w:val="none" w:sz="0" w:space="0" w:color="auto" w:frame="1"/>
          <w:lang w:eastAsia="et-EE"/>
          <w14:ligatures w14:val="none"/>
        </w:rPr>
        <w:t>) soolise võrdsuse kui ühe põhilise inimõiguse ja üldise hüve edendamine kõigis ühiskonnaelu valdkondades</w:t>
      </w:r>
      <w:r w:rsidR="382C1825" w:rsidRPr="008D0DDA">
        <w:rPr>
          <w:rFonts w:ascii="Times New Roman" w:eastAsia="Times New Roman" w:hAnsi="Times New Roman" w:cs="Times New Roman"/>
          <w:kern w:val="0"/>
          <w:sz w:val="24"/>
          <w:szCs w:val="24"/>
          <w:bdr w:val="none" w:sz="0" w:space="0" w:color="auto" w:frame="1"/>
          <w:lang w:eastAsia="et-EE"/>
          <w14:ligatures w14:val="none"/>
        </w:rPr>
        <w:t>;</w:t>
      </w:r>
    </w:p>
    <w:p w14:paraId="0C917E74" w14:textId="7745E2A4" w:rsidR="005330DE" w:rsidRPr="008D0DDA" w:rsidRDefault="218E1DE6" w:rsidP="00C306C2">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8D0DDA">
        <w:rPr>
          <w:rFonts w:ascii="Times New Roman" w:eastAsia="Times New Roman" w:hAnsi="Times New Roman" w:cs="Times New Roman"/>
          <w:kern w:val="0"/>
          <w:sz w:val="24"/>
          <w:szCs w:val="24"/>
          <w:bdr w:val="none" w:sz="0" w:space="0" w:color="auto" w:frame="1"/>
          <w:lang w:eastAsia="et-EE"/>
          <w14:ligatures w14:val="none"/>
        </w:rPr>
        <w:t>2)</w:t>
      </w:r>
      <w:r w:rsidR="002F4CFF"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võrdsete</w:t>
      </w:r>
      <w:r w:rsidRPr="008D0DDA">
        <w:rPr>
          <w:rFonts w:ascii="Times New Roman" w:eastAsia="Times New Roman" w:hAnsi="Times New Roman" w:cs="Times New Roman"/>
          <w:sz w:val="24"/>
          <w:szCs w:val="24"/>
          <w:lang w:eastAsia="et-EE"/>
        </w:rPr>
        <w:t xml:space="preserve"> võimaluste saavutamist t</w:t>
      </w:r>
      <w:r w:rsidR="008B63A5">
        <w:rPr>
          <w:rFonts w:ascii="Times New Roman" w:eastAsia="Times New Roman" w:hAnsi="Times New Roman" w:cs="Times New Roman"/>
          <w:sz w:val="24"/>
          <w:szCs w:val="24"/>
          <w:lang w:eastAsia="et-EE"/>
        </w:rPr>
        <w:t>õkestavate</w:t>
      </w:r>
      <w:r w:rsidRPr="008D0DDA">
        <w:rPr>
          <w:rFonts w:ascii="Times New Roman" w:eastAsia="Times New Roman" w:hAnsi="Times New Roman" w:cs="Times New Roman"/>
          <w:sz w:val="24"/>
          <w:szCs w:val="24"/>
          <w:lang w:eastAsia="et-EE"/>
        </w:rPr>
        <w:t xml:space="preserve"> ühiskondlike</w:t>
      </w:r>
      <w:r w:rsidR="005F3FC4" w:rsidRPr="008D0DDA">
        <w:rPr>
          <w:rFonts w:ascii="Times New Roman" w:eastAsia="Times New Roman" w:hAnsi="Times New Roman" w:cs="Times New Roman"/>
          <w:sz w:val="24"/>
          <w:szCs w:val="24"/>
          <w:lang w:eastAsia="et-EE"/>
        </w:rPr>
        <w:t>st hoiakutest tulenevate takistuste</w:t>
      </w:r>
      <w:r w:rsidRPr="008D0DDA">
        <w:rPr>
          <w:rFonts w:ascii="Times New Roman" w:eastAsia="Times New Roman" w:hAnsi="Times New Roman" w:cs="Times New Roman"/>
          <w:sz w:val="24"/>
          <w:szCs w:val="24"/>
          <w:lang w:eastAsia="et-EE"/>
        </w:rPr>
        <w:t xml:space="preserve"> kaotamine;</w:t>
      </w:r>
    </w:p>
    <w:p w14:paraId="7238B2D6" w14:textId="40778AE3" w:rsidR="005330DE" w:rsidRPr="008D0DDA" w:rsidRDefault="7DD790D8" w:rsidP="00C306C2">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8D0DDA">
        <w:rPr>
          <w:rFonts w:ascii="Times New Roman" w:eastAsia="Times New Roman" w:hAnsi="Times New Roman" w:cs="Times New Roman"/>
          <w:sz w:val="24"/>
          <w:szCs w:val="24"/>
          <w:lang w:eastAsia="et-EE"/>
        </w:rPr>
        <w:t xml:space="preserve">3) isikute käesoleva seadusega kaitstud tunnuste </w:t>
      </w:r>
      <w:r w:rsidR="000E4EAE">
        <w:rPr>
          <w:rFonts w:ascii="Times New Roman" w:eastAsia="Times New Roman" w:hAnsi="Times New Roman" w:cs="Times New Roman"/>
          <w:sz w:val="24"/>
          <w:szCs w:val="24"/>
          <w:lang w:eastAsia="et-EE"/>
        </w:rPr>
        <w:t>põhjal</w:t>
      </w:r>
      <w:r w:rsidRPr="008D0DDA">
        <w:rPr>
          <w:rFonts w:ascii="Times New Roman" w:eastAsia="Times New Roman" w:hAnsi="Times New Roman" w:cs="Times New Roman"/>
          <w:sz w:val="24"/>
          <w:szCs w:val="24"/>
          <w:lang w:eastAsia="et-EE"/>
        </w:rPr>
        <w:t xml:space="preserve"> võrdne kohtlemine;</w:t>
      </w:r>
    </w:p>
    <w:p w14:paraId="25F5E5AD" w14:textId="4EBB8423" w:rsidR="005330DE" w:rsidRPr="008D0DDA" w:rsidRDefault="7DD790D8" w:rsidP="00C306C2">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sz w:val="24"/>
          <w:szCs w:val="24"/>
          <w:lang w:eastAsia="et-EE"/>
        </w:rPr>
        <w:t>4)</w:t>
      </w:r>
      <w:r w:rsidR="002F4CFF" w:rsidRPr="008D0DDA">
        <w:rPr>
          <w:rFonts w:ascii="Times New Roman" w:eastAsia="Times New Roman" w:hAnsi="Times New Roman" w:cs="Times New Roman"/>
          <w:sz w:val="24"/>
          <w:szCs w:val="24"/>
          <w:lang w:eastAsia="et-EE"/>
        </w:rPr>
        <w:t xml:space="preserve"> </w:t>
      </w:r>
      <w:r w:rsidRPr="008D0DDA">
        <w:rPr>
          <w:rFonts w:ascii="Times New Roman" w:eastAsia="Times New Roman" w:hAnsi="Times New Roman" w:cs="Times New Roman"/>
          <w:sz w:val="24"/>
          <w:szCs w:val="24"/>
          <w:lang w:eastAsia="et-EE"/>
        </w:rPr>
        <w:t>isikute võrdne kohtlemine töötajate huvide esindamise, töötajate ühingusse kuulumise, osalise tööajaga töötamise, tähtajalise töölepinguga töötamise ning tööülesannete renditööna täitmis</w:t>
      </w:r>
      <w:r w:rsidR="00635C08">
        <w:rPr>
          <w:rFonts w:ascii="Times New Roman" w:eastAsia="Times New Roman" w:hAnsi="Times New Roman" w:cs="Times New Roman"/>
          <w:sz w:val="24"/>
          <w:szCs w:val="24"/>
          <w:lang w:eastAsia="et-EE"/>
        </w:rPr>
        <w:t>e</w:t>
      </w:r>
      <w:r w:rsidR="008957CE">
        <w:rPr>
          <w:rFonts w:ascii="Times New Roman" w:eastAsia="Times New Roman" w:hAnsi="Times New Roman" w:cs="Times New Roman"/>
          <w:sz w:val="24"/>
          <w:szCs w:val="24"/>
          <w:lang w:eastAsia="et-EE"/>
        </w:rPr>
        <w:t xml:space="preserve"> põhjal</w:t>
      </w:r>
      <w:r w:rsidRPr="008D0DDA">
        <w:rPr>
          <w:rFonts w:ascii="Times New Roman" w:eastAsia="Times New Roman" w:hAnsi="Times New Roman" w:cs="Times New Roman"/>
          <w:sz w:val="24"/>
          <w:szCs w:val="24"/>
          <w:lang w:eastAsia="et-EE"/>
        </w:rPr>
        <w:t>.</w:t>
      </w:r>
    </w:p>
    <w:p w14:paraId="07872DAB" w14:textId="77777777" w:rsidR="00442210" w:rsidRPr="008D0DDA" w:rsidRDefault="00442210"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1023826" w14:textId="74B284CC" w:rsidR="00442210" w:rsidRPr="008D0DDA" w:rsidRDefault="54670A35" w:rsidP="00C306C2">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(2) Käesoleva </w:t>
      </w:r>
      <w:r w:rsidR="00333F22">
        <w:rPr>
          <w:rFonts w:ascii="Times New Roman" w:eastAsia="Times New Roman" w:hAnsi="Times New Roman" w:cs="Times New Roman"/>
          <w:kern w:val="0"/>
          <w:sz w:val="24"/>
          <w:szCs w:val="24"/>
          <w:bdr w:val="none" w:sz="0" w:space="0" w:color="auto" w:frame="1"/>
          <w:lang w:eastAsia="et-EE"/>
          <w14:ligatures w14:val="none"/>
        </w:rPr>
        <w:t>seadusega</w:t>
      </w:r>
      <w:r w:rsidRPr="008D0DDA">
        <w:rPr>
          <w:rFonts w:ascii="Times New Roman" w:eastAsia="Times New Roman" w:hAnsi="Times New Roman" w:cs="Times New Roman"/>
          <w:kern w:val="0"/>
          <w:sz w:val="24"/>
          <w:szCs w:val="24"/>
          <w:bdr w:val="none" w:sz="0" w:space="0" w:color="auto" w:frame="1"/>
          <w:lang w:eastAsia="et-EE"/>
          <w14:ligatures w14:val="none"/>
        </w:rPr>
        <w:t xml:space="preserve"> kaitstud tunnuse</w:t>
      </w:r>
      <w:r w:rsidR="00E73412">
        <w:rPr>
          <w:rFonts w:ascii="Times New Roman" w:eastAsia="Times New Roman" w:hAnsi="Times New Roman" w:cs="Times New Roman"/>
          <w:kern w:val="0"/>
          <w:sz w:val="24"/>
          <w:szCs w:val="24"/>
          <w:bdr w:val="none" w:sz="0" w:space="0" w:color="auto" w:frame="1"/>
          <w:lang w:eastAsia="et-EE"/>
          <w14:ligatures w14:val="none"/>
        </w:rPr>
        <w:t>d</w:t>
      </w:r>
      <w:r w:rsidRPr="008D0DDA">
        <w:rPr>
          <w:rFonts w:ascii="Times New Roman" w:eastAsia="Times New Roman" w:hAnsi="Times New Roman" w:cs="Times New Roman"/>
          <w:kern w:val="0"/>
          <w:sz w:val="24"/>
          <w:szCs w:val="24"/>
          <w:bdr w:val="none" w:sz="0" w:space="0" w:color="auto" w:frame="1"/>
          <w:lang w:eastAsia="et-EE"/>
          <w14:ligatures w14:val="none"/>
        </w:rPr>
        <w:t xml:space="preserve"> on sugu, sooline identiteet</w:t>
      </w:r>
      <w:r w:rsidR="00E45153" w:rsidRPr="008D0DDA">
        <w:rPr>
          <w:rFonts w:ascii="Times New Roman" w:eastAsia="Times New Roman" w:hAnsi="Times New Roman" w:cs="Times New Roman"/>
          <w:kern w:val="0"/>
          <w:sz w:val="24"/>
          <w:szCs w:val="24"/>
          <w:bdr w:val="none" w:sz="0" w:space="0" w:color="auto" w:frame="1"/>
          <w:lang w:eastAsia="et-EE"/>
          <w14:ligatures w14:val="none"/>
        </w:rPr>
        <w:t xml:space="preserve">, sooline </w:t>
      </w:r>
      <w:r w:rsidRPr="008D0DDA">
        <w:rPr>
          <w:rFonts w:ascii="Times New Roman" w:eastAsia="Times New Roman" w:hAnsi="Times New Roman" w:cs="Times New Roman"/>
          <w:kern w:val="0"/>
          <w:sz w:val="24"/>
          <w:szCs w:val="24"/>
          <w:bdr w:val="none" w:sz="0" w:space="0" w:color="auto" w:frame="1"/>
          <w:lang w:eastAsia="et-EE"/>
          <w14:ligatures w14:val="none"/>
        </w:rPr>
        <w:t xml:space="preserve">eneseväljendus, </w:t>
      </w:r>
      <w:r w:rsidR="00806632" w:rsidRPr="008D0DDA">
        <w:rPr>
          <w:rFonts w:ascii="Times New Roman" w:eastAsia="Times New Roman" w:hAnsi="Times New Roman" w:cs="Times New Roman"/>
          <w:kern w:val="0"/>
          <w:sz w:val="24"/>
          <w:szCs w:val="24"/>
          <w:bdr w:val="none" w:sz="0" w:space="0" w:color="auto" w:frame="1"/>
          <w:lang w:eastAsia="et-EE"/>
          <w14:ligatures w14:val="none"/>
        </w:rPr>
        <w:t xml:space="preserve">sootunnus, </w:t>
      </w:r>
      <w:r w:rsidRPr="008D0DDA">
        <w:rPr>
          <w:rFonts w:ascii="Times New Roman" w:eastAsia="Times New Roman" w:hAnsi="Times New Roman" w:cs="Times New Roman"/>
          <w:kern w:val="0"/>
          <w:sz w:val="24"/>
          <w:szCs w:val="24"/>
          <w:bdr w:val="none" w:sz="0" w:space="0" w:color="auto" w:frame="1"/>
          <w:lang w:eastAsia="et-EE"/>
          <w14:ligatures w14:val="none"/>
        </w:rPr>
        <w:t>rahvus</w:t>
      </w:r>
      <w:r w:rsidR="00711583"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 xml:space="preserve">etniline kuuluvus, keel, rass, nahavärvus, usutunnistus, veendumus, vanus, puue, </w:t>
      </w:r>
      <w:r w:rsidR="4EB85C8E" w:rsidRPr="008D0DDA">
        <w:rPr>
          <w:rFonts w:ascii="Times New Roman" w:eastAsia="Times New Roman" w:hAnsi="Times New Roman" w:cs="Times New Roman"/>
          <w:kern w:val="0"/>
          <w:sz w:val="24"/>
          <w:szCs w:val="24"/>
          <w:bdr w:val="none" w:sz="0" w:space="0" w:color="auto" w:frame="1"/>
          <w:lang w:eastAsia="et-EE"/>
          <w14:ligatures w14:val="none"/>
        </w:rPr>
        <w:t xml:space="preserve">terviseseisund, </w:t>
      </w:r>
      <w:r w:rsidRPr="008D0DDA">
        <w:rPr>
          <w:rFonts w:ascii="Times New Roman" w:eastAsia="Times New Roman" w:hAnsi="Times New Roman" w:cs="Times New Roman"/>
          <w:kern w:val="0"/>
          <w:sz w:val="24"/>
          <w:szCs w:val="24"/>
          <w:bdr w:val="none" w:sz="0" w:space="0" w:color="auto" w:frame="1"/>
          <w:lang w:eastAsia="et-EE"/>
          <w14:ligatures w14:val="none"/>
        </w:rPr>
        <w:t>seksuaalne sättumus, päritolu, varaline või sotsiaalne seisund või muu isikuga seotud objektiivselt tuvastatav tegelik või oletatav tunnus, mis on aluseks ühiskondlikes, poliitilistes või institutsionaalsetes tavades juurdunud ühiskondlikele eelarvamustele</w:t>
      </w:r>
      <w:r w:rsidR="1D4F7821" w:rsidRPr="008D0DDA">
        <w:rPr>
          <w:rFonts w:ascii="Times New Roman" w:eastAsia="Times New Roman" w:hAnsi="Times New Roman" w:cs="Times New Roman"/>
          <w:kern w:val="0"/>
          <w:sz w:val="24"/>
          <w:szCs w:val="24"/>
          <w:bdr w:val="none" w:sz="0" w:space="0" w:color="auto" w:frame="1"/>
          <w:lang w:eastAsia="et-EE"/>
          <w14:ligatures w14:val="none"/>
        </w:rPr>
        <w:t>, tõrjumisele</w:t>
      </w:r>
      <w:r w:rsidRPr="008D0DDA">
        <w:rPr>
          <w:rFonts w:ascii="Times New Roman" w:eastAsia="Times New Roman" w:hAnsi="Times New Roman" w:cs="Times New Roman"/>
          <w:kern w:val="0"/>
          <w:sz w:val="24"/>
          <w:szCs w:val="24"/>
          <w:bdr w:val="none" w:sz="0" w:space="0" w:color="auto" w:frame="1"/>
          <w:lang w:eastAsia="et-EE"/>
          <w14:ligatures w14:val="none"/>
        </w:rPr>
        <w:t xml:space="preserve"> või häbimärgistamisele</w:t>
      </w:r>
      <w:r w:rsidR="5C0E4309" w:rsidRPr="008D0DDA">
        <w:rPr>
          <w:rFonts w:ascii="Times New Roman" w:eastAsia="Times New Roman" w:hAnsi="Times New Roman" w:cs="Times New Roman"/>
          <w:kern w:val="0"/>
          <w:sz w:val="24"/>
          <w:szCs w:val="24"/>
          <w:bdr w:val="none" w:sz="0" w:space="0" w:color="auto" w:frame="1"/>
          <w:lang w:eastAsia="et-EE"/>
          <w14:ligatures w14:val="none"/>
        </w:rPr>
        <w:t xml:space="preserve"> (edaspidi </w:t>
      </w:r>
      <w:r w:rsidR="541022FC" w:rsidRPr="008D0DDA">
        <w:rPr>
          <w:rFonts w:ascii="Times New Roman" w:eastAsia="Times New Roman" w:hAnsi="Times New Roman" w:cs="Times New Roman"/>
          <w:i/>
          <w:iCs/>
          <w:kern w:val="0"/>
          <w:sz w:val="24"/>
          <w:szCs w:val="24"/>
          <w:bdr w:val="none" w:sz="0" w:space="0" w:color="auto" w:frame="1"/>
          <w:lang w:eastAsia="et-EE"/>
          <w14:ligatures w14:val="none"/>
        </w:rPr>
        <w:t>kaitstud tunnus</w:t>
      </w:r>
      <w:r w:rsidR="541022FC" w:rsidRPr="008D0DDA">
        <w:rPr>
          <w:rFonts w:ascii="Times New Roman" w:eastAsia="Times New Roman" w:hAnsi="Times New Roman" w:cs="Times New Roman"/>
          <w:kern w:val="0"/>
          <w:sz w:val="24"/>
          <w:szCs w:val="24"/>
          <w:bdr w:val="none" w:sz="0" w:space="0" w:color="auto" w:frame="1"/>
          <w:lang w:eastAsia="et-EE"/>
          <w14:ligatures w14:val="none"/>
        </w:rPr>
        <w:t xml:space="preserve"> või </w:t>
      </w:r>
      <w:r w:rsidR="5C0E4309" w:rsidRPr="008D0DDA">
        <w:rPr>
          <w:rFonts w:ascii="Times New Roman" w:eastAsia="Times New Roman" w:hAnsi="Times New Roman" w:cs="Times New Roman"/>
          <w:i/>
          <w:iCs/>
          <w:kern w:val="0"/>
          <w:sz w:val="24"/>
          <w:szCs w:val="24"/>
          <w:bdr w:val="none" w:sz="0" w:space="0" w:color="auto" w:frame="1"/>
          <w:lang w:eastAsia="et-EE"/>
          <w14:ligatures w14:val="none"/>
        </w:rPr>
        <w:t>kaitstud tunnused</w:t>
      </w:r>
      <w:r w:rsidR="5C0E4309" w:rsidRPr="008D0DDA">
        <w:rPr>
          <w:rFonts w:ascii="Times New Roman" w:eastAsia="Times New Roman" w:hAnsi="Times New Roman" w:cs="Times New Roman"/>
          <w:kern w:val="0"/>
          <w:sz w:val="24"/>
          <w:szCs w:val="24"/>
          <w:bdr w:val="none" w:sz="0" w:space="0" w:color="auto" w:frame="1"/>
          <w:lang w:eastAsia="et-EE"/>
          <w14:ligatures w14:val="none"/>
        </w:rPr>
        <w:t>)</w:t>
      </w:r>
      <w:r w:rsidR="3178C03E" w:rsidRPr="008D0DDA">
        <w:rPr>
          <w:rFonts w:ascii="Times New Roman" w:eastAsia="Times New Roman" w:hAnsi="Times New Roman" w:cs="Times New Roman"/>
          <w:kern w:val="0"/>
          <w:sz w:val="24"/>
          <w:szCs w:val="24"/>
          <w:bdr w:val="none" w:sz="0" w:space="0" w:color="auto" w:frame="1"/>
          <w:lang w:eastAsia="et-EE"/>
          <w14:ligatures w14:val="none"/>
        </w:rPr>
        <w:t>.</w:t>
      </w:r>
    </w:p>
    <w:p w14:paraId="6578F271" w14:textId="77777777" w:rsidR="005330DE" w:rsidRPr="008D0DDA" w:rsidRDefault="005330DE"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6BF9B5A9" w14:textId="37F2B6FE" w:rsidR="005330DE" w:rsidRPr="008D0DDA" w:rsidRDefault="005330DE"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442210" w:rsidRPr="008D0DDA">
        <w:rPr>
          <w:rFonts w:ascii="Times New Roman" w:eastAsia="Times New Roman" w:hAnsi="Times New Roman" w:cs="Times New Roman"/>
          <w:kern w:val="0"/>
          <w:sz w:val="24"/>
          <w:szCs w:val="24"/>
          <w:bdr w:val="none" w:sz="0" w:space="0" w:color="auto" w:frame="1"/>
          <w:lang w:eastAsia="et-EE"/>
          <w14:ligatures w14:val="none"/>
        </w:rPr>
        <w:t>3</w:t>
      </w:r>
      <w:r w:rsidRPr="008D0DDA">
        <w:rPr>
          <w:rFonts w:ascii="Times New Roman" w:eastAsia="Times New Roman" w:hAnsi="Times New Roman" w:cs="Times New Roman"/>
          <w:kern w:val="0"/>
          <w:sz w:val="24"/>
          <w:szCs w:val="24"/>
          <w:bdr w:val="none" w:sz="0" w:space="0" w:color="auto" w:frame="1"/>
          <w:lang w:eastAsia="et-EE"/>
          <w14:ligatures w14:val="none"/>
        </w:rPr>
        <w:t xml:space="preserve">) Käesoleva </w:t>
      </w:r>
      <w:r w:rsidR="00AA0A44">
        <w:rPr>
          <w:rFonts w:ascii="Times New Roman" w:eastAsia="Times New Roman" w:hAnsi="Times New Roman" w:cs="Times New Roman"/>
          <w:kern w:val="0"/>
          <w:sz w:val="24"/>
          <w:szCs w:val="24"/>
          <w:bdr w:val="none" w:sz="0" w:space="0" w:color="auto" w:frame="1"/>
          <w:lang w:eastAsia="et-EE"/>
          <w14:ligatures w14:val="none"/>
        </w:rPr>
        <w:t>seaduse</w:t>
      </w:r>
      <w:r w:rsidRPr="008D0DDA">
        <w:rPr>
          <w:rFonts w:ascii="Times New Roman" w:eastAsia="Times New Roman" w:hAnsi="Times New Roman" w:cs="Times New Roman"/>
          <w:kern w:val="0"/>
          <w:sz w:val="24"/>
          <w:szCs w:val="24"/>
          <w:bdr w:val="none" w:sz="0" w:space="0" w:color="auto" w:frame="1"/>
          <w:lang w:eastAsia="et-EE"/>
          <w14:ligatures w14:val="none"/>
        </w:rPr>
        <w:t xml:space="preserve"> eesmärkide saavutamiseks sätestab seadus:</w:t>
      </w:r>
    </w:p>
    <w:p w14:paraId="523DA3EB" w14:textId="069FA76F" w:rsidR="005330DE" w:rsidRPr="008D0DDA" w:rsidRDefault="005330DE"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00E412E4" w:rsidRPr="008D0DDA">
        <w:rPr>
          <w:rFonts w:ascii="Times New Roman" w:eastAsia="Times New Roman" w:hAnsi="Times New Roman" w:cs="Times New Roman"/>
          <w:kern w:val="0"/>
          <w:sz w:val="24"/>
          <w:szCs w:val="24"/>
          <w:bdr w:val="none" w:sz="0" w:space="0" w:color="auto" w:frame="1"/>
          <w:lang w:eastAsia="et-EE"/>
          <w14:ligatures w14:val="none"/>
        </w:rPr>
        <w:t>soolis</w:t>
      </w:r>
      <w:r w:rsidR="00610BB2">
        <w:rPr>
          <w:rFonts w:ascii="Times New Roman" w:eastAsia="Times New Roman" w:hAnsi="Times New Roman" w:cs="Times New Roman"/>
          <w:kern w:val="0"/>
          <w:sz w:val="24"/>
          <w:szCs w:val="24"/>
          <w:bdr w:val="none" w:sz="0" w:space="0" w:color="auto" w:frame="1"/>
          <w:lang w:eastAsia="et-EE"/>
          <w14:ligatures w14:val="none"/>
        </w:rPr>
        <w:t>e</w:t>
      </w:r>
      <w:r w:rsidR="00E412E4" w:rsidRPr="008D0DDA">
        <w:rPr>
          <w:rFonts w:ascii="Times New Roman" w:eastAsia="Times New Roman" w:hAnsi="Times New Roman" w:cs="Times New Roman"/>
          <w:kern w:val="0"/>
          <w:sz w:val="24"/>
          <w:szCs w:val="24"/>
          <w:bdr w:val="none" w:sz="0" w:space="0" w:color="auto" w:frame="1"/>
          <w:lang w:eastAsia="et-EE"/>
          <w14:ligatures w14:val="none"/>
        </w:rPr>
        <w:t xml:space="preserve"> võrdsus</w:t>
      </w:r>
      <w:r w:rsidR="00610BB2">
        <w:rPr>
          <w:rFonts w:ascii="Times New Roman" w:eastAsia="Times New Roman" w:hAnsi="Times New Roman" w:cs="Times New Roman"/>
          <w:kern w:val="0"/>
          <w:sz w:val="24"/>
          <w:szCs w:val="24"/>
          <w:bdr w:val="none" w:sz="0" w:space="0" w:color="auto" w:frame="1"/>
          <w:lang w:eastAsia="et-EE"/>
          <w14:ligatures w14:val="none"/>
        </w:rPr>
        <w:t>e</w:t>
      </w:r>
      <w:r w:rsidR="00E412E4" w:rsidRPr="008D0DDA">
        <w:rPr>
          <w:rFonts w:ascii="Times New Roman" w:eastAsia="Times New Roman" w:hAnsi="Times New Roman" w:cs="Times New Roman"/>
          <w:kern w:val="0"/>
          <w:sz w:val="24"/>
          <w:szCs w:val="24"/>
          <w:bdr w:val="none" w:sz="0" w:space="0" w:color="auto" w:frame="1"/>
          <w:lang w:eastAsia="et-EE"/>
          <w14:ligatures w14:val="none"/>
        </w:rPr>
        <w:t xml:space="preserve"> ja </w:t>
      </w:r>
      <w:r w:rsidRPr="008D0DDA">
        <w:rPr>
          <w:rFonts w:ascii="Times New Roman" w:eastAsia="Times New Roman" w:hAnsi="Times New Roman" w:cs="Times New Roman"/>
          <w:kern w:val="0"/>
          <w:sz w:val="24"/>
          <w:szCs w:val="24"/>
          <w:bdr w:val="none" w:sz="0" w:space="0" w:color="auto" w:frame="1"/>
          <w:lang w:eastAsia="et-EE"/>
          <w14:ligatures w14:val="none"/>
        </w:rPr>
        <w:t>võrdse</w:t>
      </w:r>
      <w:r w:rsidR="00610BB2">
        <w:rPr>
          <w:rFonts w:ascii="Times New Roman" w:eastAsia="Times New Roman" w:hAnsi="Times New Roman" w:cs="Times New Roman"/>
          <w:kern w:val="0"/>
          <w:sz w:val="24"/>
          <w:szCs w:val="24"/>
          <w:bdr w:val="none" w:sz="0" w:space="0" w:color="auto" w:frame="1"/>
          <w:lang w:eastAsia="et-EE"/>
          <w14:ligatures w14:val="none"/>
        </w:rPr>
        <w:t>te</w:t>
      </w:r>
      <w:r w:rsidRPr="008D0DDA">
        <w:rPr>
          <w:rFonts w:ascii="Times New Roman" w:eastAsia="Times New Roman" w:hAnsi="Times New Roman" w:cs="Times New Roman"/>
          <w:kern w:val="0"/>
          <w:sz w:val="24"/>
          <w:szCs w:val="24"/>
          <w:bdr w:val="none" w:sz="0" w:space="0" w:color="auto" w:frame="1"/>
          <w:lang w:eastAsia="et-EE"/>
          <w14:ligatures w14:val="none"/>
        </w:rPr>
        <w:t xml:space="preserve"> võimalus</w:t>
      </w:r>
      <w:r w:rsidR="00610BB2">
        <w:rPr>
          <w:rFonts w:ascii="Times New Roman" w:eastAsia="Times New Roman" w:hAnsi="Times New Roman" w:cs="Times New Roman"/>
          <w:kern w:val="0"/>
          <w:sz w:val="24"/>
          <w:szCs w:val="24"/>
          <w:bdr w:val="none" w:sz="0" w:space="0" w:color="auto" w:frame="1"/>
          <w:lang w:eastAsia="et-EE"/>
          <w14:ligatures w14:val="none"/>
        </w:rPr>
        <w:t>te edendamise kohustuse</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34C281F1" w14:textId="31FD1317" w:rsidR="0004029D" w:rsidRPr="008D0DDA" w:rsidRDefault="0004029D"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diskrimineerimise keelu ja selle erandid;</w:t>
      </w:r>
    </w:p>
    <w:p w14:paraId="21C6516E" w14:textId="54D21D8A" w:rsidR="005330DE" w:rsidRPr="008D0DDA" w:rsidRDefault="005330DE"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3) diskrimineerimisvaidluste lahendamise ning kahju hüvitamise </w:t>
      </w:r>
      <w:r w:rsidR="00DC6F78" w:rsidRPr="008D0DDA">
        <w:rPr>
          <w:rFonts w:ascii="Times New Roman" w:eastAsia="Times New Roman" w:hAnsi="Times New Roman" w:cs="Times New Roman"/>
          <w:kern w:val="0"/>
          <w:sz w:val="24"/>
          <w:szCs w:val="24"/>
          <w:bdr w:val="none" w:sz="0" w:space="0" w:color="auto" w:frame="1"/>
          <w:lang w:eastAsia="et-EE"/>
          <w14:ligatures w14:val="none"/>
        </w:rPr>
        <w:t>korra;</w:t>
      </w:r>
    </w:p>
    <w:p w14:paraId="05DF6A87" w14:textId="1255FD02" w:rsidR="00DC6F78" w:rsidRPr="008D0DDA" w:rsidRDefault="00DC6F78"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4) </w:t>
      </w:r>
      <w:r w:rsidR="00946EBC">
        <w:rPr>
          <w:rFonts w:ascii="Times New Roman" w:eastAsia="Times New Roman" w:hAnsi="Times New Roman" w:cs="Times New Roman"/>
          <w:kern w:val="0"/>
          <w:sz w:val="24"/>
          <w:szCs w:val="24"/>
          <w:bdr w:val="none" w:sz="0" w:space="0" w:color="auto" w:frame="1"/>
          <w:lang w:eastAsia="et-EE"/>
          <w14:ligatures w14:val="none"/>
        </w:rPr>
        <w:t>seaduse täitmist toetavate asutuste</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AF78C4">
        <w:rPr>
          <w:rFonts w:ascii="Times New Roman" w:eastAsia="Times New Roman" w:hAnsi="Times New Roman" w:cs="Times New Roman"/>
          <w:kern w:val="0"/>
          <w:sz w:val="24"/>
          <w:szCs w:val="24"/>
          <w:bdr w:val="none" w:sz="0" w:space="0" w:color="auto" w:frame="1"/>
          <w:lang w:eastAsia="et-EE"/>
          <w14:ligatures w14:val="none"/>
        </w:rPr>
        <w:t xml:space="preserve">ja Vabariigi Valitsusele nõuandva kogu </w:t>
      </w:r>
      <w:r w:rsidRPr="008D0DDA">
        <w:rPr>
          <w:rFonts w:ascii="Times New Roman" w:eastAsia="Times New Roman" w:hAnsi="Times New Roman" w:cs="Times New Roman"/>
          <w:kern w:val="0"/>
          <w:sz w:val="24"/>
          <w:szCs w:val="24"/>
          <w:bdr w:val="none" w:sz="0" w:space="0" w:color="auto" w:frame="1"/>
          <w:lang w:eastAsia="et-EE"/>
          <w14:ligatures w14:val="none"/>
        </w:rPr>
        <w:t>ülesanded</w:t>
      </w:r>
      <w:r w:rsidR="00946EBC">
        <w:rPr>
          <w:rFonts w:ascii="Times New Roman" w:eastAsia="Times New Roman" w:hAnsi="Times New Roman" w:cs="Times New Roman"/>
          <w:kern w:val="0"/>
          <w:sz w:val="24"/>
          <w:szCs w:val="24"/>
          <w:bdr w:val="none" w:sz="0" w:space="0" w:color="auto" w:frame="1"/>
          <w:lang w:eastAsia="et-EE"/>
          <w14:ligatures w14:val="none"/>
        </w:rPr>
        <w:t xml:space="preserve">. </w:t>
      </w:r>
    </w:p>
    <w:p w14:paraId="502EA162" w14:textId="77777777" w:rsidR="005330DE" w:rsidRPr="008D0DDA" w:rsidRDefault="005330DE"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40399086" w14:textId="4B9A6752" w:rsidR="0018066C" w:rsidRPr="008D0DDA" w:rsidRDefault="001806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2. </w:t>
      </w:r>
      <w:r w:rsidRPr="008D0DDA">
        <w:rPr>
          <w:rFonts w:ascii="Times New Roman" w:eastAsia="Times New Roman" w:hAnsi="Times New Roman" w:cs="Times New Roman"/>
          <w:b/>
          <w:bCs/>
          <w:kern w:val="0"/>
          <w:sz w:val="24"/>
          <w:szCs w:val="24"/>
          <w:lang w:eastAsia="et-EE"/>
          <w14:ligatures w14:val="none"/>
        </w:rPr>
        <w:t>Seaduse kohaldamisala</w:t>
      </w:r>
    </w:p>
    <w:p w14:paraId="4A4741CC" w14:textId="4B60C8EF" w:rsidR="00C306C2" w:rsidRDefault="00C306C2"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lang w:eastAsia="et-EE"/>
          <w14:ligatures w14:val="none"/>
        </w:rPr>
      </w:pPr>
    </w:p>
    <w:p w14:paraId="3BACE160" w14:textId="6536B43D" w:rsidR="0018066C" w:rsidRPr="008D0DDA" w:rsidRDefault="0018066C"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(1) </w:t>
      </w:r>
      <w:r w:rsidR="00BF421A" w:rsidRPr="008D0DDA">
        <w:rPr>
          <w:rFonts w:ascii="Times New Roman" w:eastAsia="Times New Roman" w:hAnsi="Times New Roman" w:cs="Times New Roman"/>
          <w:kern w:val="0"/>
          <w:sz w:val="24"/>
          <w:szCs w:val="24"/>
          <w:lang w:eastAsia="et-EE"/>
          <w14:ligatures w14:val="none"/>
        </w:rPr>
        <w:t xml:space="preserve">Käesolevat </w:t>
      </w:r>
      <w:r w:rsidR="006A53BC" w:rsidRPr="008D0DDA">
        <w:rPr>
          <w:rFonts w:ascii="Times New Roman" w:eastAsia="Times New Roman" w:hAnsi="Times New Roman" w:cs="Times New Roman"/>
          <w:kern w:val="0"/>
          <w:sz w:val="24"/>
          <w:szCs w:val="24"/>
          <w:lang w:eastAsia="et-EE"/>
          <w14:ligatures w14:val="none"/>
        </w:rPr>
        <w:t>s</w:t>
      </w:r>
      <w:r w:rsidRPr="008D0DDA">
        <w:rPr>
          <w:rFonts w:ascii="Times New Roman" w:eastAsia="Times New Roman" w:hAnsi="Times New Roman" w:cs="Times New Roman"/>
          <w:kern w:val="0"/>
          <w:sz w:val="24"/>
          <w:szCs w:val="24"/>
          <w:lang w:eastAsia="et-EE"/>
          <w14:ligatures w14:val="none"/>
        </w:rPr>
        <w:t>eadust kohaldatakse kõigis ühiskonnaelu valdkondades</w:t>
      </w:r>
      <w:r w:rsidR="00570675" w:rsidRPr="008D0DDA">
        <w:rPr>
          <w:rFonts w:ascii="Times New Roman" w:eastAsia="Times New Roman" w:hAnsi="Times New Roman" w:cs="Times New Roman"/>
          <w:kern w:val="0"/>
          <w:sz w:val="24"/>
          <w:szCs w:val="24"/>
          <w:lang w:eastAsia="et-EE"/>
          <w14:ligatures w14:val="none"/>
        </w:rPr>
        <w:t>.</w:t>
      </w:r>
    </w:p>
    <w:p w14:paraId="342D02C2" w14:textId="77777777" w:rsidR="0018066C" w:rsidRPr="008D0DDA" w:rsidRDefault="0018066C"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p>
    <w:p w14:paraId="1B74A1AC" w14:textId="1A1455CD" w:rsidR="00C306C2" w:rsidRDefault="0018066C"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(2) </w:t>
      </w:r>
      <w:r w:rsidR="00BF421A" w:rsidRPr="008D0DDA">
        <w:rPr>
          <w:rFonts w:ascii="Times New Roman" w:eastAsia="Times New Roman" w:hAnsi="Times New Roman" w:cs="Times New Roman"/>
          <w:kern w:val="0"/>
          <w:sz w:val="24"/>
          <w:szCs w:val="24"/>
          <w:lang w:eastAsia="et-EE"/>
          <w14:ligatures w14:val="none"/>
        </w:rPr>
        <w:t>Käesoleva</w:t>
      </w:r>
      <w:r w:rsidR="00E7693C" w:rsidRPr="008D0DDA">
        <w:rPr>
          <w:rFonts w:ascii="Times New Roman" w:eastAsia="Times New Roman" w:hAnsi="Times New Roman" w:cs="Times New Roman"/>
          <w:kern w:val="0"/>
          <w:sz w:val="24"/>
          <w:szCs w:val="24"/>
          <w:lang w:eastAsia="et-EE"/>
          <w14:ligatures w14:val="none"/>
        </w:rPr>
        <w:t>t</w:t>
      </w:r>
      <w:r w:rsidR="00BF421A" w:rsidRPr="008D0DDA">
        <w:rPr>
          <w:rFonts w:ascii="Times New Roman" w:eastAsia="Times New Roman" w:hAnsi="Times New Roman" w:cs="Times New Roman"/>
          <w:kern w:val="0"/>
          <w:sz w:val="24"/>
          <w:szCs w:val="24"/>
          <w:lang w:eastAsia="et-EE"/>
          <w14:ligatures w14:val="none"/>
        </w:rPr>
        <w:t xml:space="preserve"> s</w:t>
      </w:r>
      <w:r w:rsidRPr="008D0DDA">
        <w:rPr>
          <w:rFonts w:ascii="Times New Roman" w:eastAsia="Times New Roman" w:hAnsi="Times New Roman" w:cs="Times New Roman"/>
          <w:kern w:val="0"/>
          <w:sz w:val="24"/>
          <w:szCs w:val="24"/>
          <w:lang w:eastAsia="et-EE"/>
          <w14:ligatures w14:val="none"/>
        </w:rPr>
        <w:t>eadus</w:t>
      </w:r>
      <w:r w:rsidR="00E7693C" w:rsidRPr="008D0DDA">
        <w:rPr>
          <w:rFonts w:ascii="Times New Roman" w:eastAsia="Times New Roman" w:hAnsi="Times New Roman" w:cs="Times New Roman"/>
          <w:kern w:val="0"/>
          <w:sz w:val="24"/>
          <w:szCs w:val="24"/>
          <w:lang w:eastAsia="et-EE"/>
          <w14:ligatures w14:val="none"/>
        </w:rPr>
        <w:t>t</w:t>
      </w:r>
      <w:r w:rsidRPr="008D0DDA">
        <w:rPr>
          <w:rFonts w:ascii="Times New Roman" w:eastAsia="Times New Roman" w:hAnsi="Times New Roman" w:cs="Times New Roman"/>
          <w:kern w:val="0"/>
          <w:sz w:val="24"/>
          <w:szCs w:val="24"/>
          <w:lang w:eastAsia="et-EE"/>
          <w14:ligatures w14:val="none"/>
        </w:rPr>
        <w:t xml:space="preserve"> ei kohaldata</w:t>
      </w:r>
      <w:r w:rsidR="0058740E" w:rsidRPr="008D0DDA">
        <w:rPr>
          <w:rFonts w:ascii="Times New Roman" w:eastAsia="Times New Roman" w:hAnsi="Times New Roman" w:cs="Times New Roman"/>
          <w:kern w:val="0"/>
          <w:sz w:val="24"/>
          <w:szCs w:val="24"/>
          <w:lang w:eastAsia="et-EE"/>
          <w14:ligatures w14:val="none"/>
        </w:rPr>
        <w:t xml:space="preserve"> perekonna- </w:t>
      </w:r>
      <w:r w:rsidR="005A02AF">
        <w:rPr>
          <w:rFonts w:ascii="Times New Roman" w:eastAsia="Times New Roman" w:hAnsi="Times New Roman" w:cs="Times New Roman"/>
          <w:kern w:val="0"/>
          <w:sz w:val="24"/>
          <w:szCs w:val="24"/>
          <w:lang w:eastAsia="et-EE"/>
          <w14:ligatures w14:val="none"/>
        </w:rPr>
        <w:t>ega</w:t>
      </w:r>
      <w:r w:rsidR="0058740E" w:rsidRPr="008D0DDA">
        <w:rPr>
          <w:rFonts w:ascii="Times New Roman" w:eastAsia="Times New Roman" w:hAnsi="Times New Roman" w:cs="Times New Roman"/>
          <w:kern w:val="0"/>
          <w:sz w:val="24"/>
          <w:szCs w:val="24"/>
          <w:lang w:eastAsia="et-EE"/>
          <w14:ligatures w14:val="none"/>
        </w:rPr>
        <w:t xml:space="preserve"> eraelu suhetes.</w:t>
      </w:r>
    </w:p>
    <w:p w14:paraId="60F01152" w14:textId="02064FEE" w:rsidR="0018066C" w:rsidRPr="008D0DDA" w:rsidRDefault="0018066C"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p>
    <w:p w14:paraId="6F31891B" w14:textId="086DD7DD" w:rsidR="006B45B6" w:rsidRPr="008B63A5" w:rsidRDefault="0018066C" w:rsidP="00700CA6">
      <w:pPr>
        <w:shd w:val="clear" w:color="auto" w:fill="FFFFFF"/>
        <w:spacing w:after="0" w:line="240" w:lineRule="auto"/>
        <w:contextualSpacing/>
        <w:jc w:val="both"/>
        <w:rPr>
          <w:rFonts w:ascii="Times New Roman" w:hAnsi="Times New Roman" w:cs="Times New Roman"/>
          <w:bCs/>
          <w:spacing w:val="-1"/>
          <w:sz w:val="24"/>
          <w:szCs w:val="24"/>
        </w:rPr>
      </w:pPr>
      <w:r w:rsidRPr="008D0DDA">
        <w:rPr>
          <w:rFonts w:ascii="Times New Roman" w:eastAsia="Times New Roman" w:hAnsi="Times New Roman" w:cs="Times New Roman"/>
          <w:kern w:val="0"/>
          <w:sz w:val="24"/>
          <w:szCs w:val="24"/>
          <w:lang w:eastAsia="et-EE"/>
          <w14:ligatures w14:val="none"/>
        </w:rPr>
        <w:t xml:space="preserve">(3) </w:t>
      </w:r>
      <w:r w:rsidR="00BF421A" w:rsidRPr="008D0DDA">
        <w:rPr>
          <w:rFonts w:ascii="Times New Roman" w:eastAsia="Times New Roman" w:hAnsi="Times New Roman" w:cs="Times New Roman"/>
          <w:kern w:val="0"/>
          <w:sz w:val="24"/>
          <w:szCs w:val="24"/>
          <w:lang w:eastAsia="et-EE"/>
          <w14:ligatures w14:val="none"/>
        </w:rPr>
        <w:t>Käesolevas s</w:t>
      </w:r>
      <w:r w:rsidRPr="008D0DDA">
        <w:rPr>
          <w:rFonts w:ascii="Times New Roman" w:eastAsia="Times New Roman" w:hAnsi="Times New Roman" w:cs="Times New Roman"/>
          <w:kern w:val="0"/>
          <w:sz w:val="24"/>
          <w:szCs w:val="24"/>
          <w:lang w:eastAsia="et-EE"/>
          <w14:ligatures w14:val="none"/>
        </w:rPr>
        <w:t>eaduses ettenähtud haldusmenetlusele kohaldatakse haldusmenetluse seadust, arvestades käesoleva seaduse erisusi.</w:t>
      </w:r>
    </w:p>
    <w:p w14:paraId="3B234CE1" w14:textId="77777777" w:rsidR="0018066C" w:rsidRPr="008D0DDA" w:rsidRDefault="0018066C" w:rsidP="00C306C2">
      <w:pPr>
        <w:pStyle w:val="Kehatekst"/>
        <w:contextualSpacing/>
        <w:rPr>
          <w:b/>
          <w:spacing w:val="-1"/>
        </w:rPr>
      </w:pPr>
    </w:p>
    <w:p w14:paraId="76BE5E6F" w14:textId="1D84ECB2" w:rsidR="007F316C" w:rsidRPr="008D0DDA" w:rsidRDefault="00CE58CB"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lang w:eastAsia="et-EE"/>
          <w14:ligatures w14:val="none"/>
        </w:rPr>
      </w:pPr>
      <w:bookmarkStart w:id="3" w:name="_Hlk163211966"/>
      <w:r w:rsidRPr="008D0DDA">
        <w:rPr>
          <w:rFonts w:ascii="Times New Roman" w:eastAsia="Times New Roman" w:hAnsi="Times New Roman" w:cs="Times New Roman"/>
          <w:b/>
          <w:bCs/>
          <w:kern w:val="0"/>
          <w:sz w:val="24"/>
          <w:szCs w:val="24"/>
          <w:bdr w:val="none" w:sz="0" w:space="0" w:color="auto" w:frame="1"/>
          <w:lang w:eastAsia="et-EE"/>
          <w14:ligatures w14:val="none"/>
        </w:rPr>
        <w:t>§ 3. </w:t>
      </w:r>
      <w:r w:rsidRPr="008D0DDA">
        <w:rPr>
          <w:rFonts w:ascii="Times New Roman" w:eastAsia="Times New Roman" w:hAnsi="Times New Roman" w:cs="Times New Roman"/>
          <w:b/>
          <w:bCs/>
          <w:kern w:val="0"/>
          <w:sz w:val="24"/>
          <w:szCs w:val="24"/>
          <w:lang w:eastAsia="et-EE"/>
          <w14:ligatures w14:val="none"/>
        </w:rPr>
        <w:t>Sooline võrdsus</w:t>
      </w:r>
    </w:p>
    <w:p w14:paraId="6275EC25" w14:textId="77777777" w:rsidR="00447C87" w:rsidRDefault="00447C87"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3982F8C4" w14:textId="486B8139" w:rsidR="00CE58CB" w:rsidRPr="008D0DDA" w:rsidRDefault="00621E76"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Sooline võrdsus on naiste ja meeste võrdsed õigused, kohustused, võimalused, vastutus, võim ja mõju kõigis ühiskonnaelu valdkondades.</w:t>
      </w:r>
    </w:p>
    <w:p w14:paraId="708E5336" w14:textId="4DA0C1C3" w:rsidR="004842A6" w:rsidRDefault="004842A6">
      <w:pPr>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br w:type="page"/>
      </w:r>
    </w:p>
    <w:p w14:paraId="6FFEEBD1" w14:textId="77777777" w:rsidR="00782F50" w:rsidRPr="008D0DDA" w:rsidRDefault="00CE58CB"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4.</w:t>
      </w:r>
      <w:r w:rsidRPr="008D0DDA">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b/>
          <w:bCs/>
          <w:kern w:val="0"/>
          <w:sz w:val="24"/>
          <w:szCs w:val="24"/>
          <w:lang w:eastAsia="et-EE"/>
          <w14:ligatures w14:val="none"/>
        </w:rPr>
        <w:t>Võrdsed võimaluse</w:t>
      </w:r>
      <w:r w:rsidR="008540B0" w:rsidRPr="008D0DDA">
        <w:rPr>
          <w:rFonts w:ascii="Times New Roman" w:eastAsia="Times New Roman" w:hAnsi="Times New Roman" w:cs="Times New Roman"/>
          <w:b/>
          <w:bCs/>
          <w:kern w:val="0"/>
          <w:sz w:val="24"/>
          <w:szCs w:val="24"/>
          <w:lang w:eastAsia="et-EE"/>
          <w14:ligatures w14:val="none"/>
        </w:rPr>
        <w:t>d</w:t>
      </w:r>
    </w:p>
    <w:p w14:paraId="03035316" w14:textId="77777777" w:rsidR="00782F50" w:rsidRPr="008D0DDA" w:rsidRDefault="00782F50"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lang w:eastAsia="et-EE"/>
          <w14:ligatures w14:val="none"/>
        </w:rPr>
      </w:pPr>
    </w:p>
    <w:p w14:paraId="55852871" w14:textId="244FBED7" w:rsidR="00CF1B96" w:rsidRPr="008D0DDA" w:rsidRDefault="0ADDA633" w:rsidP="00C306C2">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bookmarkStart w:id="4" w:name="_Hlk151366123"/>
      <w:r w:rsidRPr="008D0DDA">
        <w:rPr>
          <w:rFonts w:ascii="Times New Roman" w:eastAsia="Times New Roman" w:hAnsi="Times New Roman" w:cs="Times New Roman"/>
          <w:kern w:val="0"/>
          <w:sz w:val="24"/>
          <w:szCs w:val="24"/>
          <w:lang w:eastAsia="et-EE"/>
          <w14:ligatures w14:val="none"/>
        </w:rPr>
        <w:t>Võrdsed võimalused on kaitstud tunnuste</w:t>
      </w:r>
      <w:r w:rsidR="002A4BAD">
        <w:rPr>
          <w:rFonts w:ascii="Times New Roman" w:eastAsia="Times New Roman" w:hAnsi="Times New Roman" w:cs="Times New Roman"/>
          <w:kern w:val="0"/>
          <w:sz w:val="24"/>
          <w:szCs w:val="24"/>
          <w:lang w:eastAsia="et-EE"/>
          <w14:ligatures w14:val="none"/>
        </w:rPr>
        <w:t>l</w:t>
      </w:r>
      <w:r w:rsidRPr="008D0DDA">
        <w:rPr>
          <w:rFonts w:ascii="Times New Roman" w:eastAsia="Times New Roman" w:hAnsi="Times New Roman" w:cs="Times New Roman"/>
          <w:kern w:val="0"/>
          <w:sz w:val="24"/>
          <w:szCs w:val="24"/>
          <w:lang w:eastAsia="et-EE"/>
          <w14:ligatures w14:val="none"/>
        </w:rPr>
        <w:t xml:space="preserve"> põhi</w:t>
      </w:r>
      <w:r w:rsidR="002A4BAD">
        <w:rPr>
          <w:rFonts w:ascii="Times New Roman" w:eastAsia="Times New Roman" w:hAnsi="Times New Roman" w:cs="Times New Roman"/>
          <w:kern w:val="0"/>
          <w:sz w:val="24"/>
          <w:szCs w:val="24"/>
          <w:lang w:eastAsia="et-EE"/>
          <w14:ligatures w14:val="none"/>
        </w:rPr>
        <w:t>nevate</w:t>
      </w:r>
      <w:r w:rsidRPr="008D0DDA">
        <w:rPr>
          <w:rFonts w:ascii="Times New Roman" w:eastAsia="Times New Roman" w:hAnsi="Times New Roman" w:cs="Times New Roman"/>
          <w:kern w:val="0"/>
          <w:sz w:val="24"/>
          <w:szCs w:val="24"/>
          <w:lang w:eastAsia="et-EE"/>
          <w14:ligatures w14:val="none"/>
        </w:rPr>
        <w:t xml:space="preserve"> ning nendega seotud ühiskondlikest hoiakutest ja eelarvamustest tulenevate takistuste puudumine</w:t>
      </w:r>
      <w:r w:rsidR="33876D71" w:rsidRPr="008D0DDA">
        <w:rPr>
          <w:rFonts w:ascii="Times New Roman" w:eastAsia="Times New Roman" w:hAnsi="Times New Roman" w:cs="Times New Roman"/>
          <w:kern w:val="0"/>
          <w:sz w:val="24"/>
          <w:szCs w:val="24"/>
          <w:lang w:eastAsia="et-EE"/>
          <w14:ligatures w14:val="none"/>
        </w:rPr>
        <w:t xml:space="preserve"> vähemusrühma</w:t>
      </w:r>
      <w:r w:rsidR="1C553D87" w:rsidRPr="008D0DDA">
        <w:rPr>
          <w:rFonts w:ascii="Times New Roman" w:eastAsia="Times New Roman" w:hAnsi="Times New Roman" w:cs="Times New Roman"/>
          <w:kern w:val="0"/>
          <w:sz w:val="24"/>
          <w:szCs w:val="24"/>
          <w:lang w:eastAsia="et-EE"/>
          <w14:ligatures w14:val="none"/>
        </w:rPr>
        <w:t xml:space="preserve"> kuuluvate</w:t>
      </w:r>
      <w:r w:rsidR="00B80261" w:rsidRPr="008D0DDA">
        <w:rPr>
          <w:rFonts w:ascii="Times New Roman" w:eastAsia="Times New Roman" w:hAnsi="Times New Roman" w:cs="Times New Roman"/>
          <w:kern w:val="0"/>
          <w:sz w:val="24"/>
          <w:szCs w:val="24"/>
          <w:lang w:eastAsia="et-EE"/>
          <w14:ligatures w14:val="none"/>
        </w:rPr>
        <w:t>le</w:t>
      </w:r>
      <w:r w:rsidR="1C553D87" w:rsidRPr="008D0DDA">
        <w:rPr>
          <w:rFonts w:ascii="Times New Roman" w:eastAsia="Times New Roman" w:hAnsi="Times New Roman" w:cs="Times New Roman"/>
          <w:kern w:val="0"/>
          <w:sz w:val="24"/>
          <w:szCs w:val="24"/>
          <w:lang w:eastAsia="et-EE"/>
          <w14:ligatures w14:val="none"/>
        </w:rPr>
        <w:t xml:space="preserve"> isikute</w:t>
      </w:r>
      <w:r w:rsidR="00B80261" w:rsidRPr="008D0DDA">
        <w:rPr>
          <w:rFonts w:ascii="Times New Roman" w:eastAsia="Times New Roman" w:hAnsi="Times New Roman" w:cs="Times New Roman"/>
          <w:kern w:val="0"/>
          <w:sz w:val="24"/>
          <w:szCs w:val="24"/>
          <w:lang w:eastAsia="et-EE"/>
          <w14:ligatures w14:val="none"/>
        </w:rPr>
        <w:t>le teistega võrdselt oma õiguste teostamiseks,</w:t>
      </w:r>
      <w:r w:rsidR="33876D71" w:rsidRPr="008D0DDA">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kern w:val="0"/>
          <w:sz w:val="24"/>
          <w:szCs w:val="24"/>
          <w:lang w:eastAsia="et-EE"/>
          <w14:ligatures w14:val="none"/>
        </w:rPr>
        <w:t>eneseteostuseks ja osalemiseks kõigis ühiskonnaelu valdkondades.</w:t>
      </w:r>
    </w:p>
    <w:bookmarkEnd w:id="3"/>
    <w:bookmarkEnd w:id="4"/>
    <w:p w14:paraId="1F1B40EB" w14:textId="3C832089" w:rsidR="00CE58CB"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p>
    <w:p w14:paraId="73964C69" w14:textId="7F5D70BD" w:rsidR="00CE58CB" w:rsidRPr="008D0DDA" w:rsidRDefault="00CE58CB" w:rsidP="008B63A5">
      <w:pPr>
        <w:shd w:val="clear" w:color="auto" w:fill="FFFFFF"/>
        <w:spacing w:line="240" w:lineRule="auto"/>
        <w:contextualSpacing/>
        <w:outlineLvl w:val="2"/>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5. Võrd</w:t>
      </w:r>
      <w:r w:rsidR="00915E2B" w:rsidRPr="008D0DDA">
        <w:rPr>
          <w:rFonts w:ascii="Times New Roman" w:eastAsia="Times New Roman" w:hAnsi="Times New Roman" w:cs="Times New Roman"/>
          <w:b/>
          <w:bCs/>
          <w:kern w:val="0"/>
          <w:sz w:val="24"/>
          <w:szCs w:val="24"/>
          <w:lang w:eastAsia="et-EE"/>
          <w14:ligatures w14:val="none"/>
        </w:rPr>
        <w:t>ne kohtlemine</w:t>
      </w:r>
    </w:p>
    <w:p w14:paraId="54E673EA"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lang w:eastAsia="et-EE"/>
          <w14:ligatures w14:val="none"/>
        </w:rPr>
      </w:pPr>
    </w:p>
    <w:p w14:paraId="67FE5E90" w14:textId="3694083B" w:rsidR="00CE58CB"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Võrdne kohtlemine </w:t>
      </w:r>
      <w:r w:rsidR="00DB2FC4" w:rsidRPr="008D0DDA">
        <w:rPr>
          <w:rFonts w:ascii="Times New Roman" w:eastAsia="Times New Roman" w:hAnsi="Times New Roman" w:cs="Times New Roman"/>
          <w:kern w:val="0"/>
          <w:sz w:val="24"/>
          <w:szCs w:val="24"/>
          <w:lang w:eastAsia="et-EE"/>
          <w14:ligatures w14:val="none"/>
        </w:rPr>
        <w:t>tähendab</w:t>
      </w:r>
      <w:r w:rsidRPr="008D0DDA">
        <w:rPr>
          <w:rFonts w:ascii="Times New Roman" w:eastAsia="Times New Roman" w:hAnsi="Times New Roman" w:cs="Times New Roman"/>
          <w:kern w:val="0"/>
          <w:sz w:val="24"/>
          <w:szCs w:val="24"/>
          <w:lang w:eastAsia="et-EE"/>
          <w14:ligatures w14:val="none"/>
        </w:rPr>
        <w:t xml:space="preserve"> </w:t>
      </w:r>
      <w:r w:rsidR="004064DB" w:rsidRPr="008D0DDA">
        <w:rPr>
          <w:rFonts w:ascii="Times New Roman" w:eastAsia="Times New Roman" w:hAnsi="Times New Roman" w:cs="Times New Roman"/>
          <w:kern w:val="0"/>
          <w:sz w:val="24"/>
          <w:szCs w:val="24"/>
          <w:lang w:eastAsia="et-EE"/>
          <w14:ligatures w14:val="none"/>
        </w:rPr>
        <w:t>kaitstud tunnuse</w:t>
      </w:r>
      <w:r w:rsidR="00B4219F">
        <w:rPr>
          <w:rFonts w:ascii="Times New Roman" w:eastAsia="Times New Roman" w:hAnsi="Times New Roman" w:cs="Times New Roman"/>
          <w:kern w:val="0"/>
          <w:sz w:val="24"/>
          <w:szCs w:val="24"/>
          <w:lang w:eastAsia="et-EE"/>
          <w14:ligatures w14:val="none"/>
        </w:rPr>
        <w:t>l põhineva</w:t>
      </w:r>
      <w:r w:rsidR="004064DB" w:rsidRPr="008D0DDA">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kern w:val="0"/>
          <w:sz w:val="24"/>
          <w:szCs w:val="24"/>
          <w:lang w:eastAsia="et-EE"/>
          <w14:ligatures w14:val="none"/>
        </w:rPr>
        <w:t>diskrimineerimise puudumi</w:t>
      </w:r>
      <w:r w:rsidR="00DB2FC4" w:rsidRPr="008D0DDA">
        <w:rPr>
          <w:rFonts w:ascii="Times New Roman" w:eastAsia="Times New Roman" w:hAnsi="Times New Roman" w:cs="Times New Roman"/>
          <w:kern w:val="0"/>
          <w:sz w:val="24"/>
          <w:szCs w:val="24"/>
          <w:lang w:eastAsia="et-EE"/>
          <w14:ligatures w14:val="none"/>
        </w:rPr>
        <w:t>st.</w:t>
      </w:r>
    </w:p>
    <w:p w14:paraId="247EB56C" w14:textId="77777777" w:rsidR="00CE58CB"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p>
    <w:p w14:paraId="318D3EFB" w14:textId="77777777" w:rsidR="007F316C" w:rsidRPr="008D0DDA" w:rsidRDefault="00CE58CB" w:rsidP="008B63A5">
      <w:pPr>
        <w:shd w:val="clear" w:color="auto" w:fill="FFFFFF"/>
        <w:spacing w:line="240" w:lineRule="auto"/>
        <w:contextualSpacing/>
        <w:outlineLvl w:val="2"/>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6. Diskrimineerimine</w:t>
      </w:r>
    </w:p>
    <w:p w14:paraId="0132A72B" w14:textId="77777777" w:rsidR="00447C87" w:rsidRDefault="00447C87" w:rsidP="00C306C2">
      <w:pPr>
        <w:shd w:val="clear" w:color="auto" w:fill="FFFFFF"/>
        <w:spacing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5F910910" w14:textId="037314E8" w:rsidR="004E34C6" w:rsidRDefault="0051725E" w:rsidP="008B63A5">
      <w:pPr>
        <w:shd w:val="clear" w:color="auto" w:fill="FFFFFF"/>
        <w:spacing w:line="240" w:lineRule="auto"/>
        <w:contextualSpacing/>
        <w:jc w:val="both"/>
        <w:outlineLvl w:val="2"/>
        <w:rPr>
          <w:rFonts w:ascii="Times New Roman" w:eastAsia="Times New Roman" w:hAnsi="Times New Roman" w:cs="Times New Roman"/>
          <w:kern w:val="0"/>
          <w:sz w:val="24"/>
          <w:szCs w:val="24"/>
          <w:lang w:eastAsia="et-EE"/>
          <w14:ligatures w14:val="none"/>
        </w:rPr>
      </w:pPr>
      <w:r w:rsidRPr="0051725E">
        <w:rPr>
          <w:rFonts w:ascii="Times New Roman" w:eastAsia="Times New Roman" w:hAnsi="Times New Roman" w:cs="Times New Roman"/>
          <w:kern w:val="0"/>
          <w:sz w:val="24"/>
          <w:szCs w:val="24"/>
          <w:lang w:eastAsia="et-EE"/>
          <w14:ligatures w14:val="none"/>
        </w:rPr>
        <w:t xml:space="preserve">(1) </w:t>
      </w:r>
      <w:r>
        <w:rPr>
          <w:rFonts w:ascii="Times New Roman" w:eastAsia="Times New Roman" w:hAnsi="Times New Roman" w:cs="Times New Roman"/>
          <w:kern w:val="0"/>
          <w:sz w:val="24"/>
          <w:szCs w:val="24"/>
          <w:lang w:eastAsia="et-EE"/>
          <w14:ligatures w14:val="none"/>
        </w:rPr>
        <w:t>Diskrimineerimine on o</w:t>
      </w:r>
      <w:r w:rsidRPr="0051725E">
        <w:rPr>
          <w:rFonts w:ascii="Times New Roman" w:eastAsia="Times New Roman" w:hAnsi="Times New Roman" w:cs="Times New Roman"/>
          <w:kern w:val="0"/>
          <w:sz w:val="24"/>
          <w:szCs w:val="24"/>
          <w:lang w:eastAsia="et-EE"/>
          <w14:ligatures w14:val="none"/>
        </w:rPr>
        <w:t>tsene, kui ühte isikut koheldakse kaitstud tunnuse tõttu halvemini, kui koheldakse, on koheldud või koheldaks teist isikut võrreldavas olukorras. Otsene diskrimineerimine on ka ahistamine ja ahistamise tõrjumisest või ahistamisele alistumisest põhjustatud ebasoodsam kohtlemine.</w:t>
      </w:r>
    </w:p>
    <w:p w14:paraId="0280302E" w14:textId="77777777" w:rsidR="0051725E" w:rsidRPr="008D0DDA" w:rsidRDefault="0051725E" w:rsidP="008B63A5">
      <w:pPr>
        <w:shd w:val="clear" w:color="auto" w:fill="FFFFFF"/>
        <w:spacing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51E1658F" w14:textId="33D83914" w:rsidR="007F316C" w:rsidRPr="008D0DDA" w:rsidRDefault="004E34C6" w:rsidP="008B63A5">
      <w:pPr>
        <w:shd w:val="clear" w:color="auto" w:fill="FFFFFF"/>
        <w:spacing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(2) </w:t>
      </w:r>
      <w:r w:rsidR="00CE58CB" w:rsidRPr="008D0DDA">
        <w:rPr>
          <w:rFonts w:ascii="Times New Roman" w:eastAsia="Times New Roman" w:hAnsi="Times New Roman" w:cs="Times New Roman"/>
          <w:kern w:val="0"/>
          <w:sz w:val="24"/>
          <w:szCs w:val="24"/>
          <w:lang w:eastAsia="et-EE"/>
          <w14:ligatures w14:val="none"/>
        </w:rPr>
        <w:t xml:space="preserve">Otsene sooline diskrimineerimine on lisaks </w:t>
      </w:r>
      <w:r w:rsidRPr="008D0DDA">
        <w:rPr>
          <w:rFonts w:ascii="Times New Roman" w:eastAsia="Times New Roman" w:hAnsi="Times New Roman" w:cs="Times New Roman"/>
          <w:kern w:val="0"/>
          <w:sz w:val="24"/>
          <w:szCs w:val="24"/>
          <w:lang w:eastAsia="et-EE"/>
          <w14:ligatures w14:val="none"/>
        </w:rPr>
        <w:t>käesoleva paragrahvi lõikes 1 nimetatule</w:t>
      </w:r>
      <w:r w:rsidR="00CE58CB" w:rsidRPr="008D0DDA">
        <w:rPr>
          <w:rFonts w:ascii="Times New Roman" w:eastAsia="Times New Roman" w:hAnsi="Times New Roman" w:cs="Times New Roman"/>
          <w:kern w:val="0"/>
          <w:sz w:val="24"/>
          <w:szCs w:val="24"/>
          <w:lang w:eastAsia="et-EE"/>
          <w14:ligatures w14:val="none"/>
        </w:rPr>
        <w:t xml:space="preserve"> isiku ebasoodsam kohtlemine raseduse ja sünnitamise, kaitseväekohustuse täitmise, lapsevanemaks olemise, perekondlike kohustuste täitmise, sealhulgas märkimisväärset hooldamist või tõsise terviseprobleemi tõttu tuge vajava isiku hooldamise, või muude soolise kuuluvusega seotud asjaolude</w:t>
      </w:r>
      <w:r w:rsidR="005A02AF">
        <w:rPr>
          <w:rFonts w:ascii="Times New Roman" w:eastAsia="Times New Roman" w:hAnsi="Times New Roman" w:cs="Times New Roman"/>
          <w:kern w:val="0"/>
          <w:sz w:val="24"/>
          <w:szCs w:val="24"/>
          <w:lang w:eastAsia="et-EE"/>
          <w14:ligatures w14:val="none"/>
        </w:rPr>
        <w:t xml:space="preserve"> tõttu</w:t>
      </w:r>
      <w:r w:rsidR="00CE58CB" w:rsidRPr="008D0DDA">
        <w:rPr>
          <w:rFonts w:ascii="Times New Roman" w:eastAsia="Times New Roman" w:hAnsi="Times New Roman" w:cs="Times New Roman"/>
          <w:kern w:val="0"/>
          <w:sz w:val="24"/>
          <w:szCs w:val="24"/>
          <w:lang w:eastAsia="et-EE"/>
          <w14:ligatures w14:val="none"/>
        </w:rPr>
        <w:t>, samuti seksuaalne ahistamine ning selle tõrjumisest või sellele alistumisest põhjustatud ebasoodsam kohtlemine.</w:t>
      </w:r>
    </w:p>
    <w:p w14:paraId="3F71E6E8" w14:textId="77777777" w:rsidR="00447C87" w:rsidRDefault="00447C87" w:rsidP="00C306C2">
      <w:pPr>
        <w:shd w:val="clear" w:color="auto" w:fill="FFFFFF"/>
        <w:spacing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2C02B46C" w14:textId="1BFCB488" w:rsidR="00CE58CB" w:rsidRPr="008D0DDA" w:rsidRDefault="00CE58CB" w:rsidP="008B63A5">
      <w:pPr>
        <w:shd w:val="clear" w:color="auto" w:fill="FFFFFF"/>
        <w:spacing w:line="240" w:lineRule="auto"/>
        <w:contextualSpacing/>
        <w:jc w:val="both"/>
        <w:outlineLvl w:val="2"/>
        <w:rPr>
          <w:rFonts w:ascii="Times New Roman" w:eastAsia="Times New Roman" w:hAnsi="Times New Roman" w:cs="Times New Roman"/>
          <w:kern w:val="0"/>
          <w:sz w:val="24"/>
          <w:szCs w:val="24"/>
          <w:lang w:eastAsia="et-EE"/>
          <w14:ligatures w14:val="none"/>
        </w:rPr>
      </w:pPr>
      <w:bookmarkStart w:id="5" w:name="_Hlk153539394"/>
      <w:bookmarkStart w:id="6" w:name="_Hlk153546479"/>
      <w:r w:rsidRPr="008D0DDA">
        <w:rPr>
          <w:rFonts w:ascii="Times New Roman" w:eastAsia="Times New Roman" w:hAnsi="Times New Roman" w:cs="Times New Roman"/>
          <w:kern w:val="0"/>
          <w:sz w:val="24"/>
          <w:szCs w:val="24"/>
          <w:lang w:eastAsia="et-EE"/>
          <w14:ligatures w14:val="none"/>
        </w:rPr>
        <w:t>(</w:t>
      </w:r>
      <w:r w:rsidR="004E34C6" w:rsidRPr="008D0DDA">
        <w:rPr>
          <w:rFonts w:ascii="Times New Roman" w:eastAsia="Times New Roman" w:hAnsi="Times New Roman" w:cs="Times New Roman"/>
          <w:kern w:val="0"/>
          <w:sz w:val="24"/>
          <w:szCs w:val="24"/>
          <w:lang w:eastAsia="et-EE"/>
          <w14:ligatures w14:val="none"/>
        </w:rPr>
        <w:t>3</w:t>
      </w:r>
      <w:r w:rsidRPr="008D0DDA">
        <w:rPr>
          <w:rFonts w:ascii="Times New Roman" w:eastAsia="Times New Roman" w:hAnsi="Times New Roman" w:cs="Times New Roman"/>
          <w:kern w:val="0"/>
          <w:sz w:val="24"/>
          <w:szCs w:val="24"/>
          <w:lang w:eastAsia="et-EE"/>
          <w14:ligatures w14:val="none"/>
        </w:rPr>
        <w:t xml:space="preserve">) </w:t>
      </w:r>
      <w:r w:rsidR="0051725E">
        <w:rPr>
          <w:rFonts w:ascii="Times New Roman" w:eastAsia="Times New Roman" w:hAnsi="Times New Roman" w:cs="Times New Roman"/>
          <w:kern w:val="0"/>
          <w:sz w:val="24"/>
          <w:szCs w:val="24"/>
          <w:lang w:eastAsia="et-EE"/>
          <w14:ligatures w14:val="none"/>
        </w:rPr>
        <w:t>Diskrimineerimine on k</w:t>
      </w:r>
      <w:r w:rsidRPr="008D0DDA">
        <w:rPr>
          <w:rFonts w:ascii="Times New Roman" w:eastAsia="Times New Roman" w:hAnsi="Times New Roman" w:cs="Times New Roman"/>
          <w:kern w:val="0"/>
          <w:sz w:val="24"/>
          <w:szCs w:val="24"/>
          <w:lang w:eastAsia="et-EE"/>
          <w14:ligatures w14:val="none"/>
        </w:rPr>
        <w:t xml:space="preserve">audne, </w:t>
      </w:r>
      <w:bookmarkStart w:id="7" w:name="_Hlk163634148"/>
      <w:r w:rsidRPr="008D0DDA">
        <w:rPr>
          <w:rFonts w:ascii="Times New Roman" w:eastAsia="Times New Roman" w:hAnsi="Times New Roman" w:cs="Times New Roman"/>
          <w:kern w:val="0"/>
          <w:sz w:val="24"/>
          <w:szCs w:val="24"/>
          <w:lang w:eastAsia="et-EE"/>
          <w14:ligatures w14:val="none"/>
        </w:rPr>
        <w:t xml:space="preserve">kui väliselt neutraalne säte, kriteerium, tava või tegevus seab isikud </w:t>
      </w:r>
      <w:r w:rsidR="002F4A98" w:rsidRPr="008D0DDA">
        <w:rPr>
          <w:rFonts w:ascii="Times New Roman" w:eastAsia="Times New Roman" w:hAnsi="Times New Roman" w:cs="Times New Roman"/>
          <w:kern w:val="0"/>
          <w:sz w:val="24"/>
          <w:szCs w:val="24"/>
          <w:lang w:eastAsia="et-EE"/>
          <w14:ligatures w14:val="none"/>
        </w:rPr>
        <w:t>kaitstud</w:t>
      </w:r>
      <w:r w:rsidRPr="008D0DDA">
        <w:rPr>
          <w:rFonts w:ascii="Times New Roman" w:eastAsia="Times New Roman" w:hAnsi="Times New Roman" w:cs="Times New Roman"/>
          <w:kern w:val="0"/>
          <w:sz w:val="24"/>
          <w:szCs w:val="24"/>
          <w:lang w:eastAsia="et-EE"/>
          <w14:ligatures w14:val="none"/>
        </w:rPr>
        <w:t xml:space="preserve"> tunnuse </w:t>
      </w:r>
      <w:r w:rsidR="004B3954" w:rsidRPr="008D0DDA">
        <w:rPr>
          <w:rFonts w:ascii="Times New Roman" w:eastAsia="Times New Roman" w:hAnsi="Times New Roman" w:cs="Times New Roman"/>
          <w:kern w:val="0"/>
          <w:sz w:val="24"/>
          <w:szCs w:val="24"/>
          <w:lang w:eastAsia="et-EE"/>
          <w14:ligatures w14:val="none"/>
        </w:rPr>
        <w:t>põhjal</w:t>
      </w:r>
      <w:r w:rsidRPr="008D0DDA">
        <w:rPr>
          <w:rFonts w:ascii="Times New Roman" w:eastAsia="Times New Roman" w:hAnsi="Times New Roman" w:cs="Times New Roman"/>
          <w:kern w:val="0"/>
          <w:sz w:val="24"/>
          <w:szCs w:val="24"/>
          <w:lang w:eastAsia="et-EE"/>
          <w14:ligatures w14:val="none"/>
        </w:rPr>
        <w:t xml:space="preserve"> teistega võrreldes ebasoodsamasse olukorda, välja arvatud juhul, kui kõnealu</w:t>
      </w:r>
      <w:r w:rsidR="00C14B1C" w:rsidRPr="008D0DDA">
        <w:rPr>
          <w:rFonts w:ascii="Times New Roman" w:eastAsia="Times New Roman" w:hAnsi="Times New Roman" w:cs="Times New Roman"/>
          <w:kern w:val="0"/>
          <w:sz w:val="24"/>
          <w:szCs w:val="24"/>
          <w:lang w:eastAsia="et-EE"/>
          <w14:ligatures w14:val="none"/>
        </w:rPr>
        <w:t>ne säte, kriteerium, tava või tegevus on objektiivselt põhjendatav õiguspärase eesmärgiga</w:t>
      </w:r>
      <w:r w:rsidRPr="008D0DDA">
        <w:rPr>
          <w:rFonts w:ascii="Times New Roman" w:eastAsia="Times New Roman" w:hAnsi="Times New Roman" w:cs="Times New Roman"/>
          <w:kern w:val="0"/>
          <w:sz w:val="24"/>
          <w:szCs w:val="24"/>
          <w:lang w:eastAsia="et-EE"/>
          <w14:ligatures w14:val="none"/>
        </w:rPr>
        <w:t xml:space="preserve"> ja selle eesmärgi saavutamise vahendid on asjakohased ja vajalikud.</w:t>
      </w:r>
      <w:bookmarkEnd w:id="5"/>
    </w:p>
    <w:bookmarkEnd w:id="6"/>
    <w:bookmarkEnd w:id="7"/>
    <w:p w14:paraId="1A41E897" w14:textId="77777777" w:rsidR="007F316C" w:rsidRPr="008D0DDA" w:rsidRDefault="007F316C"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p>
    <w:p w14:paraId="16FA91B0" w14:textId="27078945" w:rsidR="007F316C" w:rsidRPr="008D0DDA" w:rsidRDefault="00CE58CB" w:rsidP="008B63A5">
      <w:pPr>
        <w:shd w:val="clear" w:color="auto" w:fill="FFFFFF"/>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w:t>
      </w:r>
      <w:r w:rsidR="004E34C6" w:rsidRPr="008D0DDA">
        <w:rPr>
          <w:rFonts w:ascii="Times New Roman" w:eastAsia="Times New Roman" w:hAnsi="Times New Roman" w:cs="Times New Roman"/>
          <w:kern w:val="0"/>
          <w:sz w:val="24"/>
          <w:szCs w:val="24"/>
          <w:lang w:eastAsia="et-EE"/>
          <w14:ligatures w14:val="none"/>
        </w:rPr>
        <w:t>4</w:t>
      </w:r>
      <w:r w:rsidRPr="008D0DDA">
        <w:rPr>
          <w:rFonts w:ascii="Times New Roman" w:eastAsia="Times New Roman" w:hAnsi="Times New Roman" w:cs="Times New Roman"/>
          <w:kern w:val="0"/>
          <w:sz w:val="24"/>
          <w:szCs w:val="24"/>
          <w:lang w:eastAsia="et-EE"/>
          <w14:ligatures w14:val="none"/>
        </w:rPr>
        <w:t xml:space="preserve">) </w:t>
      </w:r>
      <w:bookmarkStart w:id="8" w:name="_Hlk144224052"/>
      <w:r w:rsidRPr="008D0DDA">
        <w:rPr>
          <w:rFonts w:ascii="Times New Roman" w:eastAsia="Times New Roman" w:hAnsi="Times New Roman" w:cs="Times New Roman"/>
          <w:kern w:val="0"/>
          <w:sz w:val="24"/>
          <w:szCs w:val="24"/>
          <w:lang w:eastAsia="et-EE"/>
          <w14:ligatures w14:val="none"/>
        </w:rPr>
        <w:t xml:space="preserve">Ahistamine </w:t>
      </w:r>
      <w:r w:rsidR="0051725E">
        <w:rPr>
          <w:rFonts w:ascii="Times New Roman" w:eastAsia="Times New Roman" w:hAnsi="Times New Roman" w:cs="Times New Roman"/>
          <w:kern w:val="0"/>
          <w:sz w:val="24"/>
          <w:szCs w:val="24"/>
          <w:lang w:eastAsia="et-EE"/>
          <w14:ligatures w14:val="none"/>
        </w:rPr>
        <w:t xml:space="preserve">on </w:t>
      </w:r>
      <w:r w:rsidR="002F4A98" w:rsidRPr="008D0DDA">
        <w:rPr>
          <w:rFonts w:ascii="Times New Roman" w:eastAsia="Times New Roman" w:hAnsi="Times New Roman" w:cs="Times New Roman"/>
          <w:kern w:val="0"/>
          <w:sz w:val="24"/>
          <w:szCs w:val="24"/>
          <w:lang w:eastAsia="et-EE"/>
          <w14:ligatures w14:val="none"/>
        </w:rPr>
        <w:t>kaitstud</w:t>
      </w:r>
      <w:r w:rsidRPr="008D0DDA">
        <w:rPr>
          <w:rFonts w:ascii="Times New Roman" w:eastAsia="Times New Roman" w:hAnsi="Times New Roman" w:cs="Times New Roman"/>
          <w:kern w:val="0"/>
          <w:sz w:val="24"/>
          <w:szCs w:val="24"/>
          <w:lang w:eastAsia="et-EE"/>
          <w14:ligatures w14:val="none"/>
        </w:rPr>
        <w:t xml:space="preserve"> tunnuse</w:t>
      </w:r>
      <w:r w:rsidR="003D4C84" w:rsidRPr="008D0DDA">
        <w:rPr>
          <w:rFonts w:ascii="Times New Roman" w:eastAsia="Times New Roman" w:hAnsi="Times New Roman" w:cs="Times New Roman"/>
          <w:kern w:val="0"/>
          <w:sz w:val="24"/>
          <w:szCs w:val="24"/>
          <w:lang w:eastAsia="et-EE"/>
          <w14:ligatures w14:val="none"/>
        </w:rPr>
        <w:t xml:space="preserve"> või käesoleva paragrahvi lõikes 2 nimetatud asjaolu</w:t>
      </w:r>
      <w:r w:rsidRPr="008D0DDA">
        <w:rPr>
          <w:rFonts w:ascii="Times New Roman" w:eastAsia="Times New Roman" w:hAnsi="Times New Roman" w:cs="Times New Roman"/>
          <w:kern w:val="0"/>
          <w:sz w:val="24"/>
          <w:szCs w:val="24"/>
          <w:lang w:eastAsia="et-EE"/>
          <w14:ligatures w14:val="none"/>
        </w:rPr>
        <w:t>ga seotud soovimatu käitumine või tegevus, mille eesmärk või tegelik toime on isiku väärikuse alandamine ja häiriva, ähvardava, vaenuliku, halvustava, alandava või solvava õhkkonna loomine.</w:t>
      </w:r>
      <w:bookmarkEnd w:id="8"/>
    </w:p>
    <w:p w14:paraId="37A52214" w14:textId="77777777" w:rsidR="00447C87" w:rsidRDefault="00447C87" w:rsidP="00C306C2">
      <w:pPr>
        <w:shd w:val="clear" w:color="auto" w:fill="FFFFFF"/>
        <w:spacing w:line="240" w:lineRule="auto"/>
        <w:contextualSpacing/>
        <w:jc w:val="both"/>
        <w:rPr>
          <w:rFonts w:ascii="Times New Roman" w:eastAsia="Times New Roman" w:hAnsi="Times New Roman" w:cs="Times New Roman"/>
          <w:kern w:val="0"/>
          <w:sz w:val="24"/>
          <w:szCs w:val="24"/>
          <w:lang w:eastAsia="et-EE"/>
          <w14:ligatures w14:val="none"/>
        </w:rPr>
      </w:pPr>
    </w:p>
    <w:p w14:paraId="7ED051F2" w14:textId="71C01874" w:rsidR="00CE58CB" w:rsidRPr="008D0DDA" w:rsidRDefault="00CE58CB" w:rsidP="008B63A5">
      <w:pPr>
        <w:shd w:val="clear" w:color="auto" w:fill="FFFFFF"/>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w:t>
      </w:r>
      <w:r w:rsidR="004E34C6" w:rsidRPr="008D0DDA">
        <w:rPr>
          <w:rFonts w:ascii="Times New Roman" w:eastAsia="Times New Roman" w:hAnsi="Times New Roman" w:cs="Times New Roman"/>
          <w:kern w:val="0"/>
          <w:sz w:val="24"/>
          <w:szCs w:val="24"/>
          <w:lang w:eastAsia="et-EE"/>
          <w14:ligatures w14:val="none"/>
        </w:rPr>
        <w:t>5</w:t>
      </w:r>
      <w:r w:rsidRPr="008D0DDA">
        <w:rPr>
          <w:rFonts w:ascii="Times New Roman" w:eastAsia="Times New Roman" w:hAnsi="Times New Roman" w:cs="Times New Roman"/>
          <w:kern w:val="0"/>
          <w:sz w:val="24"/>
          <w:szCs w:val="24"/>
          <w:lang w:eastAsia="et-EE"/>
          <w14:ligatures w14:val="none"/>
        </w:rPr>
        <w:t xml:space="preserve">) Seksuaalne ahistamine </w:t>
      </w:r>
      <w:commentRangeStart w:id="9"/>
      <w:ins w:id="10" w:author="Helen Uustalu" w:date="2024-06-05T14:46:00Z">
        <w:r w:rsidR="00681040">
          <w:rPr>
            <w:rFonts w:ascii="Times New Roman" w:eastAsia="Times New Roman" w:hAnsi="Times New Roman" w:cs="Times New Roman"/>
            <w:kern w:val="0"/>
            <w:sz w:val="24"/>
            <w:szCs w:val="24"/>
            <w:lang w:eastAsia="et-EE"/>
            <w14:ligatures w14:val="none"/>
          </w:rPr>
          <w:t xml:space="preserve">käesoleva seaduse tähenduses </w:t>
        </w:r>
        <w:commentRangeEnd w:id="9"/>
        <w:r w:rsidR="00681040">
          <w:rPr>
            <w:rStyle w:val="Kommentaariviide"/>
          </w:rPr>
          <w:commentReference w:id="9"/>
        </w:r>
      </w:ins>
      <w:r w:rsidR="0051725E">
        <w:rPr>
          <w:rFonts w:ascii="Times New Roman" w:eastAsia="Times New Roman" w:hAnsi="Times New Roman" w:cs="Times New Roman"/>
          <w:kern w:val="0"/>
          <w:sz w:val="24"/>
          <w:szCs w:val="24"/>
          <w:lang w:eastAsia="et-EE"/>
          <w14:ligatures w14:val="none"/>
        </w:rPr>
        <w:t xml:space="preserve">on </w:t>
      </w:r>
      <w:r w:rsidRPr="008D0DDA">
        <w:rPr>
          <w:rFonts w:ascii="Times New Roman" w:eastAsia="Times New Roman" w:hAnsi="Times New Roman" w:cs="Times New Roman"/>
          <w:kern w:val="0"/>
          <w:sz w:val="24"/>
          <w:szCs w:val="24"/>
          <w:lang w:eastAsia="et-EE"/>
          <w14:ligatures w14:val="none"/>
        </w:rPr>
        <w:t>mis tahes soovimatu sõnaline, mittesõnaline või füüsiline seksuaalse</w:t>
      </w:r>
      <w:r w:rsidR="000066DB" w:rsidRPr="008D0DDA">
        <w:rPr>
          <w:rFonts w:ascii="Times New Roman" w:eastAsia="Times New Roman" w:hAnsi="Times New Roman" w:cs="Times New Roman"/>
          <w:kern w:val="0"/>
          <w:sz w:val="24"/>
          <w:szCs w:val="24"/>
          <w:lang w:eastAsia="et-EE"/>
          <w14:ligatures w14:val="none"/>
        </w:rPr>
        <w:t>t laadi</w:t>
      </w:r>
      <w:r w:rsidRPr="008D0DDA">
        <w:rPr>
          <w:rFonts w:ascii="Times New Roman" w:eastAsia="Times New Roman" w:hAnsi="Times New Roman" w:cs="Times New Roman"/>
          <w:kern w:val="0"/>
          <w:sz w:val="24"/>
          <w:szCs w:val="24"/>
          <w:lang w:eastAsia="et-EE"/>
          <w14:ligatures w14:val="none"/>
        </w:rPr>
        <w:t xml:space="preserve"> käitumine või tegevus, mille eesmärk või tegelik toime on isiku väärikuse alandamine, eelkõige luues häiriva, ähvardava, vaenuliku, halvustava, alandava või solvava õhkkonna.</w:t>
      </w:r>
    </w:p>
    <w:p w14:paraId="7C2E7113" w14:textId="77777777" w:rsidR="007F316C" w:rsidRPr="008D0DDA" w:rsidRDefault="007F316C"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p>
    <w:p w14:paraId="18E4B265" w14:textId="040981C3" w:rsidR="00CE58CB" w:rsidRPr="008D0DDA" w:rsidRDefault="00CE58CB"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bookmarkStart w:id="11" w:name="_Hlk163726889"/>
      <w:r w:rsidRPr="008D0DDA">
        <w:rPr>
          <w:rFonts w:ascii="Times New Roman" w:eastAsia="Times New Roman" w:hAnsi="Times New Roman" w:cs="Times New Roman"/>
          <w:kern w:val="0"/>
          <w:sz w:val="24"/>
          <w:szCs w:val="24"/>
          <w:lang w:eastAsia="et-EE"/>
          <w14:ligatures w14:val="none"/>
        </w:rPr>
        <w:t>(</w:t>
      </w:r>
      <w:r w:rsidR="004E34C6" w:rsidRPr="008D0DDA">
        <w:rPr>
          <w:rFonts w:ascii="Times New Roman" w:eastAsia="Times New Roman" w:hAnsi="Times New Roman" w:cs="Times New Roman"/>
          <w:kern w:val="0"/>
          <w:sz w:val="24"/>
          <w:szCs w:val="24"/>
          <w:lang w:eastAsia="et-EE"/>
          <w14:ligatures w14:val="none"/>
        </w:rPr>
        <w:t>6</w:t>
      </w:r>
      <w:r w:rsidRPr="008D0DDA">
        <w:rPr>
          <w:rFonts w:ascii="Times New Roman" w:eastAsia="Times New Roman" w:hAnsi="Times New Roman" w:cs="Times New Roman"/>
          <w:kern w:val="0"/>
          <w:sz w:val="24"/>
          <w:szCs w:val="24"/>
          <w:lang w:eastAsia="et-EE"/>
          <w14:ligatures w14:val="none"/>
        </w:rPr>
        <w:t>) Diskrimineerimiseks loetakse ka:</w:t>
      </w:r>
    </w:p>
    <w:p w14:paraId="189C7B60" w14:textId="14D0B167" w:rsidR="00CE58CB" w:rsidRPr="008D0DDA" w:rsidRDefault="00CE58CB"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1) </w:t>
      </w:r>
      <w:r w:rsidR="00794337" w:rsidRPr="008D0DDA">
        <w:rPr>
          <w:rFonts w:ascii="Times New Roman" w:eastAsia="Times New Roman" w:hAnsi="Times New Roman" w:cs="Times New Roman"/>
          <w:kern w:val="0"/>
          <w:sz w:val="24"/>
          <w:szCs w:val="24"/>
          <w:lang w:eastAsia="et-EE"/>
          <w14:ligatures w14:val="none"/>
        </w:rPr>
        <w:t>ohvristami</w:t>
      </w:r>
      <w:r w:rsidR="00F64966">
        <w:rPr>
          <w:rFonts w:ascii="Times New Roman" w:eastAsia="Times New Roman" w:hAnsi="Times New Roman" w:cs="Times New Roman"/>
          <w:kern w:val="0"/>
          <w:sz w:val="24"/>
          <w:szCs w:val="24"/>
          <w:lang w:eastAsia="et-EE"/>
          <w14:ligatures w14:val="none"/>
        </w:rPr>
        <w:t>ne</w:t>
      </w:r>
      <w:r w:rsidR="00794337" w:rsidRPr="008D0DDA">
        <w:rPr>
          <w:rFonts w:ascii="Times New Roman" w:eastAsia="Times New Roman" w:hAnsi="Times New Roman" w:cs="Times New Roman"/>
          <w:kern w:val="0"/>
          <w:sz w:val="24"/>
          <w:szCs w:val="24"/>
          <w:lang w:eastAsia="et-EE"/>
          <w14:ligatures w14:val="none"/>
        </w:rPr>
        <w:t>, mi</w:t>
      </w:r>
      <w:r w:rsidR="006E655C">
        <w:rPr>
          <w:rFonts w:ascii="Times New Roman" w:eastAsia="Times New Roman" w:hAnsi="Times New Roman" w:cs="Times New Roman"/>
          <w:kern w:val="0"/>
          <w:sz w:val="24"/>
          <w:szCs w:val="24"/>
          <w:lang w:eastAsia="et-EE"/>
          <w14:ligatures w14:val="none"/>
        </w:rPr>
        <w:t xml:space="preserve">lle puhul </w:t>
      </w:r>
      <w:r w:rsidR="00794337" w:rsidRPr="008D0DDA">
        <w:rPr>
          <w:rFonts w:ascii="Times New Roman" w:eastAsia="Times New Roman" w:hAnsi="Times New Roman" w:cs="Times New Roman"/>
          <w:kern w:val="0"/>
          <w:sz w:val="24"/>
          <w:szCs w:val="24"/>
          <w:lang w:eastAsia="et-EE"/>
          <w14:ligatures w14:val="none"/>
        </w:rPr>
        <w:t xml:space="preserve">isikut koheldakse pahatahtlikult või halvemini või talle põhjustatakse negatiivseid tagajärgi seetõttu, </w:t>
      </w:r>
      <w:r w:rsidRPr="008D0DDA">
        <w:rPr>
          <w:rFonts w:ascii="Times New Roman" w:eastAsia="Times New Roman" w:hAnsi="Times New Roman" w:cs="Times New Roman"/>
          <w:kern w:val="0"/>
          <w:sz w:val="24"/>
          <w:szCs w:val="24"/>
          <w:lang w:eastAsia="et-EE"/>
          <w14:ligatures w14:val="none"/>
        </w:rPr>
        <w:t>et isik on toetunud käesolevas seaduses sätestatud õigustele ja kohustustele või toetanud teist isikut tema käesolevas seaduses sätestatud õiguste kaitsel;</w:t>
      </w:r>
    </w:p>
    <w:bookmarkEnd w:id="11"/>
    <w:p w14:paraId="0A5EA880" w14:textId="47B145AB" w:rsidR="00896B8C" w:rsidRPr="008D0DDA" w:rsidRDefault="00F741C5"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AE1789">
        <w:rPr>
          <w:rFonts w:ascii="Times New Roman" w:eastAsia="Times New Roman" w:hAnsi="Times New Roman" w:cs="Times New Roman"/>
          <w:kern w:val="0"/>
          <w:sz w:val="24"/>
          <w:szCs w:val="24"/>
          <w:lang w:eastAsia="et-EE"/>
          <w14:ligatures w14:val="none"/>
        </w:rPr>
        <w:t>2</w:t>
      </w:r>
      <w:r w:rsidR="00896B8C" w:rsidRPr="00AE1789">
        <w:rPr>
          <w:rFonts w:ascii="Times New Roman" w:eastAsia="Times New Roman" w:hAnsi="Times New Roman" w:cs="Times New Roman"/>
          <w:kern w:val="0"/>
          <w:sz w:val="24"/>
          <w:szCs w:val="24"/>
          <w:lang w:eastAsia="et-EE"/>
          <w14:ligatures w14:val="none"/>
        </w:rPr>
        <w:t>)</w:t>
      </w:r>
      <w:r w:rsidR="00896B8C" w:rsidRPr="008D0DDA">
        <w:rPr>
          <w:rFonts w:ascii="Times New Roman" w:eastAsia="Times New Roman" w:hAnsi="Times New Roman" w:cs="Times New Roman"/>
          <w:kern w:val="0"/>
          <w:sz w:val="24"/>
          <w:szCs w:val="24"/>
          <w:lang w:eastAsia="et-EE"/>
          <w14:ligatures w14:val="none"/>
        </w:rPr>
        <w:t xml:space="preserve"> </w:t>
      </w:r>
      <w:bookmarkStart w:id="12" w:name="_Hlk163634030"/>
      <w:r w:rsidR="005A02AF">
        <w:rPr>
          <w:rFonts w:ascii="Times New Roman" w:eastAsia="Times New Roman" w:hAnsi="Times New Roman" w:cs="Times New Roman"/>
          <w:kern w:val="0"/>
          <w:sz w:val="24"/>
          <w:szCs w:val="24"/>
          <w:lang w:eastAsia="et-EE"/>
          <w14:ligatures w14:val="none"/>
        </w:rPr>
        <w:t>mitm</w:t>
      </w:r>
      <w:r w:rsidR="00F64966">
        <w:rPr>
          <w:rFonts w:ascii="Times New Roman" w:eastAsia="Times New Roman" w:hAnsi="Times New Roman" w:cs="Times New Roman"/>
          <w:kern w:val="0"/>
          <w:sz w:val="24"/>
          <w:szCs w:val="24"/>
          <w:lang w:eastAsia="et-EE"/>
          <w14:ligatures w14:val="none"/>
        </w:rPr>
        <w:t xml:space="preserve">ene </w:t>
      </w:r>
      <w:r w:rsidR="007746AC" w:rsidRPr="008D0DDA">
        <w:rPr>
          <w:rFonts w:ascii="Times New Roman" w:eastAsia="Times New Roman" w:hAnsi="Times New Roman" w:cs="Times New Roman"/>
          <w:kern w:val="0"/>
          <w:sz w:val="24"/>
          <w:szCs w:val="24"/>
          <w:lang w:eastAsia="et-EE"/>
          <w14:ligatures w14:val="none"/>
        </w:rPr>
        <w:t>diskrimineerimi</w:t>
      </w:r>
      <w:r w:rsidR="00F64966">
        <w:rPr>
          <w:rFonts w:ascii="Times New Roman" w:eastAsia="Times New Roman" w:hAnsi="Times New Roman" w:cs="Times New Roman"/>
          <w:kern w:val="0"/>
          <w:sz w:val="24"/>
          <w:szCs w:val="24"/>
          <w:lang w:eastAsia="et-EE"/>
          <w14:ligatures w14:val="none"/>
        </w:rPr>
        <w:t>ne</w:t>
      </w:r>
      <w:r w:rsidR="007746AC" w:rsidRPr="008D0DDA">
        <w:rPr>
          <w:rFonts w:ascii="Times New Roman" w:eastAsia="Times New Roman" w:hAnsi="Times New Roman" w:cs="Times New Roman"/>
          <w:kern w:val="0"/>
          <w:sz w:val="24"/>
          <w:szCs w:val="24"/>
          <w:lang w:eastAsia="et-EE"/>
          <w14:ligatures w14:val="none"/>
        </w:rPr>
        <w:t xml:space="preserve">, mille puhul </w:t>
      </w:r>
      <w:r w:rsidR="00670E50">
        <w:rPr>
          <w:rFonts w:ascii="Times New Roman" w:eastAsia="Times New Roman" w:hAnsi="Times New Roman" w:cs="Times New Roman"/>
          <w:kern w:val="0"/>
          <w:sz w:val="24"/>
          <w:szCs w:val="24"/>
          <w:lang w:eastAsia="et-EE"/>
          <w14:ligatures w14:val="none"/>
        </w:rPr>
        <w:t xml:space="preserve">isikut koheldakse </w:t>
      </w:r>
      <w:r w:rsidR="007746AC" w:rsidRPr="008D0DDA">
        <w:rPr>
          <w:rFonts w:ascii="Times New Roman" w:eastAsia="Times New Roman" w:hAnsi="Times New Roman" w:cs="Times New Roman"/>
          <w:kern w:val="0"/>
          <w:sz w:val="24"/>
          <w:szCs w:val="24"/>
          <w:lang w:eastAsia="et-EE"/>
          <w14:ligatures w14:val="none"/>
        </w:rPr>
        <w:t>halvem</w:t>
      </w:r>
      <w:r w:rsidR="00285DC5">
        <w:rPr>
          <w:rFonts w:ascii="Times New Roman" w:eastAsia="Times New Roman" w:hAnsi="Times New Roman" w:cs="Times New Roman"/>
          <w:kern w:val="0"/>
          <w:sz w:val="24"/>
          <w:szCs w:val="24"/>
          <w:lang w:eastAsia="et-EE"/>
          <w14:ligatures w14:val="none"/>
        </w:rPr>
        <w:t>ini</w:t>
      </w:r>
      <w:r w:rsidR="007746AC" w:rsidRPr="008D0DDA">
        <w:rPr>
          <w:rFonts w:ascii="Times New Roman" w:eastAsia="Times New Roman" w:hAnsi="Times New Roman" w:cs="Times New Roman"/>
          <w:kern w:val="0"/>
          <w:sz w:val="24"/>
          <w:szCs w:val="24"/>
          <w:lang w:eastAsia="et-EE"/>
          <w14:ligatures w14:val="none"/>
        </w:rPr>
        <w:t xml:space="preserve"> </w:t>
      </w:r>
      <w:r w:rsidR="00670E50">
        <w:rPr>
          <w:rFonts w:ascii="Times New Roman" w:eastAsia="Times New Roman" w:hAnsi="Times New Roman" w:cs="Times New Roman"/>
          <w:kern w:val="0"/>
          <w:sz w:val="24"/>
          <w:szCs w:val="24"/>
          <w:lang w:eastAsia="et-EE"/>
          <w14:ligatures w14:val="none"/>
        </w:rPr>
        <w:t xml:space="preserve">või ta on ebasoodsamas olukorras </w:t>
      </w:r>
      <w:r w:rsidR="007746AC" w:rsidRPr="008D0DDA">
        <w:rPr>
          <w:rFonts w:ascii="Times New Roman" w:eastAsia="Times New Roman" w:hAnsi="Times New Roman" w:cs="Times New Roman"/>
          <w:kern w:val="0"/>
          <w:sz w:val="24"/>
          <w:szCs w:val="24"/>
          <w:lang w:eastAsia="et-EE"/>
          <w14:ligatures w14:val="none"/>
        </w:rPr>
        <w:t xml:space="preserve">kahe või enama kaitstud tunnuse tõttu, mille mõju </w:t>
      </w:r>
      <w:r w:rsidR="00F31D4F">
        <w:rPr>
          <w:rFonts w:ascii="Times New Roman" w:eastAsia="Times New Roman" w:hAnsi="Times New Roman" w:cs="Times New Roman"/>
          <w:kern w:val="0"/>
          <w:sz w:val="24"/>
          <w:szCs w:val="24"/>
          <w:lang w:eastAsia="et-EE"/>
          <w14:ligatures w14:val="none"/>
        </w:rPr>
        <w:t xml:space="preserve">isiku </w:t>
      </w:r>
      <w:r w:rsidR="007746AC" w:rsidRPr="00D925B6">
        <w:rPr>
          <w:rFonts w:ascii="Times New Roman" w:eastAsia="Times New Roman" w:hAnsi="Times New Roman" w:cs="Times New Roman"/>
          <w:kern w:val="0"/>
          <w:sz w:val="24"/>
          <w:szCs w:val="24"/>
          <w:lang w:eastAsia="et-EE"/>
          <w14:ligatures w14:val="none"/>
        </w:rPr>
        <w:t>kohtlemisele</w:t>
      </w:r>
      <w:r w:rsidR="00F31D4F">
        <w:rPr>
          <w:rFonts w:ascii="Times New Roman" w:eastAsia="Times New Roman" w:hAnsi="Times New Roman" w:cs="Times New Roman"/>
          <w:kern w:val="0"/>
          <w:sz w:val="24"/>
          <w:szCs w:val="24"/>
          <w:lang w:eastAsia="et-EE"/>
          <w14:ligatures w14:val="none"/>
        </w:rPr>
        <w:t xml:space="preserve"> või olukorrale</w:t>
      </w:r>
      <w:r w:rsidR="007746AC" w:rsidRPr="008D0DDA">
        <w:rPr>
          <w:rFonts w:ascii="Times New Roman" w:eastAsia="Times New Roman" w:hAnsi="Times New Roman" w:cs="Times New Roman"/>
          <w:kern w:val="0"/>
          <w:sz w:val="24"/>
          <w:szCs w:val="24"/>
          <w:lang w:eastAsia="et-EE"/>
          <w14:ligatures w14:val="none"/>
        </w:rPr>
        <w:t xml:space="preserve"> on </w:t>
      </w:r>
      <w:r w:rsidR="001A4A40" w:rsidRPr="008D0DDA">
        <w:rPr>
          <w:rFonts w:ascii="Times New Roman" w:eastAsia="Times New Roman" w:hAnsi="Times New Roman" w:cs="Times New Roman"/>
          <w:kern w:val="0"/>
          <w:sz w:val="24"/>
          <w:szCs w:val="24"/>
          <w:lang w:eastAsia="et-EE"/>
          <w14:ligatures w14:val="none"/>
        </w:rPr>
        <w:t xml:space="preserve">kas </w:t>
      </w:r>
      <w:r w:rsidR="002C3AA3">
        <w:rPr>
          <w:rFonts w:ascii="Times New Roman" w:eastAsia="Times New Roman" w:hAnsi="Times New Roman" w:cs="Times New Roman"/>
          <w:kern w:val="0"/>
          <w:sz w:val="24"/>
          <w:szCs w:val="24"/>
          <w:lang w:eastAsia="et-EE"/>
          <w14:ligatures w14:val="none"/>
        </w:rPr>
        <w:t>eri</w:t>
      </w:r>
      <w:r w:rsidR="007E5E15">
        <w:rPr>
          <w:rFonts w:ascii="Times New Roman" w:eastAsia="Times New Roman" w:hAnsi="Times New Roman" w:cs="Times New Roman"/>
          <w:kern w:val="0"/>
          <w:sz w:val="24"/>
          <w:szCs w:val="24"/>
          <w:lang w:eastAsia="et-EE"/>
          <w14:ligatures w14:val="none"/>
        </w:rPr>
        <w:t xml:space="preserve">nevate </w:t>
      </w:r>
      <w:r w:rsidR="007746AC" w:rsidRPr="008D0DDA">
        <w:rPr>
          <w:rFonts w:ascii="Times New Roman" w:eastAsia="Times New Roman" w:hAnsi="Times New Roman" w:cs="Times New Roman"/>
          <w:kern w:val="0"/>
          <w:sz w:val="24"/>
          <w:szCs w:val="24"/>
          <w:lang w:eastAsia="et-EE"/>
          <w14:ligatures w14:val="none"/>
        </w:rPr>
        <w:t xml:space="preserve">kaitstud tunnuste kaupa eristatav või on mõju põimunud selliselt, et see ei ole </w:t>
      </w:r>
      <w:r w:rsidR="002C3AA3">
        <w:rPr>
          <w:rFonts w:ascii="Times New Roman" w:eastAsia="Times New Roman" w:hAnsi="Times New Roman" w:cs="Times New Roman"/>
          <w:kern w:val="0"/>
          <w:sz w:val="24"/>
          <w:szCs w:val="24"/>
          <w:lang w:eastAsia="et-EE"/>
          <w14:ligatures w14:val="none"/>
        </w:rPr>
        <w:t>eri</w:t>
      </w:r>
      <w:r w:rsidR="007E5E15">
        <w:rPr>
          <w:rFonts w:ascii="Times New Roman" w:eastAsia="Times New Roman" w:hAnsi="Times New Roman" w:cs="Times New Roman"/>
          <w:kern w:val="0"/>
          <w:sz w:val="24"/>
          <w:szCs w:val="24"/>
          <w:lang w:eastAsia="et-EE"/>
          <w14:ligatures w14:val="none"/>
        </w:rPr>
        <w:t xml:space="preserve">nevate </w:t>
      </w:r>
      <w:r w:rsidR="007746AC" w:rsidRPr="008D0DDA">
        <w:rPr>
          <w:rFonts w:ascii="Times New Roman" w:eastAsia="Times New Roman" w:hAnsi="Times New Roman" w:cs="Times New Roman"/>
          <w:kern w:val="0"/>
          <w:sz w:val="24"/>
          <w:szCs w:val="24"/>
          <w:lang w:eastAsia="et-EE"/>
          <w14:ligatures w14:val="none"/>
        </w:rPr>
        <w:t>kaitstud tunnuste kaupa eristatav</w:t>
      </w:r>
      <w:r w:rsidR="00896B8C" w:rsidRPr="008D0DDA">
        <w:rPr>
          <w:rFonts w:ascii="Times New Roman" w:eastAsia="Times New Roman" w:hAnsi="Times New Roman" w:cs="Times New Roman"/>
          <w:kern w:val="0"/>
          <w:sz w:val="24"/>
          <w:szCs w:val="24"/>
          <w:lang w:eastAsia="et-EE"/>
          <w14:ligatures w14:val="none"/>
        </w:rPr>
        <w:t>;</w:t>
      </w:r>
      <w:bookmarkEnd w:id="12"/>
    </w:p>
    <w:p w14:paraId="1DB48013" w14:textId="49B86D74" w:rsidR="000A0B44" w:rsidRPr="008D0DDA" w:rsidRDefault="00E5697C"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bookmarkStart w:id="13" w:name="_Hlk163638037"/>
      <w:bookmarkStart w:id="14" w:name="_Hlk149725325"/>
      <w:r w:rsidRPr="008D0DDA">
        <w:rPr>
          <w:rFonts w:ascii="Times New Roman" w:eastAsia="Times New Roman" w:hAnsi="Times New Roman" w:cs="Times New Roman"/>
          <w:kern w:val="0"/>
          <w:sz w:val="24"/>
          <w:szCs w:val="24"/>
          <w:lang w:eastAsia="et-EE"/>
          <w14:ligatures w14:val="none"/>
        </w:rPr>
        <w:t>3</w:t>
      </w:r>
      <w:r w:rsidR="00745FF5" w:rsidRPr="008D0DDA">
        <w:rPr>
          <w:rFonts w:ascii="Times New Roman" w:eastAsia="Times New Roman" w:hAnsi="Times New Roman" w:cs="Times New Roman"/>
          <w:kern w:val="0"/>
          <w:sz w:val="24"/>
          <w:szCs w:val="24"/>
          <w:lang w:eastAsia="et-EE"/>
          <w14:ligatures w14:val="none"/>
        </w:rPr>
        <w:t>)</w:t>
      </w:r>
      <w:r w:rsidR="002C69B0" w:rsidRPr="008D0DDA">
        <w:rPr>
          <w:rFonts w:ascii="Times New Roman" w:eastAsia="Times New Roman" w:hAnsi="Times New Roman" w:cs="Times New Roman"/>
          <w:kern w:val="0"/>
          <w:sz w:val="24"/>
          <w:szCs w:val="24"/>
          <w:lang w:eastAsia="et-EE"/>
          <w14:ligatures w14:val="none"/>
        </w:rPr>
        <w:t xml:space="preserve"> algoritmipõhi</w:t>
      </w:r>
      <w:r w:rsidR="00F64966">
        <w:rPr>
          <w:rFonts w:ascii="Times New Roman" w:eastAsia="Times New Roman" w:hAnsi="Times New Roman" w:cs="Times New Roman"/>
          <w:kern w:val="0"/>
          <w:sz w:val="24"/>
          <w:szCs w:val="24"/>
          <w:lang w:eastAsia="et-EE"/>
          <w14:ligatures w14:val="none"/>
        </w:rPr>
        <w:t>ne</w:t>
      </w:r>
      <w:r w:rsidR="002C69B0" w:rsidRPr="008D0DDA">
        <w:rPr>
          <w:rFonts w:ascii="Times New Roman" w:eastAsia="Times New Roman" w:hAnsi="Times New Roman" w:cs="Times New Roman"/>
          <w:kern w:val="0"/>
          <w:sz w:val="24"/>
          <w:szCs w:val="24"/>
          <w:lang w:eastAsia="et-EE"/>
          <w14:ligatures w14:val="none"/>
        </w:rPr>
        <w:t xml:space="preserve"> diskrimineerimi</w:t>
      </w:r>
      <w:r w:rsidR="00F64966">
        <w:rPr>
          <w:rFonts w:ascii="Times New Roman" w:eastAsia="Times New Roman" w:hAnsi="Times New Roman" w:cs="Times New Roman"/>
          <w:kern w:val="0"/>
          <w:sz w:val="24"/>
          <w:szCs w:val="24"/>
          <w:lang w:eastAsia="et-EE"/>
          <w14:ligatures w14:val="none"/>
        </w:rPr>
        <w:t>ne</w:t>
      </w:r>
      <w:r w:rsidR="002C69B0" w:rsidRPr="008D0DDA">
        <w:rPr>
          <w:rFonts w:ascii="Times New Roman" w:eastAsia="Times New Roman" w:hAnsi="Times New Roman" w:cs="Times New Roman"/>
          <w:kern w:val="0"/>
          <w:sz w:val="24"/>
          <w:szCs w:val="24"/>
          <w:lang w:eastAsia="et-EE"/>
          <w14:ligatures w14:val="none"/>
        </w:rPr>
        <w:t xml:space="preserve">, </w:t>
      </w:r>
      <w:r w:rsidR="00D136DE">
        <w:rPr>
          <w:rFonts w:ascii="Times New Roman" w:eastAsia="Times New Roman" w:hAnsi="Times New Roman" w:cs="Times New Roman"/>
          <w:kern w:val="0"/>
          <w:sz w:val="24"/>
          <w:szCs w:val="24"/>
          <w:lang w:eastAsia="et-EE"/>
          <w14:ligatures w14:val="none"/>
        </w:rPr>
        <w:t>mi</w:t>
      </w:r>
      <w:r w:rsidR="006E655C">
        <w:rPr>
          <w:rFonts w:ascii="Times New Roman" w:eastAsia="Times New Roman" w:hAnsi="Times New Roman" w:cs="Times New Roman"/>
          <w:kern w:val="0"/>
          <w:sz w:val="24"/>
          <w:szCs w:val="24"/>
          <w:lang w:eastAsia="et-EE"/>
          <w14:ligatures w14:val="none"/>
        </w:rPr>
        <w:t xml:space="preserve">lle puhul kasutatakse </w:t>
      </w:r>
      <w:r w:rsidR="002C69B0" w:rsidRPr="008D0DDA">
        <w:rPr>
          <w:rFonts w:ascii="Times New Roman" w:eastAsia="Times New Roman" w:hAnsi="Times New Roman" w:cs="Times New Roman"/>
          <w:kern w:val="0"/>
          <w:sz w:val="24"/>
          <w:szCs w:val="24"/>
          <w:lang w:eastAsia="et-EE"/>
          <w14:ligatures w14:val="none"/>
        </w:rPr>
        <w:t>isiku suhtes otsuse tegemisel osaliselt või täielikult automatiseeritud süsteemi loodud väljundi</w:t>
      </w:r>
      <w:r w:rsidR="006E655C">
        <w:rPr>
          <w:rFonts w:ascii="Times New Roman" w:eastAsia="Times New Roman" w:hAnsi="Times New Roman" w:cs="Times New Roman"/>
          <w:kern w:val="0"/>
          <w:sz w:val="24"/>
          <w:szCs w:val="24"/>
          <w:lang w:eastAsia="et-EE"/>
          <w14:ligatures w14:val="none"/>
        </w:rPr>
        <w:t>t</w:t>
      </w:r>
      <w:r w:rsidR="002C69B0" w:rsidRPr="008D0DDA">
        <w:rPr>
          <w:rFonts w:ascii="Times New Roman" w:eastAsia="Times New Roman" w:hAnsi="Times New Roman" w:cs="Times New Roman"/>
          <w:kern w:val="0"/>
          <w:sz w:val="24"/>
          <w:szCs w:val="24"/>
          <w:lang w:eastAsia="et-EE"/>
          <w14:ligatures w14:val="none"/>
        </w:rPr>
        <w:t>, mis põhjustab või soodustab isikute põhjendamatut erinevat kohtlemist või avaldab isikule kaitstud tunnuse</w:t>
      </w:r>
      <w:r w:rsidR="00151D25" w:rsidRPr="008D0DDA">
        <w:rPr>
          <w:rFonts w:ascii="Times New Roman" w:eastAsia="Times New Roman" w:hAnsi="Times New Roman" w:cs="Times New Roman"/>
          <w:kern w:val="0"/>
          <w:sz w:val="24"/>
          <w:szCs w:val="24"/>
          <w:lang w:eastAsia="et-EE"/>
          <w14:ligatures w14:val="none"/>
        </w:rPr>
        <w:t xml:space="preserve"> </w:t>
      </w:r>
      <w:r w:rsidR="002C3AA3">
        <w:rPr>
          <w:rFonts w:ascii="Times New Roman" w:eastAsia="Times New Roman" w:hAnsi="Times New Roman" w:cs="Times New Roman"/>
          <w:kern w:val="0"/>
          <w:sz w:val="24"/>
          <w:szCs w:val="24"/>
          <w:lang w:eastAsia="et-EE"/>
          <w14:ligatures w14:val="none"/>
        </w:rPr>
        <w:t>põhjal</w:t>
      </w:r>
      <w:r w:rsidR="002C69B0" w:rsidRPr="008D0DDA">
        <w:rPr>
          <w:rFonts w:ascii="Times New Roman" w:eastAsia="Times New Roman" w:hAnsi="Times New Roman" w:cs="Times New Roman"/>
          <w:kern w:val="0"/>
          <w:sz w:val="24"/>
          <w:szCs w:val="24"/>
          <w:lang w:eastAsia="et-EE"/>
          <w14:ligatures w14:val="none"/>
        </w:rPr>
        <w:t xml:space="preserve"> ebasoodsat mõju</w:t>
      </w:r>
      <w:r w:rsidRPr="008D0DDA">
        <w:rPr>
          <w:rFonts w:ascii="Times New Roman" w:eastAsia="Times New Roman" w:hAnsi="Times New Roman" w:cs="Times New Roman"/>
          <w:kern w:val="0"/>
          <w:sz w:val="24"/>
          <w:szCs w:val="24"/>
          <w:lang w:eastAsia="et-EE"/>
          <w14:ligatures w14:val="none"/>
        </w:rPr>
        <w:t>;</w:t>
      </w:r>
    </w:p>
    <w:bookmarkEnd w:id="13"/>
    <w:p w14:paraId="4D5EF9E9" w14:textId="184E4000" w:rsidR="00E5697C" w:rsidRPr="008D0DDA" w:rsidRDefault="00E5697C"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4) käesoleva seaduse §</w:t>
      </w:r>
      <w:r w:rsidR="00754019">
        <w:rPr>
          <w:rFonts w:ascii="Times New Roman" w:eastAsia="Times New Roman" w:hAnsi="Times New Roman" w:cs="Times New Roman"/>
          <w:kern w:val="0"/>
          <w:sz w:val="24"/>
          <w:szCs w:val="24"/>
          <w:lang w:eastAsia="et-EE"/>
          <w14:ligatures w14:val="none"/>
        </w:rPr>
        <w:t>-s</w:t>
      </w:r>
      <w:r w:rsidRPr="008D0DDA">
        <w:rPr>
          <w:rFonts w:ascii="Times New Roman" w:eastAsia="Times New Roman" w:hAnsi="Times New Roman" w:cs="Times New Roman"/>
          <w:kern w:val="0"/>
          <w:sz w:val="24"/>
          <w:szCs w:val="24"/>
          <w:lang w:eastAsia="et-EE"/>
          <w14:ligatures w14:val="none"/>
        </w:rPr>
        <w:t xml:space="preserve"> 1</w:t>
      </w:r>
      <w:r w:rsidR="006121D9" w:rsidRPr="008D0DDA">
        <w:rPr>
          <w:rFonts w:ascii="Times New Roman" w:eastAsia="Times New Roman" w:hAnsi="Times New Roman" w:cs="Times New Roman"/>
          <w:kern w:val="0"/>
          <w:sz w:val="24"/>
          <w:szCs w:val="24"/>
          <w:lang w:eastAsia="et-EE"/>
          <w14:ligatures w14:val="none"/>
        </w:rPr>
        <w:t>2</w:t>
      </w:r>
      <w:r w:rsidRPr="008D0DDA">
        <w:rPr>
          <w:rFonts w:ascii="Times New Roman" w:eastAsia="Times New Roman" w:hAnsi="Times New Roman" w:cs="Times New Roman"/>
          <w:kern w:val="0"/>
          <w:sz w:val="24"/>
          <w:szCs w:val="24"/>
          <w:lang w:eastAsia="et-EE"/>
          <w14:ligatures w14:val="none"/>
        </w:rPr>
        <w:t xml:space="preserve"> sätestatud puudega inimestele võrdsete võimaluste tagamise kohustuse täitmata jätmist</w:t>
      </w:r>
      <w:r w:rsidR="00A042C9" w:rsidRPr="008D0DDA">
        <w:rPr>
          <w:rFonts w:ascii="Times New Roman" w:eastAsia="Times New Roman" w:hAnsi="Times New Roman" w:cs="Times New Roman"/>
          <w:kern w:val="0"/>
          <w:sz w:val="24"/>
          <w:szCs w:val="24"/>
          <w:lang w:eastAsia="et-EE"/>
          <w14:ligatures w14:val="none"/>
        </w:rPr>
        <w:t>.</w:t>
      </w:r>
    </w:p>
    <w:bookmarkEnd w:id="14"/>
    <w:p w14:paraId="030776CE" w14:textId="32EA9196" w:rsidR="00CE58CB" w:rsidRPr="008D0DDA" w:rsidRDefault="00CE58CB"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p>
    <w:p w14:paraId="5065728F" w14:textId="77777777" w:rsidR="00CE58CB" w:rsidRPr="008D0DDA" w:rsidRDefault="00CE58CB" w:rsidP="008B63A5">
      <w:pPr>
        <w:shd w:val="clear" w:color="auto" w:fill="FFFFFF"/>
        <w:spacing w:line="240" w:lineRule="auto"/>
        <w:contextualSpacing/>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7. Töötaja ja tööandja</w:t>
      </w:r>
    </w:p>
    <w:p w14:paraId="664933EF" w14:textId="77777777" w:rsidR="007F316C" w:rsidRPr="008D0DDA" w:rsidRDefault="007F316C" w:rsidP="00C306C2">
      <w:pPr>
        <w:shd w:val="clear" w:color="auto" w:fill="FFFFFF"/>
        <w:spacing w:after="0" w:line="240" w:lineRule="auto"/>
        <w:contextualSpacing/>
        <w:rPr>
          <w:rFonts w:ascii="Times New Roman" w:eastAsia="Times New Roman" w:hAnsi="Times New Roman" w:cs="Times New Roman"/>
          <w:b/>
          <w:bCs/>
          <w:kern w:val="0"/>
          <w:sz w:val="24"/>
          <w:szCs w:val="24"/>
          <w:lang w:eastAsia="et-EE"/>
          <w14:ligatures w14:val="none"/>
        </w:rPr>
      </w:pPr>
    </w:p>
    <w:p w14:paraId="5EE8BADB" w14:textId="6A30A1F4" w:rsidR="00CE58CB" w:rsidRPr="008D0DDA" w:rsidRDefault="00CE58CB"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Käesoleva seaduse tähenduses</w:t>
      </w:r>
      <w:r w:rsidR="008335F8" w:rsidRPr="008D0DDA">
        <w:rPr>
          <w:rFonts w:ascii="Times New Roman" w:eastAsia="Times New Roman" w:hAnsi="Times New Roman" w:cs="Times New Roman"/>
          <w:kern w:val="0"/>
          <w:sz w:val="24"/>
          <w:szCs w:val="24"/>
          <w:lang w:eastAsia="et-EE"/>
          <w14:ligatures w14:val="none"/>
        </w:rPr>
        <w:t xml:space="preserve"> on</w:t>
      </w:r>
      <w:r w:rsidRPr="008D0DDA">
        <w:rPr>
          <w:rFonts w:ascii="Times New Roman" w:eastAsia="Times New Roman" w:hAnsi="Times New Roman" w:cs="Times New Roman"/>
          <w:kern w:val="0"/>
          <w:sz w:val="24"/>
          <w:szCs w:val="24"/>
          <w:lang w:eastAsia="et-EE"/>
          <w14:ligatures w14:val="none"/>
        </w:rPr>
        <w:t>:</w:t>
      </w:r>
    </w:p>
    <w:p w14:paraId="603ACB8A" w14:textId="1215A68E" w:rsidR="00CE58CB" w:rsidRPr="008D0DDA" w:rsidRDefault="00CE58CB"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 töötaja töölepingu või teenuste osutamise lepingu alusel töötav isik, ametnik ja muu avaliku teenistuse seaduse §-s 2 nimetatud isik</w:t>
      </w:r>
      <w:r w:rsidR="00014145" w:rsidRPr="008D0DDA">
        <w:rPr>
          <w:rFonts w:ascii="Times New Roman" w:eastAsia="Times New Roman" w:hAnsi="Times New Roman" w:cs="Times New Roman"/>
          <w:kern w:val="0"/>
          <w:sz w:val="24"/>
          <w:szCs w:val="24"/>
          <w:lang w:eastAsia="et-EE"/>
          <w14:ligatures w14:val="none"/>
        </w:rPr>
        <w:t xml:space="preserve">, samuti tööle või teenistusse soovija ning tööpraktikale võetud või sinna </w:t>
      </w:r>
      <w:r w:rsidR="001405F2">
        <w:rPr>
          <w:rFonts w:ascii="Times New Roman" w:eastAsia="Times New Roman" w:hAnsi="Times New Roman" w:cs="Times New Roman"/>
          <w:kern w:val="0"/>
          <w:sz w:val="24"/>
          <w:szCs w:val="24"/>
          <w:lang w:eastAsia="et-EE"/>
          <w14:ligatures w14:val="none"/>
        </w:rPr>
        <w:t xml:space="preserve">minna </w:t>
      </w:r>
      <w:r w:rsidR="00014145" w:rsidRPr="008D0DDA">
        <w:rPr>
          <w:rFonts w:ascii="Times New Roman" w:eastAsia="Times New Roman" w:hAnsi="Times New Roman" w:cs="Times New Roman"/>
          <w:kern w:val="0"/>
          <w:sz w:val="24"/>
          <w:szCs w:val="24"/>
          <w:lang w:eastAsia="et-EE"/>
          <w14:ligatures w14:val="none"/>
        </w:rPr>
        <w:t>sooviv isik</w:t>
      </w:r>
      <w:r w:rsidRPr="008D0DDA">
        <w:rPr>
          <w:rFonts w:ascii="Times New Roman" w:eastAsia="Times New Roman" w:hAnsi="Times New Roman" w:cs="Times New Roman"/>
          <w:kern w:val="0"/>
          <w:sz w:val="24"/>
          <w:szCs w:val="24"/>
          <w:lang w:eastAsia="et-EE"/>
          <w14:ligatures w14:val="none"/>
        </w:rPr>
        <w:t>;</w:t>
      </w:r>
    </w:p>
    <w:p w14:paraId="1BA26F1A" w14:textId="11BEEA40" w:rsidR="008335F8" w:rsidRPr="008D0DDA" w:rsidRDefault="00CE58CB"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2) tööandja füüsiline või juriidiline isik, kes võimaldab tööd töölepingu või teenuste osutamise lepingu alusel, samuti riigi- või kohaliku omavalitsus</w:t>
      </w:r>
      <w:r w:rsidR="00601AD2">
        <w:rPr>
          <w:rFonts w:ascii="Times New Roman" w:eastAsia="Times New Roman" w:hAnsi="Times New Roman" w:cs="Times New Roman"/>
          <w:kern w:val="0"/>
          <w:sz w:val="24"/>
          <w:szCs w:val="24"/>
          <w:lang w:eastAsia="et-EE"/>
          <w14:ligatures w14:val="none"/>
        </w:rPr>
        <w:t xml:space="preserve">e </w:t>
      </w:r>
      <w:r w:rsidR="00F02CFD">
        <w:rPr>
          <w:rFonts w:ascii="Times New Roman" w:eastAsia="Times New Roman" w:hAnsi="Times New Roman" w:cs="Times New Roman"/>
          <w:kern w:val="0"/>
          <w:sz w:val="24"/>
          <w:szCs w:val="24"/>
          <w:lang w:eastAsia="et-EE"/>
          <w14:ligatures w14:val="none"/>
        </w:rPr>
        <w:t>üksus</w:t>
      </w:r>
      <w:r w:rsidR="00117CE5">
        <w:rPr>
          <w:rFonts w:ascii="Times New Roman" w:eastAsia="Times New Roman" w:hAnsi="Times New Roman" w:cs="Times New Roman"/>
          <w:kern w:val="0"/>
          <w:sz w:val="24"/>
          <w:szCs w:val="24"/>
          <w:lang w:eastAsia="et-EE"/>
          <w14:ligatures w14:val="none"/>
        </w:rPr>
        <w:t>e</w:t>
      </w:r>
      <w:r w:rsidRPr="008D0DDA">
        <w:rPr>
          <w:rFonts w:ascii="Times New Roman" w:eastAsia="Times New Roman" w:hAnsi="Times New Roman" w:cs="Times New Roman"/>
          <w:kern w:val="0"/>
          <w:sz w:val="24"/>
          <w:szCs w:val="24"/>
          <w:lang w:eastAsia="et-EE"/>
          <w14:ligatures w14:val="none"/>
        </w:rPr>
        <w:t xml:space="preserve"> asutus</w:t>
      </w:r>
      <w:r w:rsidR="00014145" w:rsidRPr="008D0DDA">
        <w:rPr>
          <w:rFonts w:ascii="Times New Roman" w:eastAsia="Times New Roman" w:hAnsi="Times New Roman" w:cs="Times New Roman"/>
          <w:kern w:val="0"/>
          <w:sz w:val="24"/>
          <w:szCs w:val="24"/>
          <w:lang w:eastAsia="et-EE"/>
          <w14:ligatures w14:val="none"/>
        </w:rPr>
        <w:t xml:space="preserve"> ning tööpraktikat pakkuv isik</w:t>
      </w:r>
      <w:r w:rsidRPr="008D0DDA">
        <w:rPr>
          <w:rFonts w:ascii="Times New Roman" w:eastAsia="Times New Roman" w:hAnsi="Times New Roman" w:cs="Times New Roman"/>
          <w:kern w:val="0"/>
          <w:sz w:val="24"/>
          <w:szCs w:val="24"/>
          <w:lang w:eastAsia="et-EE"/>
          <w14:ligatures w14:val="none"/>
        </w:rPr>
        <w:t>.</w:t>
      </w:r>
    </w:p>
    <w:p w14:paraId="609FB482" w14:textId="77777777" w:rsidR="00CE58CB" w:rsidRPr="008D0DDA" w:rsidRDefault="00CE58CB"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p>
    <w:p w14:paraId="69DCCAF9" w14:textId="77777777" w:rsidR="00CE58CB" w:rsidRPr="008D0DDA" w:rsidRDefault="00CE58CB" w:rsidP="008B63A5">
      <w:pPr>
        <w:shd w:val="clear" w:color="auto" w:fill="FFFFFF"/>
        <w:spacing w:line="240" w:lineRule="auto"/>
        <w:contextualSpacing/>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8. Puue</w:t>
      </w:r>
    </w:p>
    <w:p w14:paraId="1E9A1CA1" w14:textId="77777777" w:rsidR="007F316C" w:rsidRPr="008D0DDA" w:rsidRDefault="007F316C" w:rsidP="00C306C2">
      <w:pPr>
        <w:shd w:val="clear" w:color="auto" w:fill="FFFFFF"/>
        <w:spacing w:after="0" w:line="240" w:lineRule="auto"/>
        <w:contextualSpacing/>
        <w:rPr>
          <w:rFonts w:ascii="Times New Roman" w:eastAsia="Times New Roman" w:hAnsi="Times New Roman" w:cs="Times New Roman"/>
          <w:b/>
          <w:bCs/>
          <w:kern w:val="0"/>
          <w:sz w:val="24"/>
          <w:szCs w:val="24"/>
          <w:lang w:eastAsia="et-EE"/>
          <w14:ligatures w14:val="none"/>
        </w:rPr>
      </w:pPr>
    </w:p>
    <w:p w14:paraId="18DECC1C" w14:textId="1F4934BB" w:rsidR="00875E4F" w:rsidRPr="008D0DDA" w:rsidRDefault="00CE58CB" w:rsidP="00C306C2">
      <w:pPr>
        <w:pStyle w:val="Kehatekst"/>
        <w:contextualSpacing/>
        <w:jc w:val="both"/>
        <w:rPr>
          <w:lang w:eastAsia="et-EE"/>
        </w:rPr>
      </w:pPr>
      <w:r w:rsidRPr="008D0DDA">
        <w:rPr>
          <w:lang w:eastAsia="et-EE"/>
        </w:rPr>
        <w:t xml:space="preserve">Käesoleva seaduse tähenduses on puue </w:t>
      </w:r>
      <w:r w:rsidR="00875E4F" w:rsidRPr="008D0DDA">
        <w:rPr>
          <w:lang w:eastAsia="et-EE"/>
        </w:rPr>
        <w:t xml:space="preserve">pikaajaline füüsiline, vaimne, intellektuaalne või meeleline kahjustus, mis võib koostoimes </w:t>
      </w:r>
      <w:r w:rsidR="00A641A7">
        <w:rPr>
          <w:lang w:eastAsia="et-EE"/>
        </w:rPr>
        <w:t xml:space="preserve">erinevate </w:t>
      </w:r>
      <w:r w:rsidR="00875E4F" w:rsidRPr="008D0DDA">
        <w:rPr>
          <w:lang w:eastAsia="et-EE"/>
        </w:rPr>
        <w:t>takistustega tõkestada isiku täielikku ja tõhusat osalemist ühiskonnaelus teistega võrdsetel alustel.</w:t>
      </w:r>
    </w:p>
    <w:p w14:paraId="74D857BC" w14:textId="77777777" w:rsidR="00304F44" w:rsidRPr="008D0DDA" w:rsidRDefault="00304F44" w:rsidP="00C306C2">
      <w:pPr>
        <w:pStyle w:val="Kehatekst"/>
        <w:contextualSpacing/>
        <w:jc w:val="both"/>
        <w:rPr>
          <w:lang w:eastAsia="et-EE"/>
        </w:rPr>
      </w:pPr>
    </w:p>
    <w:p w14:paraId="70739565" w14:textId="67D7D716" w:rsidR="00304F44" w:rsidRPr="008D0DDA" w:rsidRDefault="00304F44" w:rsidP="008B63A5">
      <w:pPr>
        <w:shd w:val="clear" w:color="auto" w:fill="FFFFFF"/>
        <w:spacing w:line="240" w:lineRule="auto"/>
        <w:contextualSpacing/>
        <w:jc w:val="center"/>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2. peatükk</w:t>
      </w:r>
    </w:p>
    <w:p w14:paraId="1D3744F2" w14:textId="445A1B6B" w:rsidR="00304F44" w:rsidRPr="008D0DDA" w:rsidRDefault="002053AA" w:rsidP="00C306C2">
      <w:pPr>
        <w:shd w:val="clear" w:color="auto" w:fill="FFFFFF"/>
        <w:spacing w:after="0" w:line="240" w:lineRule="auto"/>
        <w:contextualSpacing/>
        <w:jc w:val="center"/>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lang w:eastAsia="et-EE"/>
          <w14:ligatures w14:val="none"/>
        </w:rPr>
        <w:t>Soolise võrdsuse ja v</w:t>
      </w:r>
      <w:r w:rsidR="00304F44" w:rsidRPr="008D0DDA">
        <w:rPr>
          <w:rFonts w:ascii="Times New Roman" w:eastAsia="Times New Roman" w:hAnsi="Times New Roman" w:cs="Times New Roman"/>
          <w:b/>
          <w:bCs/>
          <w:kern w:val="0"/>
          <w:sz w:val="24"/>
          <w:szCs w:val="24"/>
          <w:lang w:eastAsia="et-EE"/>
          <w14:ligatures w14:val="none"/>
        </w:rPr>
        <w:t>õrdsete võimaluste edendamine</w:t>
      </w:r>
    </w:p>
    <w:p w14:paraId="6C5CB820" w14:textId="77777777" w:rsidR="00304F44" w:rsidRPr="008D0DDA" w:rsidRDefault="00304F44" w:rsidP="00C306C2">
      <w:pPr>
        <w:pStyle w:val="Kehatekst"/>
        <w:contextualSpacing/>
        <w:rPr>
          <w:b/>
          <w:spacing w:val="-1"/>
        </w:rPr>
      </w:pPr>
    </w:p>
    <w:p w14:paraId="3C109704" w14:textId="0F9D21B7" w:rsidR="00304F44" w:rsidRPr="008D0DDA" w:rsidRDefault="00304F44" w:rsidP="008B63A5">
      <w:pPr>
        <w:spacing w:line="240" w:lineRule="auto"/>
        <w:contextualSpacing/>
        <w:jc w:val="both"/>
        <w:rPr>
          <w:rFonts w:ascii="Times New Roman" w:hAnsi="Times New Roman" w:cs="Times New Roman"/>
          <w:b/>
          <w:bCs/>
          <w:sz w:val="24"/>
          <w:szCs w:val="24"/>
        </w:rPr>
      </w:pPr>
      <w:bookmarkStart w:id="15" w:name="_Hlk146127620"/>
      <w:bookmarkStart w:id="16" w:name="_Hlk144289035"/>
      <w:r w:rsidRPr="008D0DDA">
        <w:rPr>
          <w:rFonts w:ascii="Times New Roman" w:hAnsi="Times New Roman" w:cs="Times New Roman"/>
          <w:b/>
          <w:bCs/>
          <w:sz w:val="24"/>
          <w:szCs w:val="24"/>
        </w:rPr>
        <w:t>§ 9. Riigi- ja kohalik</w:t>
      </w:r>
      <w:r w:rsidR="00277641" w:rsidRPr="008D0DDA">
        <w:rPr>
          <w:rFonts w:ascii="Times New Roman" w:hAnsi="Times New Roman" w:cs="Times New Roman"/>
          <w:b/>
          <w:bCs/>
          <w:sz w:val="24"/>
          <w:szCs w:val="24"/>
        </w:rPr>
        <w:t>u</w:t>
      </w:r>
      <w:r w:rsidRPr="008D0DDA">
        <w:rPr>
          <w:rFonts w:ascii="Times New Roman" w:hAnsi="Times New Roman" w:cs="Times New Roman"/>
          <w:b/>
          <w:bCs/>
          <w:sz w:val="24"/>
          <w:szCs w:val="24"/>
        </w:rPr>
        <w:t xml:space="preserve"> omavalitsus</w:t>
      </w:r>
      <w:r w:rsidR="00601AD2">
        <w:rPr>
          <w:rFonts w:ascii="Times New Roman" w:hAnsi="Times New Roman" w:cs="Times New Roman"/>
          <w:b/>
          <w:bCs/>
          <w:sz w:val="24"/>
          <w:szCs w:val="24"/>
        </w:rPr>
        <w:t xml:space="preserve">e </w:t>
      </w:r>
      <w:r w:rsidR="00117CE5">
        <w:rPr>
          <w:rFonts w:ascii="Times New Roman" w:hAnsi="Times New Roman" w:cs="Times New Roman"/>
          <w:b/>
          <w:bCs/>
          <w:sz w:val="24"/>
          <w:szCs w:val="24"/>
        </w:rPr>
        <w:t>üksus</w:t>
      </w:r>
      <w:r w:rsidR="001405F2">
        <w:rPr>
          <w:rFonts w:ascii="Times New Roman" w:hAnsi="Times New Roman" w:cs="Times New Roman"/>
          <w:b/>
          <w:bCs/>
          <w:sz w:val="24"/>
          <w:szCs w:val="24"/>
        </w:rPr>
        <w:t xml:space="preserve">e </w:t>
      </w:r>
      <w:r w:rsidRPr="008D0DDA">
        <w:rPr>
          <w:rFonts w:ascii="Times New Roman" w:hAnsi="Times New Roman" w:cs="Times New Roman"/>
          <w:b/>
          <w:bCs/>
          <w:sz w:val="24"/>
          <w:szCs w:val="24"/>
        </w:rPr>
        <w:t xml:space="preserve">asutus </w:t>
      </w:r>
      <w:r w:rsidR="002053AA" w:rsidRPr="008D0DDA">
        <w:rPr>
          <w:rFonts w:ascii="Times New Roman" w:hAnsi="Times New Roman" w:cs="Times New Roman"/>
          <w:b/>
          <w:bCs/>
          <w:sz w:val="24"/>
          <w:szCs w:val="24"/>
        </w:rPr>
        <w:t xml:space="preserve">soolise võrdsuse ja võrdsete </w:t>
      </w:r>
      <w:r w:rsidRPr="008D0DDA">
        <w:rPr>
          <w:rFonts w:ascii="Times New Roman" w:hAnsi="Times New Roman" w:cs="Times New Roman"/>
          <w:b/>
          <w:bCs/>
          <w:sz w:val="24"/>
          <w:szCs w:val="24"/>
        </w:rPr>
        <w:t>võimaluste edendajatena</w:t>
      </w:r>
    </w:p>
    <w:p w14:paraId="637E43CD" w14:textId="77777777" w:rsidR="00304F44" w:rsidRPr="008D0DDA" w:rsidRDefault="00304F44" w:rsidP="00C306C2">
      <w:pPr>
        <w:spacing w:after="0" w:line="240" w:lineRule="auto"/>
        <w:contextualSpacing/>
        <w:rPr>
          <w:rFonts w:ascii="Times New Roman" w:hAnsi="Times New Roman" w:cs="Times New Roman"/>
          <w:b/>
          <w:bCs/>
          <w:sz w:val="24"/>
          <w:szCs w:val="24"/>
        </w:rPr>
      </w:pPr>
    </w:p>
    <w:p w14:paraId="7DFBF705" w14:textId="60C1B05E"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(1) Riigi- ja kohalik</w:t>
      </w:r>
      <w:r w:rsidR="00277641" w:rsidRPr="008D0DDA">
        <w:rPr>
          <w:rFonts w:ascii="Times New Roman" w:hAnsi="Times New Roman" w:cs="Times New Roman"/>
          <w:sz w:val="24"/>
          <w:szCs w:val="24"/>
        </w:rPr>
        <w:t>u</w:t>
      </w:r>
      <w:r w:rsidRPr="008D0DDA">
        <w:rPr>
          <w:rFonts w:ascii="Times New Roman" w:hAnsi="Times New Roman" w:cs="Times New Roman"/>
          <w:sz w:val="24"/>
          <w:szCs w:val="24"/>
        </w:rPr>
        <w:t xml:space="preserve"> omavalitsus</w:t>
      </w:r>
      <w:r w:rsidR="00601AD2">
        <w:rPr>
          <w:rFonts w:ascii="Times New Roman" w:hAnsi="Times New Roman" w:cs="Times New Roman"/>
          <w:sz w:val="24"/>
          <w:szCs w:val="24"/>
        </w:rPr>
        <w:t xml:space="preserve">e </w:t>
      </w:r>
      <w:r w:rsidR="00805723">
        <w:rPr>
          <w:rFonts w:ascii="Times New Roman" w:hAnsi="Times New Roman" w:cs="Times New Roman"/>
          <w:sz w:val="24"/>
          <w:szCs w:val="24"/>
        </w:rPr>
        <w:t>üksus</w:t>
      </w:r>
      <w:r w:rsidR="001405F2">
        <w:rPr>
          <w:rFonts w:ascii="Times New Roman" w:hAnsi="Times New Roman" w:cs="Times New Roman"/>
          <w:sz w:val="24"/>
          <w:szCs w:val="24"/>
        </w:rPr>
        <w:t xml:space="preserve">e </w:t>
      </w:r>
      <w:r w:rsidRPr="008D0DDA">
        <w:rPr>
          <w:rFonts w:ascii="Times New Roman" w:hAnsi="Times New Roman" w:cs="Times New Roman"/>
          <w:sz w:val="24"/>
          <w:szCs w:val="24"/>
        </w:rPr>
        <w:t xml:space="preserve">asutus </w:t>
      </w:r>
      <w:r w:rsidR="00D00E12" w:rsidRPr="008D0DDA">
        <w:rPr>
          <w:rFonts w:ascii="Times New Roman" w:hAnsi="Times New Roman" w:cs="Times New Roman"/>
          <w:sz w:val="24"/>
          <w:szCs w:val="24"/>
        </w:rPr>
        <w:t>pea</w:t>
      </w:r>
      <w:r w:rsidR="00277641" w:rsidRPr="008D0DDA">
        <w:rPr>
          <w:rFonts w:ascii="Times New Roman" w:hAnsi="Times New Roman" w:cs="Times New Roman"/>
          <w:sz w:val="24"/>
          <w:szCs w:val="24"/>
        </w:rPr>
        <w:t>b</w:t>
      </w:r>
      <w:r w:rsidRPr="008D0DDA">
        <w:rPr>
          <w:rFonts w:ascii="Times New Roman" w:hAnsi="Times New Roman" w:cs="Times New Roman"/>
          <w:sz w:val="24"/>
          <w:szCs w:val="24"/>
        </w:rPr>
        <w:t xml:space="preserve"> </w:t>
      </w:r>
      <w:r w:rsidR="002053AA" w:rsidRPr="008D0DDA">
        <w:rPr>
          <w:rFonts w:ascii="Times New Roman" w:hAnsi="Times New Roman" w:cs="Times New Roman"/>
          <w:sz w:val="24"/>
          <w:szCs w:val="24"/>
        </w:rPr>
        <w:t xml:space="preserve">soolist võrdsust ja </w:t>
      </w:r>
      <w:r w:rsidRPr="008D0DDA">
        <w:rPr>
          <w:rFonts w:ascii="Times New Roman" w:hAnsi="Times New Roman" w:cs="Times New Roman"/>
          <w:sz w:val="24"/>
          <w:szCs w:val="24"/>
        </w:rPr>
        <w:t xml:space="preserve">võrdseid võimalusi aktiivselt, süstemaatiliselt ja eesmärgistatult edendama. </w:t>
      </w:r>
      <w:r w:rsidR="001405F2">
        <w:rPr>
          <w:rFonts w:ascii="Times New Roman" w:hAnsi="Times New Roman" w:cs="Times New Roman"/>
          <w:sz w:val="24"/>
          <w:szCs w:val="24"/>
        </w:rPr>
        <w:t>Asutuse</w:t>
      </w:r>
      <w:r w:rsidRPr="008D0DDA">
        <w:rPr>
          <w:rFonts w:ascii="Times New Roman" w:hAnsi="Times New Roman" w:cs="Times New Roman"/>
          <w:sz w:val="24"/>
          <w:szCs w:val="24"/>
        </w:rPr>
        <w:t xml:space="preserve"> ülesanne on muuta tingimusi ja asjaolusid, mis takistavad kaitstud tunnuste</w:t>
      </w:r>
      <w:r w:rsidR="002C3AA3">
        <w:rPr>
          <w:rFonts w:ascii="Times New Roman" w:hAnsi="Times New Roman" w:cs="Times New Roman"/>
          <w:sz w:val="24"/>
          <w:szCs w:val="24"/>
        </w:rPr>
        <w:t>l põhineva</w:t>
      </w:r>
      <w:r w:rsidRPr="008D0DDA">
        <w:rPr>
          <w:rFonts w:ascii="Times New Roman" w:hAnsi="Times New Roman" w:cs="Times New Roman"/>
          <w:sz w:val="24"/>
          <w:szCs w:val="24"/>
        </w:rPr>
        <w:t xml:space="preserve"> või nendega seotud ühiskondliku ebavõrdsuse vähendamist ja soolise võrdsuse saavutamist.</w:t>
      </w:r>
    </w:p>
    <w:p w14:paraId="46407C11" w14:textId="77777777"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 xml:space="preserve"> </w:t>
      </w:r>
    </w:p>
    <w:p w14:paraId="32E47EC1" w14:textId="3C178604"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(2) Käesoleva paragrahvi lõikes 1 nimetatud kohustuste täitmiseks pea</w:t>
      </w:r>
      <w:r w:rsidR="00277641" w:rsidRPr="008D0DDA">
        <w:rPr>
          <w:rFonts w:ascii="Times New Roman" w:hAnsi="Times New Roman" w:cs="Times New Roman"/>
          <w:sz w:val="24"/>
          <w:szCs w:val="24"/>
        </w:rPr>
        <w:t>b</w:t>
      </w:r>
      <w:r w:rsidRPr="008D0DDA">
        <w:rPr>
          <w:rFonts w:ascii="Times New Roman" w:hAnsi="Times New Roman" w:cs="Times New Roman"/>
          <w:sz w:val="24"/>
          <w:szCs w:val="24"/>
        </w:rPr>
        <w:t xml:space="preserve"> nimetatud asutus </w:t>
      </w:r>
      <w:r w:rsidR="00156B9C" w:rsidRPr="008D0DDA">
        <w:rPr>
          <w:rFonts w:ascii="Times New Roman" w:hAnsi="Times New Roman" w:cs="Times New Roman"/>
          <w:sz w:val="24"/>
          <w:szCs w:val="24"/>
        </w:rPr>
        <w:t>õigusakt</w:t>
      </w:r>
      <w:r w:rsidR="008617B2">
        <w:rPr>
          <w:rFonts w:ascii="Times New Roman" w:hAnsi="Times New Roman" w:cs="Times New Roman"/>
          <w:sz w:val="24"/>
          <w:szCs w:val="24"/>
        </w:rPr>
        <w:t>i</w:t>
      </w:r>
      <w:r w:rsidR="007272E9">
        <w:rPr>
          <w:rFonts w:ascii="Times New Roman" w:hAnsi="Times New Roman" w:cs="Times New Roman"/>
          <w:sz w:val="24"/>
          <w:szCs w:val="24"/>
        </w:rPr>
        <w:t>,</w:t>
      </w:r>
      <w:r w:rsidR="00156B9C" w:rsidRPr="008D0DDA">
        <w:rPr>
          <w:rFonts w:ascii="Times New Roman" w:hAnsi="Times New Roman" w:cs="Times New Roman"/>
          <w:sz w:val="24"/>
          <w:szCs w:val="24"/>
        </w:rPr>
        <w:t xml:space="preserve"> </w:t>
      </w:r>
      <w:r w:rsidR="007272E9">
        <w:rPr>
          <w:rFonts w:ascii="Times New Roman" w:hAnsi="Times New Roman" w:cs="Times New Roman"/>
          <w:sz w:val="24"/>
          <w:szCs w:val="24"/>
        </w:rPr>
        <w:t>riigieelarve seaduse § 19 lõike 1 kohast strateegilist arengudokumenti, kohaliku omavalitsuse korralduse seaduse § 37 kohast arengukava, muud riigi või kohaliku omavalitsuse tasandi arengudokumenti, ning nende alusel tegevusi ja teenuseid</w:t>
      </w:r>
      <w:r w:rsidR="008617B2">
        <w:rPr>
          <w:rFonts w:ascii="Times New Roman" w:hAnsi="Times New Roman" w:cs="Times New Roman"/>
          <w:sz w:val="24"/>
          <w:szCs w:val="24"/>
        </w:rPr>
        <w:t xml:space="preserve"> </w:t>
      </w:r>
      <w:r w:rsidRPr="008D0DDA">
        <w:rPr>
          <w:rFonts w:ascii="Times New Roman" w:hAnsi="Times New Roman" w:cs="Times New Roman"/>
          <w:sz w:val="24"/>
          <w:szCs w:val="24"/>
        </w:rPr>
        <w:t>planeerides, ellu viies ja hinnates, samuti nende elluviimiseks vajalikke vahendeid planeerides ja kasutades:</w:t>
      </w:r>
    </w:p>
    <w:p w14:paraId="531D576D" w14:textId="03004AE3" w:rsidR="00304F44" w:rsidRPr="008D0DDA" w:rsidRDefault="0021015A" w:rsidP="00C306C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304F44" w:rsidRPr="008D0DDA">
        <w:rPr>
          <w:rFonts w:ascii="Times New Roman" w:hAnsi="Times New Roman" w:cs="Times New Roman"/>
          <w:sz w:val="24"/>
          <w:szCs w:val="24"/>
        </w:rPr>
        <w:t xml:space="preserve">) selgitama </w:t>
      </w:r>
      <w:r w:rsidR="0085722D">
        <w:rPr>
          <w:rFonts w:ascii="Times New Roman" w:hAnsi="Times New Roman" w:cs="Times New Roman"/>
          <w:sz w:val="24"/>
          <w:szCs w:val="24"/>
        </w:rPr>
        <w:t xml:space="preserve">statistikale ja analüüsidele tuginedes välja </w:t>
      </w:r>
      <w:r w:rsidR="00304F44" w:rsidRPr="008D0DDA">
        <w:rPr>
          <w:rFonts w:ascii="Times New Roman" w:hAnsi="Times New Roman" w:cs="Times New Roman"/>
          <w:sz w:val="24"/>
          <w:szCs w:val="24"/>
        </w:rPr>
        <w:t xml:space="preserve">erinevused </w:t>
      </w:r>
      <w:r w:rsidR="007E5234">
        <w:rPr>
          <w:rFonts w:ascii="Times New Roman" w:hAnsi="Times New Roman" w:cs="Times New Roman"/>
          <w:sz w:val="24"/>
          <w:szCs w:val="24"/>
        </w:rPr>
        <w:t xml:space="preserve">naiste ja meeste, puudega, eri vanuses ja rahvuses inimeste ning kus võimalik ja asjakohane, muude kaitstud tunnuste </w:t>
      </w:r>
      <w:r>
        <w:rPr>
          <w:rFonts w:ascii="Times New Roman" w:hAnsi="Times New Roman" w:cs="Times New Roman"/>
          <w:sz w:val="24"/>
          <w:szCs w:val="24"/>
        </w:rPr>
        <w:t>järgi</w:t>
      </w:r>
      <w:r w:rsidR="007E5234">
        <w:rPr>
          <w:rFonts w:ascii="Times New Roman" w:hAnsi="Times New Roman" w:cs="Times New Roman"/>
          <w:sz w:val="24"/>
          <w:szCs w:val="24"/>
        </w:rPr>
        <w:t xml:space="preserve"> jaotunud </w:t>
      </w:r>
      <w:r w:rsidR="00304F44" w:rsidRPr="008D0DDA">
        <w:rPr>
          <w:rFonts w:ascii="Times New Roman" w:hAnsi="Times New Roman" w:cs="Times New Roman"/>
          <w:sz w:val="24"/>
          <w:szCs w:val="24"/>
        </w:rPr>
        <w:t>elanikkonnarühmade ühiskondlikus staatuses, vajadustes ja võimalustes, ning nende erinevuste põhjused;</w:t>
      </w:r>
    </w:p>
    <w:p w14:paraId="27AFD827" w14:textId="5F970D66" w:rsidR="00304F44" w:rsidRPr="008D0DDA" w:rsidRDefault="0021015A" w:rsidP="00C306C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304F44" w:rsidRPr="008D0DDA">
        <w:rPr>
          <w:rFonts w:ascii="Times New Roman" w:hAnsi="Times New Roman" w:cs="Times New Roman"/>
          <w:sz w:val="24"/>
          <w:szCs w:val="24"/>
        </w:rPr>
        <w:t xml:space="preserve">) hindama, kuidas kavandatavad, rakendatavad ja rakendatud valdkondlikud meetmed ja tegevused käesoleva lõike punktis </w:t>
      </w:r>
      <w:r w:rsidR="009932E4">
        <w:rPr>
          <w:rFonts w:ascii="Times New Roman" w:hAnsi="Times New Roman" w:cs="Times New Roman"/>
          <w:sz w:val="24"/>
          <w:szCs w:val="24"/>
        </w:rPr>
        <w:t>1</w:t>
      </w:r>
      <w:r w:rsidR="00304F44" w:rsidRPr="008D0DDA">
        <w:rPr>
          <w:rFonts w:ascii="Times New Roman" w:hAnsi="Times New Roman" w:cs="Times New Roman"/>
          <w:sz w:val="24"/>
          <w:szCs w:val="24"/>
        </w:rPr>
        <w:t xml:space="preserve"> nimetatud erinevusi mõjutavad</w:t>
      </w:r>
      <w:r w:rsidR="001405F2">
        <w:rPr>
          <w:rFonts w:ascii="Times New Roman" w:hAnsi="Times New Roman" w:cs="Times New Roman"/>
          <w:sz w:val="24"/>
          <w:szCs w:val="24"/>
        </w:rPr>
        <w:t>,</w:t>
      </w:r>
      <w:r w:rsidR="00304F44" w:rsidRPr="008D0DDA">
        <w:rPr>
          <w:rFonts w:ascii="Times New Roman" w:hAnsi="Times New Roman" w:cs="Times New Roman"/>
          <w:sz w:val="24"/>
          <w:szCs w:val="24"/>
        </w:rPr>
        <w:t xml:space="preserve"> ning kujundama ümber meetmed ja tegevused, mis võivad ebavõrdsust tekitada;</w:t>
      </w:r>
    </w:p>
    <w:p w14:paraId="20041BB3" w14:textId="2C4192D9" w:rsidR="00304F44" w:rsidRPr="008D0DDA" w:rsidRDefault="0021015A" w:rsidP="00C306C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304F44" w:rsidRPr="008D0DDA">
        <w:rPr>
          <w:rFonts w:ascii="Times New Roman" w:hAnsi="Times New Roman" w:cs="Times New Roman"/>
          <w:sz w:val="24"/>
          <w:szCs w:val="24"/>
        </w:rPr>
        <w:t xml:space="preserve">) viima ellu sihitatud, tõhusaid, asjakohaseid ja proportsionaalseid meetmeid ja tegevusi, et muuta tingimusi ning asjaolusid, mis takistavad eri elanikkonnarühmadesse kuuluvate inimeste jaoks </w:t>
      </w:r>
      <w:r w:rsidR="002053AA" w:rsidRPr="008D0DDA">
        <w:rPr>
          <w:rFonts w:ascii="Times New Roman" w:hAnsi="Times New Roman" w:cs="Times New Roman"/>
          <w:sz w:val="24"/>
          <w:szCs w:val="24"/>
        </w:rPr>
        <w:t xml:space="preserve">soolise võrdsuse ja </w:t>
      </w:r>
      <w:r w:rsidR="00304F44" w:rsidRPr="008D0DDA">
        <w:rPr>
          <w:rFonts w:ascii="Times New Roman" w:hAnsi="Times New Roman" w:cs="Times New Roman"/>
          <w:sz w:val="24"/>
          <w:szCs w:val="24"/>
        </w:rPr>
        <w:t xml:space="preserve">võrdsete võimaluste saavutamist. </w:t>
      </w:r>
    </w:p>
    <w:p w14:paraId="58A75919" w14:textId="77777777" w:rsidR="00304F44" w:rsidRPr="008D0DDA" w:rsidRDefault="00304F44" w:rsidP="00C306C2">
      <w:pPr>
        <w:spacing w:after="0" w:line="240" w:lineRule="auto"/>
        <w:contextualSpacing/>
        <w:jc w:val="both"/>
        <w:rPr>
          <w:rFonts w:ascii="Times New Roman" w:hAnsi="Times New Roman" w:cs="Times New Roman"/>
          <w:sz w:val="24"/>
          <w:szCs w:val="24"/>
        </w:rPr>
      </w:pPr>
    </w:p>
    <w:p w14:paraId="27120154" w14:textId="1912DF3A" w:rsidR="00304F44" w:rsidRPr="008D0DDA" w:rsidRDefault="00304F44" w:rsidP="008B63A5">
      <w:pPr>
        <w:spacing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(3) Käesoleva paragrahvi lõigetes 1 ja 2 sätestatud kohustuste täitmist planeerides ning neid kohustusi täites konsulteeri</w:t>
      </w:r>
      <w:r w:rsidR="00277641" w:rsidRPr="008D0DDA">
        <w:rPr>
          <w:rFonts w:ascii="Times New Roman" w:hAnsi="Times New Roman" w:cs="Times New Roman"/>
          <w:sz w:val="24"/>
          <w:szCs w:val="24"/>
        </w:rPr>
        <w:t>b</w:t>
      </w:r>
      <w:r w:rsidRPr="008D0DDA">
        <w:rPr>
          <w:rFonts w:ascii="Times New Roman" w:hAnsi="Times New Roman" w:cs="Times New Roman"/>
          <w:sz w:val="24"/>
          <w:szCs w:val="24"/>
        </w:rPr>
        <w:t xml:space="preserve"> riigi- ja kohalik</w:t>
      </w:r>
      <w:r w:rsidR="00277641" w:rsidRPr="008D0DDA">
        <w:rPr>
          <w:rFonts w:ascii="Times New Roman" w:hAnsi="Times New Roman" w:cs="Times New Roman"/>
          <w:sz w:val="24"/>
          <w:szCs w:val="24"/>
        </w:rPr>
        <w:t>u</w:t>
      </w:r>
      <w:r w:rsidRPr="008D0DDA">
        <w:rPr>
          <w:rFonts w:ascii="Times New Roman" w:hAnsi="Times New Roman" w:cs="Times New Roman"/>
          <w:sz w:val="24"/>
          <w:szCs w:val="24"/>
        </w:rPr>
        <w:t xml:space="preserve"> omavalitsus</w:t>
      </w:r>
      <w:r w:rsidR="00601AD2">
        <w:rPr>
          <w:rFonts w:ascii="Times New Roman" w:hAnsi="Times New Roman" w:cs="Times New Roman"/>
          <w:sz w:val="24"/>
          <w:szCs w:val="24"/>
        </w:rPr>
        <w:t xml:space="preserve">e </w:t>
      </w:r>
      <w:r w:rsidR="00117CE5">
        <w:rPr>
          <w:rFonts w:ascii="Times New Roman" w:hAnsi="Times New Roman" w:cs="Times New Roman"/>
          <w:sz w:val="24"/>
          <w:szCs w:val="24"/>
        </w:rPr>
        <w:t>üksus</w:t>
      </w:r>
      <w:r w:rsidR="001405F2">
        <w:rPr>
          <w:rFonts w:ascii="Times New Roman" w:hAnsi="Times New Roman" w:cs="Times New Roman"/>
          <w:sz w:val="24"/>
          <w:szCs w:val="24"/>
        </w:rPr>
        <w:t xml:space="preserve">e </w:t>
      </w:r>
      <w:r w:rsidRPr="008D0DDA">
        <w:rPr>
          <w:rFonts w:ascii="Times New Roman" w:hAnsi="Times New Roman" w:cs="Times New Roman"/>
          <w:sz w:val="24"/>
          <w:szCs w:val="24"/>
        </w:rPr>
        <w:t xml:space="preserve">asutus vajaduse korral asjakohaste huvirühmadega ning kodanikuühendustega, kellel on õigustatud huvi võidelda diskrimineerimise vastu </w:t>
      </w:r>
      <w:r w:rsidR="002053AA" w:rsidRPr="008D0DDA">
        <w:rPr>
          <w:rFonts w:ascii="Times New Roman" w:hAnsi="Times New Roman" w:cs="Times New Roman"/>
          <w:sz w:val="24"/>
          <w:szCs w:val="24"/>
        </w:rPr>
        <w:t>ning</w:t>
      </w:r>
      <w:r w:rsidRPr="008D0DDA">
        <w:rPr>
          <w:rFonts w:ascii="Times New Roman" w:hAnsi="Times New Roman" w:cs="Times New Roman"/>
          <w:sz w:val="24"/>
          <w:szCs w:val="24"/>
        </w:rPr>
        <w:t xml:space="preserve"> toetada </w:t>
      </w:r>
      <w:r w:rsidR="002053AA" w:rsidRPr="008D0DDA">
        <w:rPr>
          <w:rFonts w:ascii="Times New Roman" w:hAnsi="Times New Roman" w:cs="Times New Roman"/>
          <w:sz w:val="24"/>
          <w:szCs w:val="24"/>
        </w:rPr>
        <w:t xml:space="preserve">soolise võrdsuse ja </w:t>
      </w:r>
      <w:r w:rsidRPr="008D0DDA">
        <w:rPr>
          <w:rFonts w:ascii="Times New Roman" w:hAnsi="Times New Roman" w:cs="Times New Roman"/>
          <w:sz w:val="24"/>
          <w:szCs w:val="24"/>
        </w:rPr>
        <w:t>võrdsete võimaluste edendamist.</w:t>
      </w:r>
    </w:p>
    <w:p w14:paraId="78C9C6E8" w14:textId="77777777" w:rsidR="00304F44" w:rsidRPr="008D0DDA" w:rsidRDefault="00304F44" w:rsidP="008B63A5">
      <w:pPr>
        <w:spacing w:line="240" w:lineRule="auto"/>
        <w:contextualSpacing/>
        <w:jc w:val="both"/>
        <w:rPr>
          <w:rFonts w:ascii="Times New Roman" w:hAnsi="Times New Roman" w:cs="Times New Roman"/>
          <w:sz w:val="24"/>
          <w:szCs w:val="24"/>
        </w:rPr>
      </w:pPr>
    </w:p>
    <w:p w14:paraId="44EB6504" w14:textId="32C2FB3E" w:rsidR="00304F44" w:rsidRPr="008D0DDA" w:rsidRDefault="00304F44" w:rsidP="008B63A5">
      <w:pPr>
        <w:spacing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w:t>
      </w:r>
      <w:r w:rsidR="0088613B" w:rsidRPr="008D0DDA">
        <w:rPr>
          <w:rFonts w:ascii="Times New Roman" w:hAnsi="Times New Roman" w:cs="Times New Roman"/>
          <w:sz w:val="24"/>
          <w:szCs w:val="24"/>
        </w:rPr>
        <w:t>4</w:t>
      </w:r>
      <w:r w:rsidRPr="008D0DDA">
        <w:rPr>
          <w:rFonts w:ascii="Times New Roman" w:hAnsi="Times New Roman" w:cs="Times New Roman"/>
          <w:sz w:val="24"/>
          <w:szCs w:val="24"/>
        </w:rPr>
        <w:t>) Käesoleva paragrahvi lõi</w:t>
      </w:r>
      <w:r w:rsidR="005E6ED5">
        <w:rPr>
          <w:rFonts w:ascii="Times New Roman" w:hAnsi="Times New Roman" w:cs="Times New Roman"/>
          <w:sz w:val="24"/>
          <w:szCs w:val="24"/>
        </w:rPr>
        <w:t>k</w:t>
      </w:r>
      <w:r w:rsidRPr="008D0DDA">
        <w:rPr>
          <w:rFonts w:ascii="Times New Roman" w:hAnsi="Times New Roman" w:cs="Times New Roman"/>
          <w:sz w:val="24"/>
          <w:szCs w:val="24"/>
        </w:rPr>
        <w:t>es 1 sätestatud kohustuste täitmise</w:t>
      </w:r>
      <w:r w:rsidR="005E6ED5">
        <w:rPr>
          <w:rFonts w:ascii="Times New Roman" w:hAnsi="Times New Roman" w:cs="Times New Roman"/>
          <w:sz w:val="24"/>
          <w:szCs w:val="24"/>
        </w:rPr>
        <w:t>st tulemusvaldkonna ja programmide eesmärkide saavutamiseks tegevuste planeerimisel ja elluviimisel ning nendega seotud eelarveliste vahendite kasutamisel</w:t>
      </w:r>
      <w:r w:rsidRPr="008D0DDA">
        <w:rPr>
          <w:rFonts w:ascii="Times New Roman" w:hAnsi="Times New Roman" w:cs="Times New Roman"/>
          <w:sz w:val="24"/>
          <w:szCs w:val="24"/>
        </w:rPr>
        <w:t xml:space="preserve"> anna</w:t>
      </w:r>
      <w:r w:rsidR="00277641" w:rsidRPr="008D0DDA">
        <w:rPr>
          <w:rFonts w:ascii="Times New Roman" w:hAnsi="Times New Roman" w:cs="Times New Roman"/>
          <w:sz w:val="24"/>
          <w:szCs w:val="24"/>
        </w:rPr>
        <w:t>b</w:t>
      </w:r>
      <w:r w:rsidRPr="008D0DDA">
        <w:rPr>
          <w:rFonts w:ascii="Times New Roman" w:hAnsi="Times New Roman" w:cs="Times New Roman"/>
          <w:sz w:val="24"/>
          <w:szCs w:val="24"/>
        </w:rPr>
        <w:t xml:space="preserve"> </w:t>
      </w:r>
      <w:r w:rsidR="00A71CCC">
        <w:rPr>
          <w:rFonts w:ascii="Times New Roman" w:hAnsi="Times New Roman" w:cs="Times New Roman"/>
          <w:sz w:val="24"/>
          <w:szCs w:val="24"/>
        </w:rPr>
        <w:t xml:space="preserve">iga </w:t>
      </w:r>
      <w:r w:rsidRPr="008D0DDA">
        <w:rPr>
          <w:rFonts w:ascii="Times New Roman" w:hAnsi="Times New Roman" w:cs="Times New Roman"/>
          <w:sz w:val="24"/>
          <w:szCs w:val="24"/>
        </w:rPr>
        <w:t xml:space="preserve">ministeerium enda ja oma valitsemisala asutuste kohta ülevaate </w:t>
      </w:r>
      <w:r w:rsidR="005E6ED5">
        <w:rPr>
          <w:rFonts w:ascii="Times New Roman" w:hAnsi="Times New Roman" w:cs="Times New Roman"/>
          <w:sz w:val="24"/>
          <w:szCs w:val="24"/>
        </w:rPr>
        <w:t>riigieelarve seaduse § 33</w:t>
      </w:r>
      <w:r w:rsidR="000C17AC">
        <w:rPr>
          <w:rFonts w:ascii="Times New Roman" w:hAnsi="Times New Roman" w:cs="Times New Roman"/>
          <w:sz w:val="24"/>
          <w:szCs w:val="24"/>
          <w:vertAlign w:val="superscript"/>
        </w:rPr>
        <w:t>1</w:t>
      </w:r>
      <w:r w:rsidR="005E6ED5">
        <w:rPr>
          <w:rFonts w:ascii="Times New Roman" w:hAnsi="Times New Roman" w:cs="Times New Roman"/>
          <w:sz w:val="24"/>
          <w:szCs w:val="24"/>
        </w:rPr>
        <w:t xml:space="preserve"> lõike 5 alusel kehtestatud </w:t>
      </w:r>
      <w:del w:id="17" w:author="Helen Uustalu" w:date="2024-05-23T13:22:00Z">
        <w:r w:rsidR="005E6ED5" w:rsidDel="00DE3E22">
          <w:rPr>
            <w:rFonts w:ascii="Times New Roman" w:hAnsi="Times New Roman" w:cs="Times New Roman"/>
            <w:sz w:val="24"/>
            <w:szCs w:val="24"/>
          </w:rPr>
          <w:delText xml:space="preserve">Vabariigi Valitsuse määruses sätestatud </w:delText>
        </w:r>
      </w:del>
      <w:r w:rsidRPr="008D0DDA">
        <w:rPr>
          <w:rFonts w:ascii="Times New Roman" w:hAnsi="Times New Roman" w:cs="Times New Roman"/>
          <w:sz w:val="24"/>
          <w:szCs w:val="24"/>
        </w:rPr>
        <w:t>tulemusaruand</w:t>
      </w:r>
      <w:r w:rsidR="00C15611">
        <w:rPr>
          <w:rFonts w:ascii="Times New Roman" w:hAnsi="Times New Roman" w:cs="Times New Roman"/>
          <w:sz w:val="24"/>
          <w:szCs w:val="24"/>
        </w:rPr>
        <w:t>es</w:t>
      </w:r>
      <w:r w:rsidRPr="008D0DDA">
        <w:rPr>
          <w:rFonts w:ascii="Times New Roman" w:hAnsi="Times New Roman" w:cs="Times New Roman"/>
          <w:sz w:val="24"/>
          <w:szCs w:val="24"/>
        </w:rPr>
        <w:t>.</w:t>
      </w:r>
    </w:p>
    <w:p w14:paraId="158F1921" w14:textId="05A5A318" w:rsidR="00304F44" w:rsidRPr="008D0DDA" w:rsidRDefault="00304F44" w:rsidP="008B63A5">
      <w:pPr>
        <w:spacing w:line="240" w:lineRule="auto"/>
        <w:contextualSpacing/>
        <w:jc w:val="both"/>
        <w:rPr>
          <w:rFonts w:ascii="Times New Roman" w:hAnsi="Times New Roman" w:cs="Times New Roman"/>
          <w:sz w:val="24"/>
          <w:szCs w:val="24"/>
        </w:rPr>
      </w:pPr>
    </w:p>
    <w:p w14:paraId="2DC3D630" w14:textId="3CE3AF6D"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w:t>
      </w:r>
      <w:r w:rsidR="0088613B" w:rsidRPr="008D0DDA">
        <w:rPr>
          <w:rFonts w:ascii="Times New Roman" w:hAnsi="Times New Roman" w:cs="Times New Roman"/>
          <w:sz w:val="24"/>
          <w:szCs w:val="24"/>
        </w:rPr>
        <w:t>5</w:t>
      </w:r>
      <w:r w:rsidRPr="008D0DDA">
        <w:rPr>
          <w:rFonts w:ascii="Times New Roman" w:hAnsi="Times New Roman" w:cs="Times New Roman"/>
          <w:sz w:val="24"/>
          <w:szCs w:val="24"/>
        </w:rPr>
        <w:t>) Riigi- ja kohalik</w:t>
      </w:r>
      <w:r w:rsidR="00277641" w:rsidRPr="008D0DDA">
        <w:rPr>
          <w:rFonts w:ascii="Times New Roman" w:hAnsi="Times New Roman" w:cs="Times New Roman"/>
          <w:sz w:val="24"/>
          <w:szCs w:val="24"/>
        </w:rPr>
        <w:t xml:space="preserve">u </w:t>
      </w:r>
      <w:r w:rsidRPr="008D0DDA">
        <w:rPr>
          <w:rFonts w:ascii="Times New Roman" w:hAnsi="Times New Roman" w:cs="Times New Roman"/>
          <w:sz w:val="24"/>
          <w:szCs w:val="24"/>
        </w:rPr>
        <w:t>omavalitsus</w:t>
      </w:r>
      <w:r w:rsidR="00830B3A">
        <w:rPr>
          <w:rFonts w:ascii="Times New Roman" w:hAnsi="Times New Roman" w:cs="Times New Roman"/>
          <w:sz w:val="24"/>
          <w:szCs w:val="24"/>
        </w:rPr>
        <w:t xml:space="preserve">e </w:t>
      </w:r>
      <w:r w:rsidR="00117CE5">
        <w:rPr>
          <w:rFonts w:ascii="Times New Roman" w:hAnsi="Times New Roman" w:cs="Times New Roman"/>
          <w:sz w:val="24"/>
          <w:szCs w:val="24"/>
        </w:rPr>
        <w:t>üksus</w:t>
      </w:r>
      <w:r w:rsidR="00C15611">
        <w:rPr>
          <w:rFonts w:ascii="Times New Roman" w:hAnsi="Times New Roman" w:cs="Times New Roman"/>
          <w:sz w:val="24"/>
          <w:szCs w:val="24"/>
        </w:rPr>
        <w:t xml:space="preserve">e </w:t>
      </w:r>
      <w:r w:rsidRPr="008D0DDA">
        <w:rPr>
          <w:rFonts w:ascii="Times New Roman" w:hAnsi="Times New Roman" w:cs="Times New Roman"/>
          <w:sz w:val="24"/>
          <w:szCs w:val="24"/>
        </w:rPr>
        <w:t>asutus pea</w:t>
      </w:r>
      <w:r w:rsidR="00277641" w:rsidRPr="008D0DDA">
        <w:rPr>
          <w:rFonts w:ascii="Times New Roman" w:hAnsi="Times New Roman" w:cs="Times New Roman"/>
          <w:sz w:val="24"/>
          <w:szCs w:val="24"/>
        </w:rPr>
        <w:t>b</w:t>
      </w:r>
      <w:r w:rsidRPr="008D0DDA">
        <w:rPr>
          <w:rFonts w:ascii="Times New Roman" w:hAnsi="Times New Roman" w:cs="Times New Roman"/>
          <w:sz w:val="24"/>
          <w:szCs w:val="24"/>
        </w:rPr>
        <w:t xml:space="preserve"> sotsiaal</w:t>
      </w:r>
      <w:r w:rsidR="00C15611">
        <w:rPr>
          <w:rFonts w:ascii="Times New Roman" w:hAnsi="Times New Roman" w:cs="Times New Roman"/>
          <w:sz w:val="24"/>
          <w:szCs w:val="24"/>
        </w:rPr>
        <w:t>-</w:t>
      </w:r>
      <w:r w:rsidRPr="008D0DDA">
        <w:rPr>
          <w:rFonts w:ascii="Times New Roman" w:hAnsi="Times New Roman" w:cs="Times New Roman"/>
          <w:sz w:val="24"/>
          <w:szCs w:val="24"/>
        </w:rPr>
        <w:t xml:space="preserve">majanduslikke rakendusuuringuid tellides või </w:t>
      </w:r>
      <w:r w:rsidR="00C15611">
        <w:rPr>
          <w:rFonts w:ascii="Times New Roman" w:hAnsi="Times New Roman" w:cs="Times New Roman"/>
          <w:sz w:val="24"/>
          <w:szCs w:val="24"/>
        </w:rPr>
        <w:t>tehes</w:t>
      </w:r>
      <w:r w:rsidRPr="008D0DDA">
        <w:rPr>
          <w:rFonts w:ascii="Times New Roman" w:hAnsi="Times New Roman" w:cs="Times New Roman"/>
          <w:sz w:val="24"/>
          <w:szCs w:val="24"/>
        </w:rPr>
        <w:t xml:space="preserve"> arvestama </w:t>
      </w:r>
      <w:r w:rsidR="002053AA" w:rsidRPr="008D0DDA">
        <w:rPr>
          <w:rFonts w:ascii="Times New Roman" w:hAnsi="Times New Roman" w:cs="Times New Roman"/>
          <w:sz w:val="24"/>
          <w:szCs w:val="24"/>
        </w:rPr>
        <w:t xml:space="preserve">soolise võrdsuse ja </w:t>
      </w:r>
      <w:r w:rsidRPr="008D0DDA">
        <w:rPr>
          <w:rFonts w:ascii="Times New Roman" w:hAnsi="Times New Roman" w:cs="Times New Roman"/>
          <w:sz w:val="24"/>
          <w:szCs w:val="24"/>
        </w:rPr>
        <w:t>võrdsete võimaluste edendamise eesmärki.</w:t>
      </w:r>
    </w:p>
    <w:p w14:paraId="4CFCC90D" w14:textId="77777777" w:rsidR="00304F44" w:rsidRPr="008D0DDA" w:rsidRDefault="00304F44" w:rsidP="008B63A5">
      <w:pPr>
        <w:spacing w:line="240" w:lineRule="auto"/>
        <w:contextualSpacing/>
        <w:jc w:val="both"/>
        <w:rPr>
          <w:rFonts w:ascii="Times New Roman" w:hAnsi="Times New Roman" w:cs="Times New Roman"/>
          <w:sz w:val="24"/>
          <w:szCs w:val="24"/>
        </w:rPr>
      </w:pPr>
    </w:p>
    <w:p w14:paraId="18B9DADB" w14:textId="43B4F4F3" w:rsidR="00304F44" w:rsidRPr="008D0DDA" w:rsidRDefault="00304F44" w:rsidP="008B63A5">
      <w:pPr>
        <w:spacing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w:t>
      </w:r>
      <w:r w:rsidR="0088613B" w:rsidRPr="008D0DDA">
        <w:rPr>
          <w:rFonts w:ascii="Times New Roman" w:hAnsi="Times New Roman" w:cs="Times New Roman"/>
          <w:sz w:val="24"/>
          <w:szCs w:val="24"/>
        </w:rPr>
        <w:t>6</w:t>
      </w:r>
      <w:r w:rsidRPr="008D0DDA">
        <w:rPr>
          <w:rFonts w:ascii="Times New Roman" w:hAnsi="Times New Roman" w:cs="Times New Roman"/>
          <w:sz w:val="24"/>
          <w:szCs w:val="24"/>
        </w:rPr>
        <w:t>) Riigi- ja kohalik</w:t>
      </w:r>
      <w:r w:rsidR="00277641" w:rsidRPr="008D0DDA">
        <w:rPr>
          <w:rFonts w:ascii="Times New Roman" w:hAnsi="Times New Roman" w:cs="Times New Roman"/>
          <w:sz w:val="24"/>
          <w:szCs w:val="24"/>
        </w:rPr>
        <w:t>u</w:t>
      </w:r>
      <w:r w:rsidRPr="008D0DDA">
        <w:rPr>
          <w:rFonts w:ascii="Times New Roman" w:hAnsi="Times New Roman" w:cs="Times New Roman"/>
          <w:sz w:val="24"/>
          <w:szCs w:val="24"/>
        </w:rPr>
        <w:t xml:space="preserve"> omavalitsus</w:t>
      </w:r>
      <w:r w:rsidR="00830B3A">
        <w:rPr>
          <w:rFonts w:ascii="Times New Roman" w:hAnsi="Times New Roman" w:cs="Times New Roman"/>
          <w:sz w:val="24"/>
          <w:szCs w:val="24"/>
        </w:rPr>
        <w:t xml:space="preserve">e </w:t>
      </w:r>
      <w:r w:rsidR="00805723">
        <w:rPr>
          <w:rFonts w:ascii="Times New Roman" w:hAnsi="Times New Roman" w:cs="Times New Roman"/>
          <w:sz w:val="24"/>
          <w:szCs w:val="24"/>
        </w:rPr>
        <w:t>üksus</w:t>
      </w:r>
      <w:r w:rsidR="00C15611">
        <w:rPr>
          <w:rFonts w:ascii="Times New Roman" w:hAnsi="Times New Roman" w:cs="Times New Roman"/>
          <w:sz w:val="24"/>
          <w:szCs w:val="24"/>
        </w:rPr>
        <w:t xml:space="preserve">e </w:t>
      </w:r>
      <w:r w:rsidRPr="008D0DDA">
        <w:rPr>
          <w:rFonts w:ascii="Times New Roman" w:hAnsi="Times New Roman" w:cs="Times New Roman"/>
          <w:sz w:val="24"/>
          <w:szCs w:val="24"/>
        </w:rPr>
        <w:t>asutus pea</w:t>
      </w:r>
      <w:r w:rsidR="00277641" w:rsidRPr="008D0DDA">
        <w:rPr>
          <w:rFonts w:ascii="Times New Roman" w:hAnsi="Times New Roman" w:cs="Times New Roman"/>
          <w:sz w:val="24"/>
          <w:szCs w:val="24"/>
        </w:rPr>
        <w:t>b</w:t>
      </w:r>
      <w:r w:rsidRPr="008D0DDA">
        <w:rPr>
          <w:rFonts w:ascii="Times New Roman" w:hAnsi="Times New Roman" w:cs="Times New Roman"/>
          <w:sz w:val="24"/>
          <w:szCs w:val="24"/>
        </w:rPr>
        <w:t xml:space="preserve"> seadma eesmärgiks </w:t>
      </w:r>
      <w:r w:rsidR="00C15611">
        <w:rPr>
          <w:rFonts w:ascii="Times New Roman" w:hAnsi="Times New Roman" w:cs="Times New Roman"/>
          <w:sz w:val="24"/>
          <w:szCs w:val="24"/>
        </w:rPr>
        <w:t>enda</w:t>
      </w:r>
      <w:r w:rsidRPr="008D0DDA">
        <w:rPr>
          <w:rFonts w:ascii="Times New Roman" w:hAnsi="Times New Roman" w:cs="Times New Roman"/>
          <w:sz w:val="24"/>
          <w:szCs w:val="24"/>
        </w:rPr>
        <w:t xml:space="preserve"> moodustatud komisjonides, nõukogudes ja teistes kollegiaalsetes kogudes soolise tasakaalu saavutamise.</w:t>
      </w:r>
    </w:p>
    <w:p w14:paraId="2D0DC2F3" w14:textId="77777777" w:rsidR="00304F44" w:rsidRPr="008D0DDA" w:rsidRDefault="00304F44" w:rsidP="008B63A5">
      <w:pPr>
        <w:spacing w:line="240" w:lineRule="auto"/>
        <w:contextualSpacing/>
        <w:jc w:val="both"/>
        <w:rPr>
          <w:rFonts w:ascii="Times New Roman" w:hAnsi="Times New Roman" w:cs="Times New Roman"/>
          <w:sz w:val="24"/>
          <w:szCs w:val="24"/>
        </w:rPr>
      </w:pPr>
    </w:p>
    <w:p w14:paraId="03FCB162" w14:textId="35A1B21B" w:rsidR="00304F44" w:rsidRPr="008D0DDA" w:rsidRDefault="00304F44" w:rsidP="00C306C2">
      <w:pPr>
        <w:shd w:val="clear" w:color="auto" w:fill="FFFFFF" w:themeFill="background1"/>
        <w:spacing w:after="0" w:line="240" w:lineRule="auto"/>
        <w:contextualSpacing/>
        <w:jc w:val="both"/>
        <w:rPr>
          <w:rFonts w:ascii="Times New Roman" w:hAnsi="Times New Roman" w:cs="Times New Roman"/>
          <w:sz w:val="24"/>
          <w:szCs w:val="24"/>
        </w:rPr>
      </w:pPr>
      <w:r w:rsidRPr="008D0DDA">
        <w:rPr>
          <w:rFonts w:ascii="Times New Roman" w:eastAsia="Times New Roman" w:hAnsi="Times New Roman" w:cs="Times New Roman"/>
          <w:kern w:val="0"/>
          <w:sz w:val="24"/>
          <w:szCs w:val="24"/>
          <w:lang w:eastAsia="et-EE"/>
          <w14:ligatures w14:val="none"/>
        </w:rPr>
        <w:t>(</w:t>
      </w:r>
      <w:r w:rsidR="0088613B" w:rsidRPr="008D0DDA">
        <w:rPr>
          <w:rFonts w:ascii="Times New Roman" w:eastAsia="Times New Roman" w:hAnsi="Times New Roman" w:cs="Times New Roman"/>
          <w:kern w:val="0"/>
          <w:sz w:val="24"/>
          <w:szCs w:val="24"/>
          <w:lang w:eastAsia="et-EE"/>
          <w14:ligatures w14:val="none"/>
        </w:rPr>
        <w:t>7</w:t>
      </w:r>
      <w:r w:rsidRPr="008D0DDA">
        <w:rPr>
          <w:rFonts w:ascii="Times New Roman" w:eastAsia="Times New Roman" w:hAnsi="Times New Roman" w:cs="Times New Roman"/>
          <w:kern w:val="0"/>
          <w:sz w:val="24"/>
          <w:szCs w:val="24"/>
          <w:lang w:eastAsia="et-EE"/>
          <w14:ligatures w14:val="none"/>
        </w:rPr>
        <w:t>) Riigi- ja kohalik</w:t>
      </w:r>
      <w:r w:rsidR="00277641" w:rsidRPr="008D0DDA">
        <w:rPr>
          <w:rFonts w:ascii="Times New Roman" w:eastAsia="Times New Roman" w:hAnsi="Times New Roman" w:cs="Times New Roman"/>
          <w:kern w:val="0"/>
          <w:sz w:val="24"/>
          <w:szCs w:val="24"/>
          <w:lang w:eastAsia="et-EE"/>
          <w14:ligatures w14:val="none"/>
        </w:rPr>
        <w:t>u</w:t>
      </w:r>
      <w:r w:rsidRPr="008D0DDA">
        <w:rPr>
          <w:rFonts w:ascii="Times New Roman" w:eastAsia="Times New Roman" w:hAnsi="Times New Roman" w:cs="Times New Roman"/>
          <w:kern w:val="0"/>
          <w:sz w:val="24"/>
          <w:szCs w:val="24"/>
          <w:lang w:eastAsia="et-EE"/>
          <w14:ligatures w14:val="none"/>
        </w:rPr>
        <w:t xml:space="preserve"> omavalitsus</w:t>
      </w:r>
      <w:r w:rsidR="00830B3A">
        <w:rPr>
          <w:rFonts w:ascii="Times New Roman" w:eastAsia="Times New Roman" w:hAnsi="Times New Roman" w:cs="Times New Roman"/>
          <w:kern w:val="0"/>
          <w:sz w:val="24"/>
          <w:szCs w:val="24"/>
          <w:lang w:eastAsia="et-EE"/>
          <w14:ligatures w14:val="none"/>
        </w:rPr>
        <w:t xml:space="preserve">e </w:t>
      </w:r>
      <w:r w:rsidR="00117CE5">
        <w:rPr>
          <w:rFonts w:ascii="Times New Roman" w:eastAsia="Times New Roman" w:hAnsi="Times New Roman" w:cs="Times New Roman"/>
          <w:kern w:val="0"/>
          <w:sz w:val="24"/>
          <w:szCs w:val="24"/>
          <w:lang w:eastAsia="et-EE"/>
          <w14:ligatures w14:val="none"/>
        </w:rPr>
        <w:t>üksus</w:t>
      </w:r>
      <w:r w:rsidR="00C15611">
        <w:rPr>
          <w:rFonts w:ascii="Times New Roman" w:eastAsia="Times New Roman" w:hAnsi="Times New Roman" w:cs="Times New Roman"/>
          <w:kern w:val="0"/>
          <w:sz w:val="24"/>
          <w:szCs w:val="24"/>
          <w:lang w:eastAsia="et-EE"/>
          <w14:ligatures w14:val="none"/>
        </w:rPr>
        <w:t xml:space="preserve">e </w:t>
      </w:r>
      <w:r w:rsidRPr="008D0DDA">
        <w:rPr>
          <w:rFonts w:ascii="Times New Roman" w:eastAsia="Times New Roman" w:hAnsi="Times New Roman" w:cs="Times New Roman"/>
          <w:kern w:val="0"/>
          <w:sz w:val="24"/>
          <w:szCs w:val="24"/>
          <w:lang w:eastAsia="et-EE"/>
          <w14:ligatures w14:val="none"/>
        </w:rPr>
        <w:t>asutus pea</w:t>
      </w:r>
      <w:r w:rsidR="00277641" w:rsidRPr="008D0DDA">
        <w:rPr>
          <w:rFonts w:ascii="Times New Roman" w:eastAsia="Times New Roman" w:hAnsi="Times New Roman" w:cs="Times New Roman"/>
          <w:kern w:val="0"/>
          <w:sz w:val="24"/>
          <w:szCs w:val="24"/>
          <w:lang w:eastAsia="et-EE"/>
          <w14:ligatures w14:val="none"/>
        </w:rPr>
        <w:t>b</w:t>
      </w:r>
      <w:r w:rsidRPr="008D0DDA">
        <w:rPr>
          <w:rFonts w:ascii="Times New Roman" w:eastAsia="Times New Roman" w:hAnsi="Times New Roman" w:cs="Times New Roman"/>
          <w:kern w:val="0"/>
          <w:sz w:val="24"/>
          <w:szCs w:val="24"/>
          <w:lang w:eastAsia="et-EE"/>
          <w14:ligatures w14:val="none"/>
        </w:rPr>
        <w:t xml:space="preserve"> hoolitsema, et </w:t>
      </w:r>
      <w:r w:rsidR="00277641" w:rsidRPr="008D0DDA">
        <w:rPr>
          <w:rFonts w:ascii="Times New Roman" w:eastAsia="Times New Roman" w:hAnsi="Times New Roman" w:cs="Times New Roman"/>
          <w:kern w:val="0"/>
          <w:sz w:val="24"/>
          <w:szCs w:val="24"/>
          <w:lang w:eastAsia="et-EE"/>
          <w14:ligatures w14:val="none"/>
        </w:rPr>
        <w:t>tema</w:t>
      </w:r>
      <w:r w:rsidRPr="008D0DDA">
        <w:rPr>
          <w:rFonts w:ascii="Times New Roman" w:eastAsia="Times New Roman" w:hAnsi="Times New Roman" w:cs="Times New Roman"/>
          <w:kern w:val="0"/>
          <w:sz w:val="24"/>
          <w:szCs w:val="24"/>
          <w:lang w:eastAsia="et-EE"/>
          <w14:ligatures w14:val="none"/>
        </w:rPr>
        <w:t xml:space="preserve"> kasutatav algoritmili</w:t>
      </w:r>
      <w:r w:rsidR="00411C81" w:rsidRPr="008D0DDA">
        <w:rPr>
          <w:rFonts w:ascii="Times New Roman" w:eastAsia="Times New Roman" w:hAnsi="Times New Roman" w:cs="Times New Roman"/>
          <w:kern w:val="0"/>
          <w:sz w:val="24"/>
          <w:szCs w:val="24"/>
          <w:lang w:eastAsia="et-EE"/>
          <w14:ligatures w14:val="none"/>
        </w:rPr>
        <w:t>ne</w:t>
      </w:r>
      <w:r w:rsidRPr="008D0DDA">
        <w:rPr>
          <w:rFonts w:ascii="Times New Roman" w:eastAsia="Times New Roman" w:hAnsi="Times New Roman" w:cs="Times New Roman"/>
          <w:kern w:val="0"/>
          <w:sz w:val="24"/>
          <w:szCs w:val="24"/>
          <w:lang w:eastAsia="et-EE"/>
          <w14:ligatures w14:val="none"/>
        </w:rPr>
        <w:t xml:space="preserve"> süsteem oleks kavandatud ja väljatöötatud </w:t>
      </w:r>
      <w:r w:rsidRPr="008D0DDA">
        <w:rPr>
          <w:rFonts w:ascii="Times New Roman" w:hAnsi="Times New Roman" w:cs="Times New Roman"/>
          <w:sz w:val="24"/>
          <w:szCs w:val="24"/>
        </w:rPr>
        <w:t xml:space="preserve">võrdse kohtlemise põhimõtet ning </w:t>
      </w:r>
      <w:r w:rsidR="002053AA" w:rsidRPr="008D0DDA">
        <w:rPr>
          <w:rFonts w:ascii="Times New Roman" w:hAnsi="Times New Roman" w:cs="Times New Roman"/>
          <w:sz w:val="24"/>
          <w:szCs w:val="24"/>
        </w:rPr>
        <w:t xml:space="preserve">soolise võrdsuse ja </w:t>
      </w:r>
      <w:r w:rsidRPr="008D0DDA">
        <w:rPr>
          <w:rFonts w:ascii="Times New Roman" w:hAnsi="Times New Roman" w:cs="Times New Roman"/>
          <w:sz w:val="24"/>
          <w:szCs w:val="24"/>
        </w:rPr>
        <w:t>võrdsete võimaluste eesmärke arvestavalt ning et</w:t>
      </w:r>
      <w:r w:rsidR="00411C81" w:rsidRPr="008D0DDA">
        <w:rPr>
          <w:rFonts w:ascii="Times New Roman" w:hAnsi="Times New Roman" w:cs="Times New Roman"/>
          <w:sz w:val="24"/>
          <w:szCs w:val="24"/>
        </w:rPr>
        <w:t xml:space="preserve"> selle </w:t>
      </w:r>
      <w:r w:rsidRPr="008D0DDA">
        <w:rPr>
          <w:rFonts w:ascii="Times New Roman" w:hAnsi="Times New Roman" w:cs="Times New Roman"/>
          <w:sz w:val="24"/>
          <w:szCs w:val="24"/>
        </w:rPr>
        <w:t xml:space="preserve">kasutamine ei avaldaks isikutele kaitstud tunnuste </w:t>
      </w:r>
      <w:r w:rsidR="00A641A7">
        <w:rPr>
          <w:rFonts w:ascii="Times New Roman" w:hAnsi="Times New Roman" w:cs="Times New Roman"/>
          <w:sz w:val="24"/>
          <w:szCs w:val="24"/>
        </w:rPr>
        <w:t>põhjal</w:t>
      </w:r>
      <w:r w:rsidRPr="008D0DDA">
        <w:rPr>
          <w:rFonts w:ascii="Times New Roman" w:hAnsi="Times New Roman" w:cs="Times New Roman"/>
          <w:sz w:val="24"/>
          <w:szCs w:val="24"/>
        </w:rPr>
        <w:t xml:space="preserve"> ebasoodsat mõju ega taastoodaks või süvendaks kaitstud tunnuste</w:t>
      </w:r>
      <w:r w:rsidR="00A641A7">
        <w:rPr>
          <w:rFonts w:ascii="Times New Roman" w:hAnsi="Times New Roman" w:cs="Times New Roman"/>
          <w:sz w:val="24"/>
          <w:szCs w:val="24"/>
        </w:rPr>
        <w:t>l põhinevat</w:t>
      </w:r>
      <w:r w:rsidRPr="008D0DDA">
        <w:rPr>
          <w:rFonts w:ascii="Times New Roman" w:hAnsi="Times New Roman" w:cs="Times New Roman"/>
          <w:sz w:val="24"/>
          <w:szCs w:val="24"/>
        </w:rPr>
        <w:t xml:space="preserve"> ühiskondlikku ebavõrdsust.</w:t>
      </w:r>
      <w:bookmarkEnd w:id="15"/>
    </w:p>
    <w:p w14:paraId="102DAC8F" w14:textId="77777777" w:rsidR="00304F44" w:rsidRPr="008D0DDA" w:rsidRDefault="00304F44"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bookmarkStart w:id="18" w:name="_Hlk144288207"/>
      <w:bookmarkEnd w:id="16"/>
    </w:p>
    <w:bookmarkEnd w:id="18"/>
    <w:p w14:paraId="57423449" w14:textId="77777777" w:rsidR="009F33EB" w:rsidRPr="008D0DDA" w:rsidRDefault="009F33EB" w:rsidP="0022123D">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10. Soolise võrdsuse ja võrdsete võimaluste edendamine hariduse ning koolituse valdkonnas</w:t>
      </w:r>
    </w:p>
    <w:p w14:paraId="21DCA6DE" w14:textId="77777777" w:rsidR="009F33EB" w:rsidRPr="008D0DDA" w:rsidRDefault="009F33EB" w:rsidP="0022123D">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28FA5E07" w14:textId="7446BB4D" w:rsidR="009F33EB" w:rsidRDefault="009F33EB" w:rsidP="0022123D">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Haridus- ja teadusasutus ning koolituse korraldamisega tegelev </w:t>
      </w:r>
      <w:r w:rsidR="00CC4A4F">
        <w:rPr>
          <w:rFonts w:ascii="Times New Roman" w:eastAsia="Times New Roman" w:hAnsi="Times New Roman" w:cs="Times New Roman"/>
          <w:kern w:val="0"/>
          <w:sz w:val="24"/>
          <w:szCs w:val="24"/>
          <w:bdr w:val="none" w:sz="0" w:space="0" w:color="auto" w:frame="1"/>
          <w:lang w:eastAsia="et-EE"/>
          <w14:ligatures w14:val="none"/>
        </w:rPr>
        <w:t xml:space="preserve">juriidiline </w:t>
      </w:r>
      <w:r w:rsidRPr="008D0DDA">
        <w:rPr>
          <w:rFonts w:ascii="Times New Roman" w:eastAsia="Times New Roman" w:hAnsi="Times New Roman" w:cs="Times New Roman"/>
          <w:kern w:val="0"/>
          <w:sz w:val="24"/>
          <w:szCs w:val="24"/>
          <w:bdr w:val="none" w:sz="0" w:space="0" w:color="auto" w:frame="1"/>
          <w:lang w:eastAsia="et-EE"/>
          <w14:ligatures w14:val="none"/>
        </w:rPr>
        <w:t xml:space="preserve">isik </w:t>
      </w:r>
      <w:r w:rsidRPr="003D084C">
        <w:rPr>
          <w:rFonts w:ascii="Times New Roman" w:eastAsia="Times New Roman" w:hAnsi="Times New Roman" w:cs="Times New Roman"/>
          <w:kern w:val="0"/>
          <w:sz w:val="24"/>
          <w:szCs w:val="24"/>
          <w:bdr w:val="none" w:sz="0" w:space="0" w:color="auto" w:frame="1"/>
          <w:lang w:eastAsia="et-EE"/>
          <w14:ligatures w14:val="none"/>
        </w:rPr>
        <w:t>pea</w:t>
      </w:r>
      <w:r w:rsidR="00277641" w:rsidRPr="003D084C">
        <w:rPr>
          <w:rFonts w:ascii="Times New Roman" w:eastAsia="Times New Roman" w:hAnsi="Times New Roman" w:cs="Times New Roman"/>
          <w:kern w:val="0"/>
          <w:sz w:val="24"/>
          <w:szCs w:val="24"/>
          <w:bdr w:val="none" w:sz="0" w:space="0" w:color="auto" w:frame="1"/>
          <w:lang w:eastAsia="et-EE"/>
          <w14:ligatures w14:val="none"/>
        </w:rPr>
        <w:t>b</w:t>
      </w:r>
      <w:r w:rsidRPr="008D0DDA">
        <w:rPr>
          <w:rFonts w:ascii="Times New Roman" w:eastAsia="Times New Roman" w:hAnsi="Times New Roman" w:cs="Times New Roman"/>
          <w:kern w:val="0"/>
          <w:sz w:val="24"/>
          <w:szCs w:val="24"/>
          <w:bdr w:val="none" w:sz="0" w:space="0" w:color="auto" w:frame="1"/>
          <w:lang w:eastAsia="et-EE"/>
          <w14:ligatures w14:val="none"/>
        </w:rPr>
        <w:t xml:space="preserve"> soolist võrdsust ja võrdseid võimalusi aktiivselt, süstemaatiliselt ja eesmärgistatult edendama.</w:t>
      </w:r>
      <w:r w:rsidR="00904358">
        <w:rPr>
          <w:rFonts w:ascii="Times New Roman" w:eastAsia="Times New Roman" w:hAnsi="Times New Roman" w:cs="Times New Roman"/>
          <w:kern w:val="0"/>
          <w:sz w:val="24"/>
          <w:szCs w:val="24"/>
          <w:bdr w:val="none" w:sz="0" w:space="0" w:color="auto" w:frame="1"/>
          <w:lang w:eastAsia="et-EE"/>
          <w14:ligatures w14:val="none"/>
        </w:rPr>
        <w:t xml:space="preserve"> </w:t>
      </w:r>
    </w:p>
    <w:p w14:paraId="462B5E97" w14:textId="7A76692D" w:rsidR="00904358" w:rsidRDefault="00904358" w:rsidP="0022123D">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7F6020B" w14:textId="6BE022C8" w:rsidR="009F33EB" w:rsidRPr="008D0DDA" w:rsidRDefault="009F33EB" w:rsidP="0022123D">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(2) Käesoleva paragrahvi lõikes 1 </w:t>
      </w:r>
      <w:r w:rsidR="003D084C">
        <w:rPr>
          <w:rFonts w:ascii="Times New Roman" w:eastAsia="Times New Roman" w:hAnsi="Times New Roman" w:cs="Times New Roman"/>
          <w:kern w:val="0"/>
          <w:sz w:val="24"/>
          <w:szCs w:val="24"/>
          <w:bdr w:val="none" w:sz="0" w:space="0" w:color="auto" w:frame="1"/>
          <w:lang w:eastAsia="et-EE"/>
          <w14:ligatures w14:val="none"/>
        </w:rPr>
        <w:t xml:space="preserve">sätestatud kohustuse täitmiseks peab </w:t>
      </w:r>
      <w:r w:rsidRPr="008D0DDA">
        <w:rPr>
          <w:rFonts w:ascii="Times New Roman" w:eastAsia="Times New Roman" w:hAnsi="Times New Roman" w:cs="Times New Roman"/>
          <w:kern w:val="0"/>
          <w:sz w:val="24"/>
          <w:szCs w:val="24"/>
          <w:bdr w:val="none" w:sz="0" w:space="0" w:color="auto" w:frame="1"/>
          <w:lang w:eastAsia="et-EE"/>
          <w14:ligatures w14:val="none"/>
        </w:rPr>
        <w:t xml:space="preserve">nimetatud </w:t>
      </w:r>
      <w:r w:rsidR="00BA3460">
        <w:rPr>
          <w:rFonts w:ascii="Times New Roman" w:eastAsia="Times New Roman" w:hAnsi="Times New Roman" w:cs="Times New Roman"/>
          <w:kern w:val="0"/>
          <w:sz w:val="24"/>
          <w:szCs w:val="24"/>
          <w:bdr w:val="none" w:sz="0" w:space="0" w:color="auto" w:frame="1"/>
          <w:lang w:eastAsia="et-EE"/>
          <w14:ligatures w14:val="none"/>
        </w:rPr>
        <w:t>asutus ja</w:t>
      </w:r>
      <w:r w:rsidRPr="008D0DDA">
        <w:rPr>
          <w:rFonts w:ascii="Times New Roman" w:eastAsia="Times New Roman" w:hAnsi="Times New Roman" w:cs="Times New Roman"/>
          <w:kern w:val="0"/>
          <w:sz w:val="24"/>
          <w:szCs w:val="24"/>
          <w:bdr w:val="none" w:sz="0" w:space="0" w:color="auto" w:frame="1"/>
          <w:lang w:eastAsia="et-EE"/>
          <w14:ligatures w14:val="none"/>
        </w:rPr>
        <w:t xml:space="preserve"> isik:</w:t>
      </w:r>
    </w:p>
    <w:p w14:paraId="3097137A" w14:textId="0266DAA0" w:rsidR="00251206" w:rsidRDefault="009F33EB" w:rsidP="0022123D">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00251206" w:rsidRPr="00251206">
        <w:rPr>
          <w:rFonts w:ascii="Times New Roman" w:eastAsia="Times New Roman" w:hAnsi="Times New Roman" w:cs="Times New Roman"/>
          <w:kern w:val="0"/>
          <w:sz w:val="24"/>
          <w:szCs w:val="24"/>
          <w:bdr w:val="none" w:sz="0" w:space="0" w:color="auto" w:frame="1"/>
          <w:lang w:eastAsia="et-EE"/>
          <w14:ligatures w14:val="none"/>
        </w:rPr>
        <w:t>tagama, et õpikeskkond, õppekavad, kasutatav õppematerjal ja metoodika ning tema tehtav uuring ja analüüs aitavad kaasa kaitstud tunnustel põhineva või nendega seotud ebavõrdsuse kaotamisele ning soolise võrdsuse ja võrdsete võimaluste edendamisele</w:t>
      </w:r>
      <w:r w:rsidR="00251206">
        <w:rPr>
          <w:rFonts w:ascii="Times New Roman" w:eastAsia="Times New Roman" w:hAnsi="Times New Roman" w:cs="Times New Roman"/>
          <w:kern w:val="0"/>
          <w:sz w:val="24"/>
          <w:szCs w:val="24"/>
          <w:bdr w:val="none" w:sz="0" w:space="0" w:color="auto" w:frame="1"/>
          <w:lang w:eastAsia="et-EE"/>
          <w14:ligatures w14:val="none"/>
        </w:rPr>
        <w:t xml:space="preserve">; </w:t>
      </w:r>
    </w:p>
    <w:p w14:paraId="3E3A6C30" w14:textId="77777777" w:rsidR="0022123D" w:rsidRDefault="00251206" w:rsidP="0022123D">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 xml:space="preserve">2) </w:t>
      </w:r>
      <w:r w:rsidR="00BA3460">
        <w:rPr>
          <w:rFonts w:ascii="Times New Roman" w:eastAsia="Times New Roman" w:hAnsi="Times New Roman" w:cs="Times New Roman"/>
          <w:kern w:val="0"/>
          <w:sz w:val="24"/>
          <w:szCs w:val="24"/>
          <w:bdr w:val="none" w:sz="0" w:space="0" w:color="auto" w:frame="1"/>
          <w:lang w:eastAsia="et-EE"/>
          <w14:ligatures w14:val="none"/>
        </w:rPr>
        <w:t>võtma kasutusele tõhusad meetmed, et ennetada</w:t>
      </w:r>
      <w:r w:rsidR="009F33EB" w:rsidRPr="008D0DDA">
        <w:rPr>
          <w:rFonts w:ascii="Times New Roman" w:eastAsia="Times New Roman" w:hAnsi="Times New Roman" w:cs="Times New Roman"/>
          <w:kern w:val="0"/>
          <w:sz w:val="24"/>
          <w:szCs w:val="24"/>
          <w:bdr w:val="none" w:sz="0" w:space="0" w:color="auto" w:frame="1"/>
          <w:lang w:eastAsia="et-EE"/>
          <w14:ligatures w14:val="none"/>
        </w:rPr>
        <w:t xml:space="preserve"> hariduse andmisel ja omandamisel, eri- ja kutsealasel täiendamisel, </w:t>
      </w:r>
      <w:r w:rsidR="00BA3460">
        <w:rPr>
          <w:rFonts w:ascii="Times New Roman" w:eastAsia="Times New Roman" w:hAnsi="Times New Roman" w:cs="Times New Roman"/>
          <w:kern w:val="0"/>
          <w:sz w:val="24"/>
          <w:szCs w:val="24"/>
          <w:bdr w:val="none" w:sz="0" w:space="0" w:color="auto" w:frame="1"/>
          <w:lang w:eastAsia="et-EE"/>
          <w14:ligatures w14:val="none"/>
        </w:rPr>
        <w:t xml:space="preserve">ümberõppel, </w:t>
      </w:r>
      <w:r w:rsidR="009F33EB" w:rsidRPr="008D0DDA">
        <w:rPr>
          <w:rFonts w:ascii="Times New Roman" w:eastAsia="Times New Roman" w:hAnsi="Times New Roman" w:cs="Times New Roman"/>
          <w:kern w:val="0"/>
          <w:sz w:val="24"/>
          <w:szCs w:val="24"/>
          <w:bdr w:val="none" w:sz="0" w:space="0" w:color="auto" w:frame="1"/>
          <w:lang w:eastAsia="et-EE"/>
          <w14:ligatures w14:val="none"/>
        </w:rPr>
        <w:t xml:space="preserve">kutsenõustamisel ning </w:t>
      </w:r>
      <w:r w:rsidR="00BA3460">
        <w:rPr>
          <w:rFonts w:ascii="Times New Roman" w:eastAsia="Times New Roman" w:hAnsi="Times New Roman" w:cs="Times New Roman"/>
          <w:kern w:val="0"/>
          <w:sz w:val="24"/>
          <w:szCs w:val="24"/>
          <w:bdr w:val="none" w:sz="0" w:space="0" w:color="auto" w:frame="1"/>
          <w:lang w:eastAsia="et-EE"/>
          <w14:ligatures w14:val="none"/>
        </w:rPr>
        <w:t>nendega seotud olukorras</w:t>
      </w:r>
      <w:r w:rsidR="00BA3460"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9F33EB" w:rsidRPr="008D0DDA">
        <w:rPr>
          <w:rFonts w:ascii="Times New Roman" w:eastAsia="Times New Roman" w:hAnsi="Times New Roman" w:cs="Times New Roman"/>
          <w:kern w:val="0"/>
          <w:sz w:val="24"/>
          <w:szCs w:val="24"/>
          <w:bdr w:val="none" w:sz="0" w:space="0" w:color="auto" w:frame="1"/>
          <w:lang w:eastAsia="et-EE"/>
          <w14:ligatures w14:val="none"/>
        </w:rPr>
        <w:t xml:space="preserve">õppetöös ja nõustamises </w:t>
      </w:r>
      <w:r>
        <w:rPr>
          <w:rFonts w:ascii="Times New Roman" w:eastAsia="Times New Roman" w:hAnsi="Times New Roman" w:cs="Times New Roman"/>
          <w:kern w:val="0"/>
          <w:sz w:val="24"/>
          <w:szCs w:val="24"/>
          <w:bdr w:val="none" w:sz="0" w:space="0" w:color="auto" w:frame="1"/>
          <w:lang w:eastAsia="et-EE"/>
          <w14:ligatures w14:val="none"/>
        </w:rPr>
        <w:t xml:space="preserve">osaleda soovija ja </w:t>
      </w:r>
      <w:r w:rsidR="009F33EB" w:rsidRPr="008D0DDA">
        <w:rPr>
          <w:rFonts w:ascii="Times New Roman" w:eastAsia="Times New Roman" w:hAnsi="Times New Roman" w:cs="Times New Roman"/>
          <w:kern w:val="0"/>
          <w:sz w:val="24"/>
          <w:szCs w:val="24"/>
          <w:bdr w:val="none" w:sz="0" w:space="0" w:color="auto" w:frame="1"/>
          <w:lang w:eastAsia="et-EE"/>
          <w14:ligatures w14:val="none"/>
        </w:rPr>
        <w:t>osaleja</w:t>
      </w:r>
      <w:r w:rsidR="00BA3460">
        <w:rPr>
          <w:rFonts w:ascii="Times New Roman" w:eastAsia="Times New Roman" w:hAnsi="Times New Roman" w:cs="Times New Roman"/>
          <w:kern w:val="0"/>
          <w:sz w:val="24"/>
          <w:szCs w:val="24"/>
          <w:bdr w:val="none" w:sz="0" w:space="0" w:color="auto" w:frame="1"/>
          <w:lang w:eastAsia="et-EE"/>
          <w14:ligatures w14:val="none"/>
        </w:rPr>
        <w:t xml:space="preserve"> kaitstud tunnuse põhjal</w:t>
      </w:r>
      <w:r w:rsidR="009F33EB" w:rsidRPr="008D0DDA">
        <w:rPr>
          <w:rFonts w:ascii="Times New Roman" w:eastAsia="Times New Roman" w:hAnsi="Times New Roman" w:cs="Times New Roman"/>
          <w:kern w:val="0"/>
          <w:sz w:val="24"/>
          <w:szCs w:val="24"/>
          <w:bdr w:val="none" w:sz="0" w:space="0" w:color="auto" w:frame="1"/>
          <w:lang w:eastAsia="et-EE"/>
          <w14:ligatures w14:val="none"/>
        </w:rPr>
        <w:t xml:space="preserve"> diskrimineerimis</w:t>
      </w:r>
      <w:r w:rsidR="00BA3460">
        <w:rPr>
          <w:rFonts w:ascii="Times New Roman" w:eastAsia="Times New Roman" w:hAnsi="Times New Roman" w:cs="Times New Roman"/>
          <w:kern w:val="0"/>
          <w:sz w:val="24"/>
          <w:szCs w:val="24"/>
          <w:bdr w:val="none" w:sz="0" w:space="0" w:color="auto" w:frame="1"/>
          <w:lang w:eastAsia="et-EE"/>
          <w14:ligatures w14:val="none"/>
        </w:rPr>
        <w:t>t</w:t>
      </w:r>
      <w:r w:rsidR="009F33EB" w:rsidRPr="008D0DDA">
        <w:rPr>
          <w:rFonts w:ascii="Times New Roman" w:eastAsia="Times New Roman" w:hAnsi="Times New Roman" w:cs="Times New Roman"/>
          <w:kern w:val="0"/>
          <w:sz w:val="24"/>
          <w:szCs w:val="24"/>
          <w:bdr w:val="none" w:sz="0" w:space="0" w:color="auto" w:frame="1"/>
          <w:lang w:eastAsia="et-EE"/>
          <w14:ligatures w14:val="none"/>
        </w:rPr>
        <w:t>;</w:t>
      </w:r>
    </w:p>
    <w:p w14:paraId="5D4ACD88" w14:textId="6224F0E5" w:rsidR="009F33EB" w:rsidRPr="008D0DDA" w:rsidRDefault="00251206" w:rsidP="0022123D">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3</w:t>
      </w:r>
      <w:r w:rsidR="009F33EB" w:rsidRPr="008D0DDA">
        <w:rPr>
          <w:rFonts w:ascii="Times New Roman" w:eastAsia="Times New Roman" w:hAnsi="Times New Roman" w:cs="Times New Roman"/>
          <w:kern w:val="0"/>
          <w:sz w:val="24"/>
          <w:szCs w:val="24"/>
          <w:bdr w:val="none" w:sz="0" w:space="0" w:color="auto" w:frame="1"/>
          <w:lang w:eastAsia="et-EE"/>
          <w14:ligatures w14:val="none"/>
        </w:rPr>
        <w:t xml:space="preserve">) looma õppetöös </w:t>
      </w:r>
      <w:r w:rsidR="00EE2872">
        <w:rPr>
          <w:rFonts w:ascii="Times New Roman" w:eastAsia="Times New Roman" w:hAnsi="Times New Roman" w:cs="Times New Roman"/>
          <w:kern w:val="0"/>
          <w:sz w:val="24"/>
          <w:szCs w:val="24"/>
          <w:bdr w:val="none" w:sz="0" w:space="0" w:color="auto" w:frame="1"/>
          <w:lang w:eastAsia="et-EE"/>
          <w14:ligatures w14:val="none"/>
        </w:rPr>
        <w:t xml:space="preserve">ja nõustamisel </w:t>
      </w:r>
      <w:r w:rsidR="003D084C">
        <w:rPr>
          <w:rFonts w:ascii="Times New Roman" w:eastAsia="Times New Roman" w:hAnsi="Times New Roman" w:cs="Times New Roman"/>
          <w:kern w:val="0"/>
          <w:sz w:val="24"/>
          <w:szCs w:val="24"/>
          <w:bdr w:val="none" w:sz="0" w:space="0" w:color="auto" w:frame="1"/>
          <w:lang w:eastAsia="et-EE"/>
          <w14:ligatures w14:val="none"/>
        </w:rPr>
        <w:t xml:space="preserve">osaleda soovijale ning </w:t>
      </w:r>
      <w:r w:rsidR="009F33EB" w:rsidRPr="008D0DDA">
        <w:rPr>
          <w:rFonts w:ascii="Times New Roman" w:eastAsia="Times New Roman" w:hAnsi="Times New Roman" w:cs="Times New Roman"/>
          <w:kern w:val="0"/>
          <w:sz w:val="24"/>
          <w:szCs w:val="24"/>
          <w:bdr w:val="none" w:sz="0" w:space="0" w:color="auto" w:frame="1"/>
          <w:lang w:eastAsia="et-EE"/>
          <w14:ligatures w14:val="none"/>
        </w:rPr>
        <w:t xml:space="preserve">osalejale võimaluse </w:t>
      </w:r>
      <w:r w:rsidR="00C15611">
        <w:rPr>
          <w:rFonts w:ascii="Times New Roman" w:eastAsia="Times New Roman" w:hAnsi="Times New Roman" w:cs="Times New Roman"/>
          <w:kern w:val="0"/>
          <w:sz w:val="24"/>
          <w:szCs w:val="24"/>
          <w:bdr w:val="none" w:sz="0" w:space="0" w:color="auto" w:frame="1"/>
          <w:lang w:eastAsia="et-EE"/>
          <w14:ligatures w14:val="none"/>
        </w:rPr>
        <w:t xml:space="preserve">teavitada </w:t>
      </w:r>
      <w:r w:rsidR="009F33EB" w:rsidRPr="008D0DDA">
        <w:rPr>
          <w:rFonts w:ascii="Times New Roman" w:eastAsia="Times New Roman" w:hAnsi="Times New Roman" w:cs="Times New Roman"/>
          <w:kern w:val="0"/>
          <w:sz w:val="24"/>
          <w:szCs w:val="24"/>
          <w:bdr w:val="none" w:sz="0" w:space="0" w:color="auto" w:frame="1"/>
          <w:lang w:eastAsia="et-EE"/>
          <w14:ligatures w14:val="none"/>
        </w:rPr>
        <w:t xml:space="preserve">käesolevas seaduses sätestatud diskrimineerimiskeelu ja käesolevas paragrahvis sätestatud kohustuste </w:t>
      </w:r>
      <w:r w:rsidR="00CC4A4F">
        <w:rPr>
          <w:rFonts w:ascii="Times New Roman" w:eastAsia="Times New Roman" w:hAnsi="Times New Roman" w:cs="Times New Roman"/>
          <w:kern w:val="0"/>
          <w:sz w:val="24"/>
          <w:szCs w:val="24"/>
          <w:bdr w:val="none" w:sz="0" w:space="0" w:color="auto" w:frame="1"/>
          <w:lang w:eastAsia="et-EE"/>
          <w14:ligatures w14:val="none"/>
        </w:rPr>
        <w:t xml:space="preserve">võimalikust </w:t>
      </w:r>
      <w:r w:rsidR="009F33EB" w:rsidRPr="008D0DDA">
        <w:rPr>
          <w:rFonts w:ascii="Times New Roman" w:eastAsia="Times New Roman" w:hAnsi="Times New Roman" w:cs="Times New Roman"/>
          <w:kern w:val="0"/>
          <w:sz w:val="24"/>
          <w:szCs w:val="24"/>
          <w:bdr w:val="none" w:sz="0" w:space="0" w:color="auto" w:frame="1"/>
          <w:lang w:eastAsia="et-EE"/>
          <w14:ligatures w14:val="none"/>
        </w:rPr>
        <w:t>rikkumisest ning tagama diskrimineerimis</w:t>
      </w:r>
      <w:r w:rsidR="00907CE4">
        <w:rPr>
          <w:rFonts w:ascii="Times New Roman" w:eastAsia="Times New Roman" w:hAnsi="Times New Roman" w:cs="Times New Roman"/>
          <w:kern w:val="0"/>
          <w:sz w:val="24"/>
          <w:szCs w:val="24"/>
          <w:bdr w:val="none" w:sz="0" w:space="0" w:color="auto" w:frame="1"/>
          <w:lang w:eastAsia="et-EE"/>
          <w14:ligatures w14:val="none"/>
        </w:rPr>
        <w:t xml:space="preserve">keelu rikkumise kaebuste </w:t>
      </w:r>
      <w:r w:rsidR="009F33EB" w:rsidRPr="008D0DDA">
        <w:rPr>
          <w:rFonts w:ascii="Times New Roman" w:eastAsia="Times New Roman" w:hAnsi="Times New Roman" w:cs="Times New Roman"/>
          <w:kern w:val="0"/>
          <w:sz w:val="24"/>
          <w:szCs w:val="24"/>
          <w:bdr w:val="none" w:sz="0" w:space="0" w:color="auto" w:frame="1"/>
          <w:lang w:eastAsia="et-EE"/>
          <w14:ligatures w14:val="none"/>
        </w:rPr>
        <w:t>erapooletu ja tõhusa lahendamise</w:t>
      </w:r>
      <w:r>
        <w:rPr>
          <w:rFonts w:ascii="Times New Roman" w:eastAsia="Times New Roman" w:hAnsi="Times New Roman" w:cs="Times New Roman"/>
          <w:kern w:val="0"/>
          <w:sz w:val="24"/>
          <w:szCs w:val="24"/>
          <w:bdr w:val="none" w:sz="0" w:space="0" w:color="auto" w:frame="1"/>
          <w:lang w:eastAsia="et-EE"/>
          <w14:ligatures w14:val="none"/>
        </w:rPr>
        <w:t>.</w:t>
      </w:r>
    </w:p>
    <w:p w14:paraId="4A7643DE" w14:textId="77777777" w:rsidR="00304F44" w:rsidRPr="008D0DDA" w:rsidRDefault="00304F44"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36168B25" w14:textId="2533BD2C" w:rsidR="00304F44" w:rsidRPr="008D0DDA" w:rsidRDefault="00304F44" w:rsidP="000E0711">
      <w:pPr>
        <w:spacing w:line="240" w:lineRule="auto"/>
        <w:contextualSpacing/>
        <w:rPr>
          <w:rFonts w:ascii="Times New Roman" w:hAnsi="Times New Roman" w:cs="Times New Roman"/>
          <w:b/>
          <w:bCs/>
          <w:sz w:val="24"/>
          <w:szCs w:val="24"/>
        </w:rPr>
      </w:pPr>
      <w:r w:rsidRPr="00E50717">
        <w:rPr>
          <w:rFonts w:ascii="Times New Roman" w:hAnsi="Times New Roman" w:cs="Times New Roman"/>
          <w:b/>
          <w:bCs/>
          <w:sz w:val="24"/>
          <w:szCs w:val="24"/>
        </w:rPr>
        <w:t>§ 11</w:t>
      </w:r>
      <w:r w:rsidRPr="008D0DDA">
        <w:rPr>
          <w:rFonts w:ascii="Times New Roman" w:hAnsi="Times New Roman" w:cs="Times New Roman"/>
          <w:b/>
          <w:bCs/>
          <w:sz w:val="24"/>
          <w:szCs w:val="24"/>
        </w:rPr>
        <w:t xml:space="preserve">. Tööandja mitmekesisuse, </w:t>
      </w:r>
      <w:r w:rsidR="002053AA" w:rsidRPr="008D0DDA">
        <w:rPr>
          <w:rFonts w:ascii="Times New Roman" w:hAnsi="Times New Roman" w:cs="Times New Roman"/>
          <w:b/>
          <w:bCs/>
          <w:sz w:val="24"/>
          <w:szCs w:val="24"/>
        </w:rPr>
        <w:t xml:space="preserve">soolise võrdsuse ja </w:t>
      </w:r>
      <w:r w:rsidRPr="008D0DDA">
        <w:rPr>
          <w:rFonts w:ascii="Times New Roman" w:hAnsi="Times New Roman" w:cs="Times New Roman"/>
          <w:b/>
          <w:bCs/>
          <w:sz w:val="24"/>
          <w:szCs w:val="24"/>
        </w:rPr>
        <w:t>võrdsete võimaluste edendajana</w:t>
      </w:r>
    </w:p>
    <w:p w14:paraId="19E4D42C" w14:textId="77777777" w:rsidR="00304F44" w:rsidRPr="008D0DDA" w:rsidRDefault="00304F44" w:rsidP="00C306C2">
      <w:pPr>
        <w:spacing w:after="0" w:line="240" w:lineRule="auto"/>
        <w:contextualSpacing/>
        <w:rPr>
          <w:rFonts w:ascii="Times New Roman" w:hAnsi="Times New Roman" w:cs="Times New Roman"/>
          <w:b/>
          <w:bCs/>
          <w:sz w:val="24"/>
          <w:szCs w:val="24"/>
        </w:rPr>
      </w:pPr>
    </w:p>
    <w:p w14:paraId="7AAC6BA1" w14:textId="23EFF11D"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 xml:space="preserve">(1) </w:t>
      </w:r>
      <w:bookmarkStart w:id="19" w:name="_Hlk149749806"/>
      <w:r w:rsidRPr="008D0DDA">
        <w:rPr>
          <w:rFonts w:ascii="Times New Roman" w:hAnsi="Times New Roman" w:cs="Times New Roman"/>
          <w:sz w:val="24"/>
          <w:szCs w:val="24"/>
        </w:rPr>
        <w:t xml:space="preserve">Tööandja peab </w:t>
      </w:r>
      <w:bookmarkStart w:id="20" w:name="_Hlk156978281"/>
      <w:r w:rsidR="002053AA" w:rsidRPr="008D0DDA">
        <w:rPr>
          <w:rFonts w:ascii="Times New Roman" w:hAnsi="Times New Roman" w:cs="Times New Roman"/>
          <w:sz w:val="24"/>
          <w:szCs w:val="24"/>
        </w:rPr>
        <w:t xml:space="preserve">soolist võrdsust ja </w:t>
      </w:r>
      <w:r w:rsidRPr="008D0DDA">
        <w:rPr>
          <w:rFonts w:ascii="Times New Roman" w:hAnsi="Times New Roman" w:cs="Times New Roman"/>
          <w:sz w:val="24"/>
          <w:szCs w:val="24"/>
        </w:rPr>
        <w:t xml:space="preserve">võrdseid võimalusi aktiivselt, süstemaatiliselt ja eesmärgistatult edendama. </w:t>
      </w:r>
      <w:bookmarkStart w:id="21" w:name="_Hlk153535331"/>
      <w:bookmarkEnd w:id="20"/>
      <w:r w:rsidRPr="008D0DDA">
        <w:rPr>
          <w:rFonts w:ascii="Times New Roman" w:hAnsi="Times New Roman" w:cs="Times New Roman"/>
          <w:sz w:val="24"/>
          <w:szCs w:val="24"/>
        </w:rPr>
        <w:t>Töötajate kaitstud tunnuste</w:t>
      </w:r>
      <w:r w:rsidR="00E22601">
        <w:rPr>
          <w:rFonts w:ascii="Times New Roman" w:hAnsi="Times New Roman" w:cs="Times New Roman"/>
          <w:sz w:val="24"/>
          <w:szCs w:val="24"/>
        </w:rPr>
        <w:t>l põhineva</w:t>
      </w:r>
      <w:r w:rsidRPr="008D0DDA">
        <w:rPr>
          <w:rFonts w:ascii="Times New Roman" w:hAnsi="Times New Roman" w:cs="Times New Roman"/>
          <w:sz w:val="24"/>
          <w:szCs w:val="24"/>
        </w:rPr>
        <w:t xml:space="preserve"> mitmekesisuse väärtustamiseks peab tööandja looma töötajate erinevusi ja nende vajadusi arvestava, turvalise, toetava ja kaasava töökeskkonna ning tingimused kõigi töötajate panuse tunnustamiseks ja potentsiaali </w:t>
      </w:r>
      <w:r w:rsidR="002C3A5D" w:rsidRPr="008D0DDA">
        <w:rPr>
          <w:rFonts w:ascii="Times New Roman" w:hAnsi="Times New Roman" w:cs="Times New Roman"/>
          <w:sz w:val="24"/>
          <w:szCs w:val="24"/>
        </w:rPr>
        <w:t>rakendamiseks</w:t>
      </w:r>
      <w:r w:rsidRPr="008D0DDA">
        <w:rPr>
          <w:rFonts w:ascii="Times New Roman" w:hAnsi="Times New Roman" w:cs="Times New Roman"/>
          <w:sz w:val="24"/>
          <w:szCs w:val="24"/>
        </w:rPr>
        <w:t>.</w:t>
      </w:r>
      <w:bookmarkEnd w:id="19"/>
      <w:bookmarkEnd w:id="21"/>
    </w:p>
    <w:p w14:paraId="43AA02EA" w14:textId="77777777" w:rsidR="00304F44" w:rsidRPr="008D0DDA" w:rsidRDefault="00304F44" w:rsidP="00C306C2">
      <w:pPr>
        <w:spacing w:after="0" w:line="240" w:lineRule="auto"/>
        <w:contextualSpacing/>
        <w:jc w:val="both"/>
        <w:rPr>
          <w:rFonts w:ascii="Times New Roman" w:hAnsi="Times New Roman" w:cs="Times New Roman"/>
          <w:sz w:val="24"/>
          <w:szCs w:val="24"/>
        </w:rPr>
      </w:pPr>
    </w:p>
    <w:p w14:paraId="6C3E958F" w14:textId="63DED1A4"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(2) Käesoleva paragrahvi lõikes 1 nimetatud kohustuste täitmiseks peab tööandja:</w:t>
      </w:r>
    </w:p>
    <w:p w14:paraId="37FC84E3" w14:textId="77777777"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1) teavitama töötajat käesolevas seaduses sätestatud õigustest ja kohustustest;</w:t>
      </w:r>
    </w:p>
    <w:p w14:paraId="6D82CEB4" w14:textId="6FEA9F15" w:rsidR="00304F44" w:rsidRPr="008D0DDA" w:rsidRDefault="00304F44" w:rsidP="00C306C2">
      <w:pPr>
        <w:spacing w:after="0" w:line="240" w:lineRule="auto"/>
        <w:contextualSpacing/>
        <w:jc w:val="both"/>
        <w:rPr>
          <w:rFonts w:ascii="Times New Roman" w:hAnsi="Times New Roman" w:cs="Times New Roman"/>
          <w:sz w:val="24"/>
          <w:szCs w:val="24"/>
        </w:rPr>
      </w:pPr>
      <w:bookmarkStart w:id="22" w:name="_Hlk145574265"/>
      <w:r w:rsidRPr="008D0DDA">
        <w:rPr>
          <w:rFonts w:ascii="Times New Roman" w:hAnsi="Times New Roman" w:cs="Times New Roman"/>
          <w:sz w:val="24"/>
          <w:szCs w:val="24"/>
        </w:rPr>
        <w:t xml:space="preserve">2) </w:t>
      </w:r>
      <w:r w:rsidR="00941B8E" w:rsidRPr="008D0DDA">
        <w:rPr>
          <w:rFonts w:ascii="Times New Roman" w:hAnsi="Times New Roman" w:cs="Times New Roman"/>
          <w:sz w:val="24"/>
          <w:szCs w:val="24"/>
        </w:rPr>
        <w:t xml:space="preserve">hoolitsema, et </w:t>
      </w:r>
      <w:bookmarkStart w:id="23" w:name="_Hlk163807424"/>
      <w:r w:rsidR="00941B8E" w:rsidRPr="008D0DDA">
        <w:rPr>
          <w:rFonts w:ascii="Times New Roman" w:hAnsi="Times New Roman" w:cs="Times New Roman"/>
          <w:sz w:val="24"/>
          <w:szCs w:val="24"/>
        </w:rPr>
        <w:t>töötaja on töökeskkonnas ja muudes töö</w:t>
      </w:r>
      <w:r w:rsidR="00B1703B">
        <w:rPr>
          <w:rFonts w:ascii="Times New Roman" w:hAnsi="Times New Roman" w:cs="Times New Roman"/>
          <w:sz w:val="24"/>
          <w:szCs w:val="24"/>
        </w:rPr>
        <w:t>ga seotud</w:t>
      </w:r>
      <w:r w:rsidR="00920A17">
        <w:rPr>
          <w:rFonts w:ascii="Times New Roman" w:hAnsi="Times New Roman" w:cs="Times New Roman"/>
          <w:sz w:val="24"/>
          <w:szCs w:val="24"/>
        </w:rPr>
        <w:t xml:space="preserve"> </w:t>
      </w:r>
      <w:r w:rsidR="00941B8E" w:rsidRPr="008D0DDA">
        <w:rPr>
          <w:rFonts w:ascii="Times New Roman" w:hAnsi="Times New Roman" w:cs="Times New Roman"/>
          <w:sz w:val="24"/>
          <w:szCs w:val="24"/>
        </w:rPr>
        <w:t xml:space="preserve">olukordades kaitstud ahistamise ja seksuaalse ahistamise eest </w:t>
      </w:r>
      <w:bookmarkEnd w:id="23"/>
      <w:r w:rsidR="00941B8E" w:rsidRPr="008D0DDA">
        <w:rPr>
          <w:rFonts w:ascii="Times New Roman" w:hAnsi="Times New Roman" w:cs="Times New Roman"/>
          <w:sz w:val="24"/>
          <w:szCs w:val="24"/>
        </w:rPr>
        <w:t xml:space="preserve">ning </w:t>
      </w:r>
      <w:r w:rsidRPr="008D0DDA">
        <w:rPr>
          <w:rFonts w:ascii="Times New Roman" w:hAnsi="Times New Roman" w:cs="Times New Roman"/>
          <w:sz w:val="24"/>
          <w:szCs w:val="24"/>
        </w:rPr>
        <w:t xml:space="preserve">võtma kasutusele </w:t>
      </w:r>
      <w:r w:rsidR="00941B8E" w:rsidRPr="008D0DDA">
        <w:rPr>
          <w:rFonts w:ascii="Times New Roman" w:hAnsi="Times New Roman" w:cs="Times New Roman"/>
          <w:sz w:val="24"/>
          <w:szCs w:val="24"/>
        </w:rPr>
        <w:t xml:space="preserve">muid </w:t>
      </w:r>
      <w:r w:rsidRPr="008D0DDA">
        <w:rPr>
          <w:rFonts w:ascii="Times New Roman" w:hAnsi="Times New Roman" w:cs="Times New Roman"/>
          <w:sz w:val="24"/>
          <w:szCs w:val="24"/>
        </w:rPr>
        <w:t>meetmeid, et kaitsta töötajaid diskrimineerimise eest;</w:t>
      </w:r>
    </w:p>
    <w:p w14:paraId="4E40D237" w14:textId="5C7D993B"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3)</w:t>
      </w:r>
      <w:r w:rsidR="00F540A6" w:rsidRPr="008D0DDA">
        <w:rPr>
          <w:rFonts w:ascii="Times New Roman" w:hAnsi="Times New Roman" w:cs="Times New Roman"/>
          <w:sz w:val="24"/>
          <w:szCs w:val="24"/>
        </w:rPr>
        <w:t xml:space="preserve"> </w:t>
      </w:r>
      <w:r w:rsidRPr="008D0DDA">
        <w:rPr>
          <w:rFonts w:ascii="Times New Roman" w:hAnsi="Times New Roman" w:cs="Times New Roman"/>
          <w:sz w:val="24"/>
          <w:szCs w:val="24"/>
        </w:rPr>
        <w:t xml:space="preserve">looma töötajatele võimaluse </w:t>
      </w:r>
      <w:r w:rsidR="00E50717">
        <w:rPr>
          <w:rFonts w:ascii="Times New Roman" w:hAnsi="Times New Roman" w:cs="Times New Roman"/>
          <w:sz w:val="24"/>
          <w:szCs w:val="24"/>
        </w:rPr>
        <w:t xml:space="preserve">teavitada </w:t>
      </w:r>
      <w:r w:rsidRPr="008D0DDA">
        <w:rPr>
          <w:rFonts w:ascii="Times New Roman" w:hAnsi="Times New Roman" w:cs="Times New Roman"/>
          <w:sz w:val="24"/>
          <w:szCs w:val="24"/>
        </w:rPr>
        <w:t xml:space="preserve">käesolevas seaduses sätestatud diskrimineerimiskeelu ja käesolevas paragrahvis sätestatud kohustuste </w:t>
      </w:r>
      <w:r w:rsidR="001868E7">
        <w:rPr>
          <w:rFonts w:ascii="Times New Roman" w:hAnsi="Times New Roman" w:cs="Times New Roman"/>
          <w:sz w:val="24"/>
          <w:szCs w:val="24"/>
        </w:rPr>
        <w:t xml:space="preserve">võimalikust </w:t>
      </w:r>
      <w:r w:rsidRPr="008D0DDA">
        <w:rPr>
          <w:rFonts w:ascii="Times New Roman" w:hAnsi="Times New Roman" w:cs="Times New Roman"/>
          <w:sz w:val="24"/>
          <w:szCs w:val="24"/>
        </w:rPr>
        <w:t>rikkumisest ning tagama diskrimineerimis</w:t>
      </w:r>
      <w:r w:rsidR="001868E7">
        <w:rPr>
          <w:rFonts w:ascii="Times New Roman" w:hAnsi="Times New Roman" w:cs="Times New Roman"/>
          <w:sz w:val="24"/>
          <w:szCs w:val="24"/>
        </w:rPr>
        <w:t>keelu rikkumise kaebuste</w:t>
      </w:r>
      <w:r w:rsidRPr="008D0DDA">
        <w:rPr>
          <w:rFonts w:ascii="Times New Roman" w:hAnsi="Times New Roman" w:cs="Times New Roman"/>
          <w:sz w:val="24"/>
          <w:szCs w:val="24"/>
        </w:rPr>
        <w:t xml:space="preserve"> erapooletu ja tõhusa lahendamise;</w:t>
      </w:r>
    </w:p>
    <w:bookmarkEnd w:id="22"/>
    <w:p w14:paraId="27CD6784" w14:textId="760E19B7"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 xml:space="preserve">4) tegutsema nii, et tema tegevus toetaks nii meeste kui </w:t>
      </w:r>
      <w:r w:rsidR="00E50717">
        <w:rPr>
          <w:rFonts w:ascii="Times New Roman" w:hAnsi="Times New Roman" w:cs="Times New Roman"/>
          <w:sz w:val="24"/>
          <w:szCs w:val="24"/>
        </w:rPr>
        <w:t xml:space="preserve">ka </w:t>
      </w:r>
      <w:r w:rsidRPr="008D0DDA">
        <w:rPr>
          <w:rFonts w:ascii="Times New Roman" w:hAnsi="Times New Roman" w:cs="Times New Roman"/>
          <w:sz w:val="24"/>
          <w:szCs w:val="24"/>
        </w:rPr>
        <w:t>naiste, samuti eri vanuses isikute kandideerimist vabadele töö</w:t>
      </w:r>
      <w:r w:rsidR="00117C1B">
        <w:rPr>
          <w:rFonts w:ascii="Times New Roman" w:hAnsi="Times New Roman" w:cs="Times New Roman"/>
          <w:sz w:val="24"/>
          <w:szCs w:val="24"/>
        </w:rPr>
        <w:t>- ja ameti</w:t>
      </w:r>
      <w:r w:rsidRPr="008D0DDA">
        <w:rPr>
          <w:rFonts w:ascii="Times New Roman" w:hAnsi="Times New Roman" w:cs="Times New Roman"/>
          <w:sz w:val="24"/>
          <w:szCs w:val="24"/>
        </w:rPr>
        <w:t>kohtadele;</w:t>
      </w:r>
    </w:p>
    <w:p w14:paraId="0E08FD23" w14:textId="0CECCEB9"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 xml:space="preserve">5) võtma </w:t>
      </w:r>
      <w:r w:rsidR="00B1703B">
        <w:rPr>
          <w:rFonts w:ascii="Times New Roman" w:hAnsi="Times New Roman" w:cs="Times New Roman"/>
          <w:sz w:val="24"/>
          <w:szCs w:val="24"/>
        </w:rPr>
        <w:t>eri</w:t>
      </w:r>
      <w:r w:rsidR="00825ED7">
        <w:rPr>
          <w:rFonts w:ascii="Times New Roman" w:hAnsi="Times New Roman" w:cs="Times New Roman"/>
          <w:sz w:val="24"/>
          <w:szCs w:val="24"/>
        </w:rPr>
        <w:t xml:space="preserve"> </w:t>
      </w:r>
      <w:r w:rsidR="00117C1B">
        <w:rPr>
          <w:rFonts w:ascii="Times New Roman" w:hAnsi="Times New Roman" w:cs="Times New Roman"/>
          <w:sz w:val="24"/>
          <w:szCs w:val="24"/>
        </w:rPr>
        <w:t xml:space="preserve">töö- ja </w:t>
      </w:r>
      <w:r w:rsidRPr="008D0DDA">
        <w:rPr>
          <w:rFonts w:ascii="Times New Roman" w:hAnsi="Times New Roman" w:cs="Times New Roman"/>
          <w:sz w:val="24"/>
          <w:szCs w:val="24"/>
        </w:rPr>
        <w:t xml:space="preserve">ametikohtadele võimalikult võrdsel määral naisi ja mehi ning tagama neile </w:t>
      </w:r>
      <w:r w:rsidR="00D55555" w:rsidRPr="008D0DDA">
        <w:rPr>
          <w:rFonts w:ascii="Times New Roman" w:hAnsi="Times New Roman" w:cs="Times New Roman"/>
          <w:sz w:val="24"/>
          <w:szCs w:val="24"/>
        </w:rPr>
        <w:t xml:space="preserve">soost ja vanusest sõltumata </w:t>
      </w:r>
      <w:r w:rsidRPr="008D0DDA">
        <w:rPr>
          <w:rFonts w:ascii="Times New Roman" w:hAnsi="Times New Roman" w:cs="Times New Roman"/>
          <w:sz w:val="24"/>
          <w:szCs w:val="24"/>
        </w:rPr>
        <w:t>tööalase</w:t>
      </w:r>
      <w:r w:rsidR="00E50717">
        <w:rPr>
          <w:rFonts w:ascii="Times New Roman" w:hAnsi="Times New Roman" w:cs="Times New Roman"/>
          <w:sz w:val="24"/>
          <w:szCs w:val="24"/>
        </w:rPr>
        <w:t>ks</w:t>
      </w:r>
      <w:r w:rsidRPr="008D0DDA">
        <w:rPr>
          <w:rFonts w:ascii="Times New Roman" w:hAnsi="Times New Roman" w:cs="Times New Roman"/>
          <w:sz w:val="24"/>
          <w:szCs w:val="24"/>
        </w:rPr>
        <w:t xml:space="preserve"> arengu</w:t>
      </w:r>
      <w:r w:rsidR="00E50717">
        <w:rPr>
          <w:rFonts w:ascii="Times New Roman" w:hAnsi="Times New Roman" w:cs="Times New Roman"/>
          <w:sz w:val="24"/>
          <w:szCs w:val="24"/>
        </w:rPr>
        <w:t>ks</w:t>
      </w:r>
      <w:r w:rsidRPr="008D0DDA">
        <w:rPr>
          <w:rFonts w:ascii="Times New Roman" w:hAnsi="Times New Roman" w:cs="Times New Roman"/>
          <w:sz w:val="24"/>
          <w:szCs w:val="24"/>
        </w:rPr>
        <w:t xml:space="preserve"> võrdsed võimalused;</w:t>
      </w:r>
    </w:p>
    <w:p w14:paraId="09E3D473" w14:textId="5E545182"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6) kujundama töötingimused sobivaks eri soost</w:t>
      </w:r>
      <w:r w:rsidR="00732AE8">
        <w:rPr>
          <w:rFonts w:ascii="Times New Roman" w:hAnsi="Times New Roman" w:cs="Times New Roman"/>
          <w:sz w:val="24"/>
          <w:szCs w:val="24"/>
        </w:rPr>
        <w:t xml:space="preserve"> ja</w:t>
      </w:r>
      <w:r w:rsidRPr="008D0DDA">
        <w:rPr>
          <w:rFonts w:ascii="Times New Roman" w:hAnsi="Times New Roman" w:cs="Times New Roman"/>
          <w:sz w:val="24"/>
          <w:szCs w:val="24"/>
        </w:rPr>
        <w:t xml:space="preserve"> vanuses töötajatele</w:t>
      </w:r>
      <w:r w:rsidR="00732AE8">
        <w:rPr>
          <w:rFonts w:ascii="Times New Roman" w:hAnsi="Times New Roman" w:cs="Times New Roman"/>
          <w:sz w:val="24"/>
          <w:szCs w:val="24"/>
        </w:rPr>
        <w:t xml:space="preserve"> ning</w:t>
      </w:r>
      <w:r w:rsidRPr="008D0DDA">
        <w:rPr>
          <w:rFonts w:ascii="Times New Roman" w:hAnsi="Times New Roman" w:cs="Times New Roman"/>
          <w:sz w:val="24"/>
          <w:szCs w:val="24"/>
        </w:rPr>
        <w:t xml:space="preserve"> looma töötajatele tingimused töö ja pereelu ühitamiseks</w:t>
      </w:r>
      <w:r w:rsidR="009C2F15" w:rsidRPr="008D0DDA">
        <w:rPr>
          <w:rFonts w:ascii="Times New Roman" w:hAnsi="Times New Roman" w:cs="Times New Roman"/>
          <w:sz w:val="24"/>
          <w:szCs w:val="24"/>
        </w:rPr>
        <w:t>;</w:t>
      </w:r>
    </w:p>
    <w:p w14:paraId="045A041E" w14:textId="51ACC3E4"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7) rakendama kooskõlas käesoleva seaduse § 12 lõigetega 1 ja 2 konkreetsel juhul vajalikke meetmeid, et võimaldada puudega inimesel tööle kandideerida, töökohale pääseda, töös osaleda ja edut</w:t>
      </w:r>
      <w:r w:rsidR="00E50717">
        <w:rPr>
          <w:rFonts w:ascii="Times New Roman" w:hAnsi="Times New Roman" w:cs="Times New Roman"/>
          <w:sz w:val="24"/>
          <w:szCs w:val="24"/>
        </w:rPr>
        <w:t>a</w:t>
      </w:r>
      <w:r w:rsidR="00654E74">
        <w:rPr>
          <w:rFonts w:ascii="Times New Roman" w:hAnsi="Times New Roman" w:cs="Times New Roman"/>
          <w:sz w:val="24"/>
          <w:szCs w:val="24"/>
        </w:rPr>
        <w:t>mist</w:t>
      </w:r>
      <w:r w:rsidRPr="008D0DDA">
        <w:rPr>
          <w:rFonts w:ascii="Times New Roman" w:hAnsi="Times New Roman" w:cs="Times New Roman"/>
          <w:sz w:val="24"/>
          <w:szCs w:val="24"/>
        </w:rPr>
        <w:t xml:space="preserve"> või koolitust saada;</w:t>
      </w:r>
    </w:p>
    <w:p w14:paraId="421C0436" w14:textId="20DBF181" w:rsidR="0054140B" w:rsidRPr="008D0DDA" w:rsidRDefault="0054140B"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 xml:space="preserve">8) </w:t>
      </w:r>
      <w:r w:rsidR="002A11EB" w:rsidRPr="008D0DDA">
        <w:rPr>
          <w:rFonts w:ascii="Times New Roman" w:hAnsi="Times New Roman" w:cs="Times New Roman"/>
          <w:sz w:val="24"/>
          <w:szCs w:val="24"/>
        </w:rPr>
        <w:t xml:space="preserve">tagama andmete olemasolu, mis võimaldavad tööandjal ja vajaduse korral asjaomastel institutsioonidel saada </w:t>
      </w:r>
      <w:r w:rsidR="003D0F9F">
        <w:rPr>
          <w:rFonts w:ascii="Times New Roman" w:hAnsi="Times New Roman" w:cs="Times New Roman"/>
          <w:sz w:val="24"/>
          <w:szCs w:val="24"/>
        </w:rPr>
        <w:t xml:space="preserve">vähemalt kahe viimase kalendriaasta kohta </w:t>
      </w:r>
      <w:r w:rsidR="002A11EB" w:rsidRPr="008D0DDA">
        <w:rPr>
          <w:rFonts w:ascii="Times New Roman" w:hAnsi="Times New Roman" w:cs="Times New Roman"/>
          <w:sz w:val="24"/>
          <w:szCs w:val="24"/>
        </w:rPr>
        <w:t xml:space="preserve">soo ja vanuse lõikes statistiline ülevaade organisatsioonis </w:t>
      </w:r>
      <w:r w:rsidR="002A11EB" w:rsidRPr="00762A61">
        <w:rPr>
          <w:rFonts w:ascii="Times New Roman" w:hAnsi="Times New Roman" w:cs="Times New Roman"/>
          <w:sz w:val="24"/>
          <w:szCs w:val="24"/>
        </w:rPr>
        <w:t>töötavate naiste ja meeste võrdsuse ning eri vanuserühmades töötajate võrdsete võimaluste olukorrast</w:t>
      </w:r>
      <w:r w:rsidR="00D406F7" w:rsidRPr="00762A61">
        <w:rPr>
          <w:rFonts w:ascii="Times New Roman" w:hAnsi="Times New Roman" w:cs="Times New Roman"/>
          <w:sz w:val="24"/>
          <w:szCs w:val="24"/>
        </w:rPr>
        <w:t>,</w:t>
      </w:r>
      <w:r w:rsidR="002A11EB" w:rsidRPr="00762A61">
        <w:rPr>
          <w:rFonts w:ascii="Times New Roman" w:hAnsi="Times New Roman" w:cs="Times New Roman"/>
          <w:sz w:val="24"/>
          <w:szCs w:val="24"/>
        </w:rPr>
        <w:t xml:space="preserve"> eelkõige seoses värbamise, tööalase edenemise, juhtimis- ja otsustustasandil esindatuse, töö tasustamise, töö ja pereelu ühitamise võimalustega ning kaitsega ahistamise ja seksuaalse ahistamise eest;</w:t>
      </w:r>
      <w:r w:rsidRPr="008D0DDA">
        <w:rPr>
          <w:rFonts w:ascii="Times New Roman" w:hAnsi="Times New Roman" w:cs="Times New Roman"/>
          <w:sz w:val="24"/>
          <w:szCs w:val="24"/>
        </w:rPr>
        <w:t xml:space="preserve">  </w:t>
      </w:r>
    </w:p>
    <w:p w14:paraId="47DA574B" w14:textId="0AEC3247" w:rsidR="0054140B" w:rsidRPr="008D0DDA" w:rsidRDefault="0054140B"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 xml:space="preserve">9) </w:t>
      </w:r>
      <w:r w:rsidR="002A11EB" w:rsidRPr="008D0DDA">
        <w:rPr>
          <w:rFonts w:ascii="Times New Roman" w:hAnsi="Times New Roman" w:cs="Times New Roman"/>
          <w:sz w:val="24"/>
          <w:szCs w:val="24"/>
        </w:rPr>
        <w:t xml:space="preserve">andma regulaarselt, kuid mitte harvem kui kord kahe aasta jooksul, eelkõige käesoleva lõike punktis 8 nimetatud andmete põhjal töötajatele ja nende esindajatele ülevaate töötajate </w:t>
      </w:r>
      <w:r w:rsidR="00844190" w:rsidRPr="008D0DDA">
        <w:rPr>
          <w:rFonts w:ascii="Times New Roman" w:hAnsi="Times New Roman" w:cs="Times New Roman"/>
          <w:sz w:val="24"/>
          <w:szCs w:val="24"/>
        </w:rPr>
        <w:t xml:space="preserve">soolise võrdsuse ja võrdsete võimaluste olukorrast </w:t>
      </w:r>
      <w:r w:rsidR="002A11EB" w:rsidRPr="008D0DDA">
        <w:rPr>
          <w:rFonts w:ascii="Times New Roman" w:hAnsi="Times New Roman" w:cs="Times New Roman"/>
          <w:sz w:val="24"/>
          <w:szCs w:val="24"/>
        </w:rPr>
        <w:t>organisatsioonis ning käesoleva paragrahvi alusel mitmekesisuse, soolise võrdsuse ja võrdsete võimaluste edendamiseks kasutusele võetud meetmetest.</w:t>
      </w:r>
    </w:p>
    <w:p w14:paraId="229F417F" w14:textId="42F44028" w:rsidR="00304F44" w:rsidRPr="008D0DDA" w:rsidRDefault="00304F44" w:rsidP="00C306C2">
      <w:pPr>
        <w:spacing w:after="0" w:line="240" w:lineRule="auto"/>
        <w:contextualSpacing/>
        <w:jc w:val="both"/>
        <w:rPr>
          <w:rFonts w:ascii="Times New Roman" w:hAnsi="Times New Roman" w:cs="Times New Roman"/>
          <w:sz w:val="24"/>
          <w:szCs w:val="24"/>
        </w:rPr>
      </w:pPr>
    </w:p>
    <w:p w14:paraId="52A057CA" w14:textId="66BE9EB3" w:rsidR="00304F44" w:rsidRPr="008D0DDA" w:rsidRDefault="00304F44" w:rsidP="00C306C2">
      <w:pPr>
        <w:spacing w:after="0" w:line="240" w:lineRule="auto"/>
        <w:contextualSpacing/>
        <w:jc w:val="both"/>
        <w:rPr>
          <w:rFonts w:ascii="Times New Roman" w:hAnsi="Times New Roman" w:cs="Times New Roman"/>
          <w:sz w:val="24"/>
          <w:szCs w:val="24"/>
        </w:rPr>
      </w:pPr>
      <w:r w:rsidRPr="008D0DDA">
        <w:rPr>
          <w:rFonts w:ascii="Times New Roman" w:hAnsi="Times New Roman" w:cs="Times New Roman"/>
          <w:sz w:val="24"/>
          <w:szCs w:val="24"/>
        </w:rPr>
        <w:t xml:space="preserve">(3) Töötajal on õigus taotleda tööandjalt </w:t>
      </w:r>
      <w:r w:rsidR="00941B8E" w:rsidRPr="008D0DDA">
        <w:rPr>
          <w:rFonts w:ascii="Times New Roman" w:hAnsi="Times New Roman" w:cs="Times New Roman"/>
          <w:sz w:val="24"/>
          <w:szCs w:val="24"/>
        </w:rPr>
        <w:t xml:space="preserve">paindlikke töötingimusi ning muid </w:t>
      </w:r>
      <w:r w:rsidRPr="008D0DDA">
        <w:rPr>
          <w:rFonts w:ascii="Times New Roman" w:hAnsi="Times New Roman" w:cs="Times New Roman"/>
          <w:sz w:val="24"/>
          <w:szCs w:val="24"/>
        </w:rPr>
        <w:t>töö ja pereelu ühitamise võimalusi</w:t>
      </w:r>
      <w:r w:rsidR="00941B8E" w:rsidRPr="008D0DDA">
        <w:rPr>
          <w:rFonts w:ascii="Times New Roman" w:hAnsi="Times New Roman" w:cs="Times New Roman"/>
          <w:sz w:val="24"/>
          <w:szCs w:val="24"/>
        </w:rPr>
        <w:t>. Tööandja on kohustatud taotlusele</w:t>
      </w:r>
      <w:r w:rsidRPr="008D0DDA">
        <w:rPr>
          <w:rFonts w:ascii="Times New Roman" w:hAnsi="Times New Roman" w:cs="Times New Roman"/>
          <w:sz w:val="24"/>
          <w:szCs w:val="24"/>
        </w:rPr>
        <w:t xml:space="preserve"> mõistliku aja jooksul reageerima, arvestades ka käesoleva seaduse § 1</w:t>
      </w:r>
      <w:r w:rsidR="00E7005D" w:rsidRPr="008D0DDA">
        <w:rPr>
          <w:rFonts w:ascii="Times New Roman" w:hAnsi="Times New Roman" w:cs="Times New Roman"/>
          <w:sz w:val="24"/>
          <w:szCs w:val="24"/>
        </w:rPr>
        <w:t>9</w:t>
      </w:r>
      <w:r w:rsidRPr="008D0DDA">
        <w:rPr>
          <w:rFonts w:ascii="Times New Roman" w:hAnsi="Times New Roman" w:cs="Times New Roman"/>
          <w:sz w:val="24"/>
          <w:szCs w:val="24"/>
        </w:rPr>
        <w:t xml:space="preserve"> lõikes 4 sätestatud tähtaega.</w:t>
      </w:r>
    </w:p>
    <w:p w14:paraId="6C54B221" w14:textId="77777777" w:rsidR="00304F44" w:rsidRPr="008D0DDA" w:rsidRDefault="00304F44" w:rsidP="00C306C2">
      <w:pPr>
        <w:spacing w:after="0" w:line="240" w:lineRule="auto"/>
        <w:contextualSpacing/>
        <w:jc w:val="both"/>
        <w:rPr>
          <w:rFonts w:ascii="Times New Roman" w:hAnsi="Times New Roman" w:cs="Times New Roman"/>
          <w:sz w:val="24"/>
          <w:szCs w:val="24"/>
        </w:rPr>
      </w:pPr>
    </w:p>
    <w:p w14:paraId="6A20508E" w14:textId="751FCFD8" w:rsidR="00304F44" w:rsidRDefault="0054140B" w:rsidP="00C306C2">
      <w:pPr>
        <w:pStyle w:val="Kehatekst"/>
        <w:contextualSpacing/>
        <w:jc w:val="both"/>
        <w:rPr>
          <w:rFonts w:eastAsiaTheme="minorHAnsi"/>
          <w:kern w:val="2"/>
          <w14:ligatures w14:val="standardContextual"/>
        </w:rPr>
      </w:pPr>
      <w:bookmarkStart w:id="24" w:name="_Hlk157510150"/>
      <w:r w:rsidRPr="008D0DDA">
        <w:rPr>
          <w:rFonts w:eastAsiaTheme="minorHAnsi"/>
          <w:kern w:val="2"/>
          <w14:ligatures w14:val="standardContextual"/>
        </w:rPr>
        <w:t>(4) Valitsusasutus pea</w:t>
      </w:r>
      <w:r w:rsidR="00005624" w:rsidRPr="008D0DDA">
        <w:rPr>
          <w:rFonts w:eastAsiaTheme="minorHAnsi"/>
          <w:kern w:val="2"/>
          <w14:ligatures w14:val="standardContextual"/>
        </w:rPr>
        <w:t>b</w:t>
      </w:r>
      <w:r w:rsidRPr="008D0DDA">
        <w:rPr>
          <w:rFonts w:eastAsiaTheme="minorHAnsi"/>
          <w:kern w:val="2"/>
          <w14:ligatures w14:val="standardContextual"/>
        </w:rPr>
        <w:t xml:space="preserve"> organisatsioonis naiste ja meeste võrdse kohtlemise tagamiseks ning soolise võrdsuse edendamiseks koostama ja ellu viima soolise võrdsuse tegevuskava (edaspidi </w:t>
      </w:r>
      <w:r w:rsidRPr="008D0DDA">
        <w:rPr>
          <w:rFonts w:eastAsiaTheme="minorHAnsi"/>
          <w:i/>
          <w:iCs/>
          <w:kern w:val="2"/>
          <w14:ligatures w14:val="standardContextual"/>
        </w:rPr>
        <w:t>tegevuskava</w:t>
      </w:r>
      <w:r w:rsidRPr="008D0DDA">
        <w:rPr>
          <w:rFonts w:eastAsiaTheme="minorHAnsi"/>
          <w:kern w:val="2"/>
          <w14:ligatures w14:val="standardContextual"/>
        </w:rPr>
        <w:t xml:space="preserve">). Tegevuskavaga seatakse </w:t>
      </w:r>
      <w:r w:rsidR="00D20951" w:rsidRPr="008D0DDA">
        <w:rPr>
          <w:rFonts w:eastAsiaTheme="minorHAnsi"/>
          <w:kern w:val="2"/>
          <w14:ligatures w14:val="standardContextual"/>
        </w:rPr>
        <w:t>käesoleva paragrahvi lõike 2 punktides 1</w:t>
      </w:r>
      <w:bookmarkStart w:id="25" w:name="_Hlk163804495"/>
      <w:r w:rsidR="00894802" w:rsidRPr="008D0DDA">
        <w:rPr>
          <w:rFonts w:eastAsiaTheme="minorHAnsi"/>
          <w:kern w:val="2"/>
          <w14:ligatures w14:val="standardContextual"/>
        </w:rPr>
        <w:t>–</w:t>
      </w:r>
      <w:bookmarkEnd w:id="25"/>
      <w:r w:rsidR="00D20951" w:rsidRPr="008D0DDA">
        <w:rPr>
          <w:rFonts w:eastAsiaTheme="minorHAnsi"/>
          <w:kern w:val="2"/>
          <w14:ligatures w14:val="standardContextual"/>
        </w:rPr>
        <w:t xml:space="preserve">6 nimetatud kohustusi arvestades </w:t>
      </w:r>
      <w:r w:rsidR="00CA33C9" w:rsidRPr="008D0DDA">
        <w:rPr>
          <w:rFonts w:eastAsiaTheme="minorHAnsi"/>
          <w:kern w:val="2"/>
          <w14:ligatures w14:val="standardContextual"/>
        </w:rPr>
        <w:t xml:space="preserve">ja </w:t>
      </w:r>
      <w:r w:rsidRPr="008D0DDA">
        <w:rPr>
          <w:rFonts w:eastAsiaTheme="minorHAnsi"/>
          <w:kern w:val="2"/>
          <w14:ligatures w14:val="standardContextual"/>
        </w:rPr>
        <w:t>käesoleva paragrahvi lõike 2 punkti</w:t>
      </w:r>
      <w:r w:rsidR="002A11EB" w:rsidRPr="008D0DDA">
        <w:rPr>
          <w:rFonts w:eastAsiaTheme="minorHAnsi"/>
          <w:kern w:val="2"/>
          <w14:ligatures w14:val="standardContextual"/>
        </w:rPr>
        <w:t>s</w:t>
      </w:r>
      <w:r w:rsidRPr="008D0DDA">
        <w:rPr>
          <w:rFonts w:eastAsiaTheme="minorHAnsi"/>
          <w:kern w:val="2"/>
          <w14:ligatures w14:val="standardContextual"/>
        </w:rPr>
        <w:t xml:space="preserve"> 8 </w:t>
      </w:r>
      <w:r w:rsidR="002A11EB" w:rsidRPr="008D0DDA">
        <w:rPr>
          <w:rFonts w:eastAsiaTheme="minorHAnsi"/>
          <w:kern w:val="2"/>
          <w14:ligatures w14:val="standardContextual"/>
        </w:rPr>
        <w:t>nimetatud</w:t>
      </w:r>
      <w:r w:rsidRPr="008D0DDA">
        <w:rPr>
          <w:rFonts w:eastAsiaTheme="minorHAnsi"/>
          <w:kern w:val="2"/>
          <w14:ligatures w14:val="standardContextual"/>
        </w:rPr>
        <w:t xml:space="preserve"> andmete analüüsi </w:t>
      </w:r>
      <w:r w:rsidR="00F61D0F" w:rsidRPr="008D0DDA">
        <w:rPr>
          <w:rFonts w:eastAsiaTheme="minorHAnsi"/>
          <w:kern w:val="2"/>
          <w14:ligatures w14:val="standardContextual"/>
        </w:rPr>
        <w:t>põh</w:t>
      </w:r>
      <w:r w:rsidR="00163E46">
        <w:rPr>
          <w:rFonts w:eastAsiaTheme="minorHAnsi"/>
          <w:kern w:val="2"/>
          <w14:ligatures w14:val="standardContextual"/>
        </w:rPr>
        <w:t>jal</w:t>
      </w:r>
      <w:r w:rsidR="00F61D0F" w:rsidRPr="008D0DDA">
        <w:rPr>
          <w:rFonts w:eastAsiaTheme="minorHAnsi"/>
          <w:kern w:val="2"/>
          <w14:ligatures w14:val="standardContextual"/>
        </w:rPr>
        <w:t xml:space="preserve"> </w:t>
      </w:r>
      <w:r w:rsidRPr="008D0DDA">
        <w:rPr>
          <w:rFonts w:eastAsiaTheme="minorHAnsi"/>
          <w:kern w:val="2"/>
          <w14:ligatures w14:val="standardContextual"/>
        </w:rPr>
        <w:t>organisatsioonis soolise võrdsuse edendamise eesmärgid, kavandatakse tegevused nende saavutamiseks ja määratakse mõõdikud eesmärkide saavutamise regulaarseks jälgimiseks.</w:t>
      </w:r>
      <w:r w:rsidR="008D53A4" w:rsidRPr="008D0DDA">
        <w:rPr>
          <w:rFonts w:eastAsiaTheme="minorHAnsi"/>
          <w:kern w:val="2"/>
          <w14:ligatures w14:val="standardContextual"/>
        </w:rPr>
        <w:t xml:space="preserve"> </w:t>
      </w:r>
      <w:r w:rsidRPr="008D0DDA">
        <w:rPr>
          <w:rFonts w:eastAsiaTheme="minorHAnsi"/>
          <w:kern w:val="2"/>
          <w14:ligatures w14:val="standardContextual"/>
        </w:rPr>
        <w:t>Tegevuskava või</w:t>
      </w:r>
      <w:r w:rsidR="00C87349" w:rsidRPr="008D0DDA">
        <w:rPr>
          <w:rFonts w:eastAsiaTheme="minorHAnsi"/>
          <w:kern w:val="2"/>
          <w14:ligatures w14:val="standardContextual"/>
        </w:rPr>
        <w:t>b</w:t>
      </w:r>
      <w:r w:rsidRPr="008D0DDA">
        <w:rPr>
          <w:rFonts w:eastAsiaTheme="minorHAnsi"/>
          <w:kern w:val="2"/>
          <w14:ligatures w14:val="standardContextual"/>
        </w:rPr>
        <w:t xml:space="preserve"> olla osa valitsusasutuse muust strateegiadokumendist ning avaldatakse asutuse avalikul veebilehel.</w:t>
      </w:r>
    </w:p>
    <w:p w14:paraId="483E8C1F" w14:textId="77777777" w:rsidR="00D435CD" w:rsidRDefault="00D435CD" w:rsidP="00C306C2">
      <w:pPr>
        <w:pStyle w:val="Kehatekst"/>
        <w:contextualSpacing/>
        <w:jc w:val="both"/>
        <w:rPr>
          <w:rFonts w:eastAsiaTheme="minorHAnsi"/>
          <w:kern w:val="2"/>
          <w14:ligatures w14:val="standardContextual"/>
        </w:rPr>
      </w:pPr>
    </w:p>
    <w:p w14:paraId="6F97AFF1" w14:textId="127E13AA" w:rsidR="00D435CD" w:rsidRPr="008D0DDA" w:rsidRDefault="00D435CD" w:rsidP="00C306C2">
      <w:pPr>
        <w:pStyle w:val="Kehatekst"/>
        <w:contextualSpacing/>
        <w:jc w:val="both"/>
        <w:rPr>
          <w:rFonts w:eastAsiaTheme="minorHAnsi"/>
          <w:kern w:val="2"/>
          <w14:ligatures w14:val="standardContextual"/>
        </w:rPr>
      </w:pPr>
      <w:r>
        <w:rPr>
          <w:rFonts w:eastAsiaTheme="minorHAnsi"/>
          <w:kern w:val="2"/>
          <w14:ligatures w14:val="standardContextual"/>
        </w:rPr>
        <w:t xml:space="preserve">(5) </w:t>
      </w:r>
      <w:bookmarkStart w:id="26" w:name="_Hlk163806241"/>
      <w:r>
        <w:rPr>
          <w:rFonts w:eastAsiaTheme="minorHAnsi"/>
          <w:kern w:val="2"/>
          <w14:ligatures w14:val="standardContextual"/>
        </w:rPr>
        <w:t>Käesoleva</w:t>
      </w:r>
      <w:r w:rsidR="004B7724">
        <w:rPr>
          <w:rFonts w:eastAsiaTheme="minorHAnsi"/>
          <w:kern w:val="2"/>
          <w14:ligatures w14:val="standardContextual"/>
        </w:rPr>
        <w:t>s</w:t>
      </w:r>
      <w:r>
        <w:rPr>
          <w:rFonts w:eastAsiaTheme="minorHAnsi"/>
          <w:kern w:val="2"/>
          <w14:ligatures w14:val="standardContextual"/>
        </w:rPr>
        <w:t xml:space="preserve"> paragrahvi</w:t>
      </w:r>
      <w:r w:rsidR="004B7724">
        <w:rPr>
          <w:rFonts w:eastAsiaTheme="minorHAnsi"/>
          <w:kern w:val="2"/>
          <w14:ligatures w14:val="standardContextual"/>
        </w:rPr>
        <w:t>s</w:t>
      </w:r>
      <w:r>
        <w:rPr>
          <w:rFonts w:eastAsiaTheme="minorHAnsi"/>
          <w:kern w:val="2"/>
          <w14:ligatures w14:val="standardContextual"/>
        </w:rPr>
        <w:t xml:space="preserve"> </w:t>
      </w:r>
      <w:r w:rsidR="00EF0A70">
        <w:rPr>
          <w:rFonts w:eastAsiaTheme="minorHAnsi"/>
          <w:kern w:val="2"/>
          <w14:ligatures w14:val="standardContextual"/>
        </w:rPr>
        <w:t xml:space="preserve">sätestatut on tööandja teenuse osutamise lepingu </w:t>
      </w:r>
      <w:r w:rsidR="005762F0">
        <w:rPr>
          <w:rFonts w:eastAsiaTheme="minorHAnsi"/>
          <w:kern w:val="2"/>
          <w14:ligatures w14:val="standardContextual"/>
        </w:rPr>
        <w:t xml:space="preserve">alusel töötava isiku </w:t>
      </w:r>
      <w:r w:rsidR="00EF0A70">
        <w:rPr>
          <w:rFonts w:eastAsiaTheme="minorHAnsi"/>
          <w:kern w:val="2"/>
          <w14:ligatures w14:val="standardContextual"/>
        </w:rPr>
        <w:t>puhul kohustatud täitma ulatuses</w:t>
      </w:r>
      <w:r w:rsidR="004B7724">
        <w:rPr>
          <w:rFonts w:eastAsiaTheme="minorHAnsi"/>
          <w:kern w:val="2"/>
          <w14:ligatures w14:val="standardContextual"/>
        </w:rPr>
        <w:t xml:space="preserve">, mis ei ole vastuolus lepingu </w:t>
      </w:r>
      <w:r w:rsidR="00EF0A70">
        <w:rPr>
          <w:rFonts w:eastAsiaTheme="minorHAnsi"/>
          <w:kern w:val="2"/>
          <w14:ligatures w14:val="standardContextual"/>
        </w:rPr>
        <w:t>olemuse või eesmärgiga.</w:t>
      </w:r>
      <w:r>
        <w:rPr>
          <w:rFonts w:eastAsiaTheme="minorHAnsi"/>
          <w:kern w:val="2"/>
          <w14:ligatures w14:val="standardContextual"/>
        </w:rPr>
        <w:t xml:space="preserve"> </w:t>
      </w:r>
      <w:bookmarkEnd w:id="26"/>
    </w:p>
    <w:bookmarkEnd w:id="24"/>
    <w:p w14:paraId="3E5C6DEC" w14:textId="77777777" w:rsidR="0054140B" w:rsidRPr="008D0DDA" w:rsidRDefault="0054140B" w:rsidP="00C306C2">
      <w:pPr>
        <w:pStyle w:val="Kehatekst"/>
        <w:contextualSpacing/>
        <w:rPr>
          <w:b/>
          <w:spacing w:val="-1"/>
        </w:rPr>
      </w:pPr>
    </w:p>
    <w:p w14:paraId="74BF3E4F" w14:textId="3CD529E9" w:rsidR="00304F44" w:rsidRPr="008D0DDA" w:rsidRDefault="00304F44"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12. Meetmed võrdsete võimaluste tagamiseks puudega inimestele</w:t>
      </w:r>
    </w:p>
    <w:p w14:paraId="67C65E06" w14:textId="77777777" w:rsidR="00304F44" w:rsidRPr="008D0DDA" w:rsidRDefault="00304F44"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08565406" w14:textId="3C6C3822" w:rsidR="009E38AF" w:rsidRDefault="00304F44"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Riigi- ja kohalik</w:t>
      </w:r>
      <w:r w:rsidR="00005624" w:rsidRPr="008D0DDA">
        <w:rPr>
          <w:rFonts w:ascii="Times New Roman" w:eastAsia="Times New Roman" w:hAnsi="Times New Roman" w:cs="Times New Roman"/>
          <w:kern w:val="0"/>
          <w:sz w:val="24"/>
          <w:szCs w:val="24"/>
          <w:bdr w:val="none" w:sz="0" w:space="0" w:color="auto" w:frame="1"/>
          <w:lang w:eastAsia="et-EE"/>
          <w14:ligatures w14:val="none"/>
        </w:rPr>
        <w:t>u</w:t>
      </w:r>
      <w:r w:rsidRPr="008D0DDA">
        <w:rPr>
          <w:rFonts w:ascii="Times New Roman" w:eastAsia="Times New Roman" w:hAnsi="Times New Roman" w:cs="Times New Roman"/>
          <w:kern w:val="0"/>
          <w:sz w:val="24"/>
          <w:szCs w:val="24"/>
          <w:bdr w:val="none" w:sz="0" w:space="0" w:color="auto" w:frame="1"/>
          <w:lang w:eastAsia="et-EE"/>
          <w14:ligatures w14:val="none"/>
        </w:rPr>
        <w:t xml:space="preserve"> omavalitsus</w:t>
      </w:r>
      <w:r w:rsidR="00C77E76">
        <w:rPr>
          <w:rFonts w:ascii="Times New Roman" w:eastAsia="Times New Roman" w:hAnsi="Times New Roman" w:cs="Times New Roman"/>
          <w:kern w:val="0"/>
          <w:sz w:val="24"/>
          <w:szCs w:val="24"/>
          <w:bdr w:val="none" w:sz="0" w:space="0" w:color="auto" w:frame="1"/>
          <w:lang w:eastAsia="et-EE"/>
          <w14:ligatures w14:val="none"/>
        </w:rPr>
        <w:t xml:space="preserve">e </w:t>
      </w:r>
      <w:r w:rsidR="00805723">
        <w:rPr>
          <w:rFonts w:ascii="Times New Roman" w:eastAsia="Times New Roman" w:hAnsi="Times New Roman" w:cs="Times New Roman"/>
          <w:kern w:val="0"/>
          <w:sz w:val="24"/>
          <w:szCs w:val="24"/>
          <w:bdr w:val="none" w:sz="0" w:space="0" w:color="auto" w:frame="1"/>
          <w:lang w:eastAsia="et-EE"/>
          <w14:ligatures w14:val="none"/>
        </w:rPr>
        <w:t>üksus</w:t>
      </w:r>
      <w:r w:rsidR="00163E46">
        <w:rPr>
          <w:rFonts w:ascii="Times New Roman" w:eastAsia="Times New Roman" w:hAnsi="Times New Roman" w:cs="Times New Roman"/>
          <w:kern w:val="0"/>
          <w:sz w:val="24"/>
          <w:szCs w:val="24"/>
          <w:bdr w:val="none" w:sz="0" w:space="0" w:color="auto" w:frame="1"/>
          <w:lang w:eastAsia="et-EE"/>
          <w14:ligatures w14:val="none"/>
        </w:rPr>
        <w:t xml:space="preserve">e </w:t>
      </w:r>
      <w:r w:rsidRPr="008D0DDA">
        <w:rPr>
          <w:rFonts w:ascii="Times New Roman" w:eastAsia="Times New Roman" w:hAnsi="Times New Roman" w:cs="Times New Roman"/>
          <w:kern w:val="0"/>
          <w:sz w:val="24"/>
          <w:szCs w:val="24"/>
          <w:bdr w:val="none" w:sz="0" w:space="0" w:color="auto" w:frame="1"/>
          <w:lang w:eastAsia="et-EE"/>
          <w14:ligatures w14:val="none"/>
        </w:rPr>
        <w:t xml:space="preserve">asutus, haridus- ja teadusasutus ning koolituse korraldamisega tegelev </w:t>
      </w:r>
      <w:r w:rsidR="00CC4A4F">
        <w:rPr>
          <w:rFonts w:ascii="Times New Roman" w:eastAsia="Times New Roman" w:hAnsi="Times New Roman" w:cs="Times New Roman"/>
          <w:kern w:val="0"/>
          <w:sz w:val="24"/>
          <w:szCs w:val="24"/>
          <w:bdr w:val="none" w:sz="0" w:space="0" w:color="auto" w:frame="1"/>
          <w:lang w:eastAsia="et-EE"/>
          <w14:ligatures w14:val="none"/>
        </w:rPr>
        <w:t xml:space="preserve">juriidiline </w:t>
      </w:r>
      <w:r w:rsidRPr="008D0DDA">
        <w:rPr>
          <w:rFonts w:ascii="Times New Roman" w:eastAsia="Times New Roman" w:hAnsi="Times New Roman" w:cs="Times New Roman"/>
          <w:kern w:val="0"/>
          <w:sz w:val="24"/>
          <w:szCs w:val="24"/>
          <w:bdr w:val="none" w:sz="0" w:space="0" w:color="auto" w:frame="1"/>
          <w:lang w:eastAsia="et-EE"/>
          <w14:ligatures w14:val="none"/>
        </w:rPr>
        <w:t xml:space="preserve">isik, </w:t>
      </w:r>
      <w:r w:rsidRPr="003B2D70">
        <w:rPr>
          <w:rFonts w:ascii="Times New Roman" w:eastAsia="Times New Roman" w:hAnsi="Times New Roman" w:cs="Times New Roman"/>
          <w:kern w:val="0"/>
          <w:sz w:val="24"/>
          <w:szCs w:val="24"/>
          <w:bdr w:val="none" w:sz="0" w:space="0" w:color="auto" w:frame="1"/>
          <w:lang w:eastAsia="et-EE"/>
          <w14:ligatures w14:val="none"/>
        </w:rPr>
        <w:t xml:space="preserve">samuti </w:t>
      </w:r>
      <w:bookmarkStart w:id="27" w:name="_Hlk149745674"/>
      <w:r w:rsidRPr="003B2D70">
        <w:rPr>
          <w:rFonts w:ascii="Times New Roman" w:eastAsia="Times New Roman" w:hAnsi="Times New Roman" w:cs="Times New Roman"/>
          <w:kern w:val="0"/>
          <w:sz w:val="24"/>
          <w:szCs w:val="24"/>
          <w:bdr w:val="none" w:sz="0" w:space="0" w:color="auto" w:frame="1"/>
          <w:lang w:eastAsia="et-EE"/>
          <w14:ligatures w14:val="none"/>
        </w:rPr>
        <w:t>kau</w:t>
      </w:r>
      <w:r w:rsidR="008A658D" w:rsidRPr="003B2D70">
        <w:rPr>
          <w:rFonts w:ascii="Times New Roman" w:eastAsia="Times New Roman" w:hAnsi="Times New Roman" w:cs="Times New Roman"/>
          <w:kern w:val="0"/>
          <w:sz w:val="24"/>
          <w:szCs w:val="24"/>
          <w:bdr w:val="none" w:sz="0" w:space="0" w:color="auto" w:frame="1"/>
          <w:lang w:eastAsia="et-EE"/>
          <w14:ligatures w14:val="none"/>
        </w:rPr>
        <w:t>ba</w:t>
      </w:r>
      <w:r w:rsidRPr="003B2D70">
        <w:rPr>
          <w:rFonts w:ascii="Times New Roman" w:eastAsia="Times New Roman" w:hAnsi="Times New Roman" w:cs="Times New Roman"/>
          <w:kern w:val="0"/>
          <w:sz w:val="24"/>
          <w:szCs w:val="24"/>
          <w:bdr w:val="none" w:sz="0" w:space="0" w:color="auto" w:frame="1"/>
          <w:lang w:eastAsia="et-EE"/>
          <w14:ligatures w14:val="none"/>
        </w:rPr>
        <w:t xml:space="preserve"> või teenus</w:t>
      </w:r>
      <w:r w:rsidR="008A658D" w:rsidRPr="003B2D70">
        <w:rPr>
          <w:rFonts w:ascii="Times New Roman" w:eastAsia="Times New Roman" w:hAnsi="Times New Roman" w:cs="Times New Roman"/>
          <w:kern w:val="0"/>
          <w:sz w:val="24"/>
          <w:szCs w:val="24"/>
          <w:bdr w:val="none" w:sz="0" w:space="0" w:color="auto" w:frame="1"/>
          <w:lang w:eastAsia="et-EE"/>
          <w14:ligatures w14:val="none"/>
        </w:rPr>
        <w:t>e</w:t>
      </w:r>
      <w:r w:rsidRPr="003B2D70">
        <w:rPr>
          <w:rFonts w:ascii="Times New Roman" w:eastAsia="Times New Roman" w:hAnsi="Times New Roman" w:cs="Times New Roman"/>
          <w:kern w:val="0"/>
          <w:sz w:val="24"/>
          <w:szCs w:val="24"/>
          <w:bdr w:val="none" w:sz="0" w:space="0" w:color="auto" w:frame="1"/>
          <w:lang w:eastAsia="et-EE"/>
          <w14:ligatures w14:val="none"/>
        </w:rPr>
        <w:t xml:space="preserve"> pakkuja </w:t>
      </w:r>
      <w:bookmarkEnd w:id="27"/>
      <w:r w:rsidRPr="003B2D70">
        <w:rPr>
          <w:rFonts w:ascii="Times New Roman" w:eastAsia="Times New Roman" w:hAnsi="Times New Roman" w:cs="Times New Roman"/>
          <w:kern w:val="0"/>
          <w:sz w:val="24"/>
          <w:szCs w:val="24"/>
          <w:bdr w:val="none" w:sz="0" w:space="0" w:color="auto" w:frame="1"/>
          <w:lang w:eastAsia="et-EE"/>
          <w14:ligatures w14:val="none"/>
        </w:rPr>
        <w:t xml:space="preserve">ning tööandja </w:t>
      </w:r>
      <w:r w:rsidRPr="008D0DDA">
        <w:rPr>
          <w:rFonts w:ascii="Times New Roman" w:eastAsia="Times New Roman" w:hAnsi="Times New Roman" w:cs="Times New Roman"/>
          <w:kern w:val="0"/>
          <w:sz w:val="24"/>
          <w:szCs w:val="24"/>
          <w:bdr w:val="none" w:sz="0" w:space="0" w:color="auto" w:frame="1"/>
          <w:lang w:eastAsia="et-EE"/>
          <w14:ligatures w14:val="none"/>
        </w:rPr>
        <w:t xml:space="preserve">on kohustatud puudega inimeste diskrimineerimise vältimiseks </w:t>
      </w:r>
      <w:r w:rsidR="00324C46" w:rsidRPr="008D0DDA">
        <w:rPr>
          <w:rFonts w:ascii="Times New Roman" w:eastAsia="Times New Roman" w:hAnsi="Times New Roman" w:cs="Times New Roman"/>
          <w:kern w:val="0"/>
          <w:sz w:val="24"/>
          <w:szCs w:val="24"/>
          <w:bdr w:val="none" w:sz="0" w:space="0" w:color="auto" w:frame="1"/>
          <w:lang w:eastAsia="et-EE"/>
          <w14:ligatures w14:val="none"/>
        </w:rPr>
        <w:t>ning</w:t>
      </w:r>
      <w:r w:rsidRPr="008D0DDA">
        <w:rPr>
          <w:rFonts w:ascii="Times New Roman" w:eastAsia="Times New Roman" w:hAnsi="Times New Roman" w:cs="Times New Roman"/>
          <w:kern w:val="0"/>
          <w:sz w:val="24"/>
          <w:szCs w:val="24"/>
          <w:bdr w:val="none" w:sz="0" w:space="0" w:color="auto" w:frame="1"/>
          <w:lang w:eastAsia="et-EE"/>
          <w14:ligatures w14:val="none"/>
        </w:rPr>
        <w:t xml:space="preserve"> neile õiguste teostamiseks </w:t>
      </w:r>
      <w:r w:rsidR="00324C46" w:rsidRPr="008D0DDA">
        <w:rPr>
          <w:rFonts w:ascii="Times New Roman" w:eastAsia="Times New Roman" w:hAnsi="Times New Roman" w:cs="Times New Roman"/>
          <w:kern w:val="0"/>
          <w:sz w:val="24"/>
          <w:szCs w:val="24"/>
          <w:bdr w:val="none" w:sz="0" w:space="0" w:color="auto" w:frame="1"/>
          <w:lang w:eastAsia="et-EE"/>
          <w14:ligatures w14:val="none"/>
        </w:rPr>
        <w:t>ja</w:t>
      </w:r>
      <w:r w:rsidRPr="008D0DDA">
        <w:rPr>
          <w:rFonts w:ascii="Times New Roman" w:eastAsia="Times New Roman" w:hAnsi="Times New Roman" w:cs="Times New Roman"/>
          <w:kern w:val="0"/>
          <w:sz w:val="24"/>
          <w:szCs w:val="24"/>
          <w:bdr w:val="none" w:sz="0" w:space="0" w:color="auto" w:frame="1"/>
          <w:lang w:eastAsia="et-EE"/>
          <w14:ligatures w14:val="none"/>
        </w:rPr>
        <w:t xml:space="preserve"> vabaduste kasutamiseks võrdsete võimaluste </w:t>
      </w:r>
      <w:r w:rsidR="00D213D3">
        <w:rPr>
          <w:rFonts w:ascii="Times New Roman" w:eastAsia="Times New Roman" w:hAnsi="Times New Roman" w:cs="Times New Roman"/>
          <w:kern w:val="0"/>
          <w:sz w:val="24"/>
          <w:szCs w:val="24"/>
          <w:bdr w:val="none" w:sz="0" w:space="0" w:color="auto" w:frame="1"/>
          <w:lang w:eastAsia="et-EE"/>
          <w14:ligatures w14:val="none"/>
        </w:rPr>
        <w:t>tagamiseks</w:t>
      </w:r>
      <w:r w:rsidR="00D213D3"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2C0EBF">
        <w:rPr>
          <w:rFonts w:ascii="Times New Roman" w:eastAsia="Times New Roman" w:hAnsi="Times New Roman" w:cs="Times New Roman"/>
          <w:kern w:val="0"/>
          <w:sz w:val="24"/>
          <w:szCs w:val="24"/>
          <w:bdr w:val="none" w:sz="0" w:space="0" w:color="auto" w:frame="1"/>
          <w:lang w:eastAsia="et-EE"/>
          <w14:ligatures w14:val="none"/>
        </w:rPr>
        <w:t>võtma</w:t>
      </w:r>
      <w:r w:rsidRPr="008D0DDA">
        <w:rPr>
          <w:rFonts w:ascii="Times New Roman" w:eastAsia="Times New Roman" w:hAnsi="Times New Roman" w:cs="Times New Roman"/>
          <w:kern w:val="0"/>
          <w:sz w:val="24"/>
          <w:szCs w:val="24"/>
          <w:bdr w:val="none" w:sz="0" w:space="0" w:color="auto" w:frame="1"/>
          <w:lang w:eastAsia="et-EE"/>
          <w14:ligatures w14:val="none"/>
        </w:rPr>
        <w:t xml:space="preserve"> asjakohaseid ja konkreetsel juhul vajalikke meetmeid.</w:t>
      </w:r>
    </w:p>
    <w:p w14:paraId="0E2231AD" w14:textId="77777777" w:rsidR="009E38AF" w:rsidRDefault="009E38AF"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011F9CD" w14:textId="6F5C4109" w:rsidR="00304F44" w:rsidRDefault="009E38AF"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 xml:space="preserve">(2) </w:t>
      </w:r>
      <w:r w:rsidRPr="009E38AF">
        <w:rPr>
          <w:rFonts w:ascii="Times New Roman" w:eastAsia="Times New Roman" w:hAnsi="Times New Roman" w:cs="Times New Roman"/>
          <w:kern w:val="0"/>
          <w:sz w:val="24"/>
          <w:szCs w:val="24"/>
          <w:bdr w:val="none" w:sz="0" w:space="0" w:color="auto" w:frame="1"/>
          <w:lang w:eastAsia="et-EE"/>
          <w14:ligatures w14:val="none"/>
        </w:rPr>
        <w:t>Käesoleva seaduse</w:t>
      </w:r>
      <w:r>
        <w:rPr>
          <w:rFonts w:ascii="Times New Roman" w:eastAsia="Times New Roman" w:hAnsi="Times New Roman" w:cs="Times New Roman"/>
          <w:kern w:val="0"/>
          <w:sz w:val="24"/>
          <w:szCs w:val="24"/>
          <w:bdr w:val="none" w:sz="0" w:space="0" w:color="auto" w:frame="1"/>
          <w:lang w:eastAsia="et-EE"/>
          <w14:ligatures w14:val="none"/>
        </w:rPr>
        <w:t xml:space="preserve"> tähenduses </w:t>
      </w:r>
      <w:r w:rsidR="00EF0A70">
        <w:rPr>
          <w:rFonts w:ascii="Times New Roman" w:eastAsia="Times New Roman" w:hAnsi="Times New Roman" w:cs="Times New Roman"/>
          <w:kern w:val="0"/>
          <w:sz w:val="24"/>
          <w:szCs w:val="24"/>
          <w:bdr w:val="none" w:sz="0" w:space="0" w:color="auto" w:frame="1"/>
          <w:lang w:eastAsia="et-EE"/>
          <w14:ligatures w14:val="none"/>
        </w:rPr>
        <w:t>hõlmab</w:t>
      </w:r>
      <w:r>
        <w:rPr>
          <w:rFonts w:ascii="Times New Roman" w:eastAsia="Times New Roman" w:hAnsi="Times New Roman" w:cs="Times New Roman"/>
          <w:kern w:val="0"/>
          <w:sz w:val="24"/>
          <w:szCs w:val="24"/>
          <w:bdr w:val="none" w:sz="0" w:space="0" w:color="auto" w:frame="1"/>
          <w:lang w:eastAsia="et-EE"/>
          <w14:ligatures w14:val="none"/>
        </w:rPr>
        <w:t xml:space="preserve"> teenuse pakkuja </w:t>
      </w:r>
      <w:r w:rsidRPr="009E38AF">
        <w:rPr>
          <w:rFonts w:ascii="Times New Roman" w:eastAsia="Times New Roman" w:hAnsi="Times New Roman" w:cs="Times New Roman"/>
          <w:kern w:val="0"/>
          <w:sz w:val="24"/>
          <w:szCs w:val="24"/>
          <w:bdr w:val="none" w:sz="0" w:space="0" w:color="auto" w:frame="1"/>
          <w:lang w:eastAsia="et-EE"/>
          <w14:ligatures w14:val="none"/>
        </w:rPr>
        <w:t>elu- või äriruumi üürileandja</w:t>
      </w:r>
      <w:r w:rsidR="00EF0A70">
        <w:rPr>
          <w:rFonts w:ascii="Times New Roman" w:eastAsia="Times New Roman" w:hAnsi="Times New Roman" w:cs="Times New Roman"/>
          <w:kern w:val="0"/>
          <w:sz w:val="24"/>
          <w:szCs w:val="24"/>
          <w:bdr w:val="none" w:sz="0" w:space="0" w:color="auto" w:frame="1"/>
          <w:lang w:eastAsia="et-EE"/>
          <w14:ligatures w14:val="none"/>
        </w:rPr>
        <w:t>t</w:t>
      </w:r>
      <w:r w:rsidRPr="009E38AF">
        <w:rPr>
          <w:rFonts w:ascii="Times New Roman" w:eastAsia="Times New Roman" w:hAnsi="Times New Roman" w:cs="Times New Roman"/>
          <w:kern w:val="0"/>
          <w:sz w:val="24"/>
          <w:szCs w:val="24"/>
          <w:bdr w:val="none" w:sz="0" w:space="0" w:color="auto" w:frame="1"/>
          <w:lang w:eastAsia="et-EE"/>
          <w14:ligatures w14:val="none"/>
        </w:rPr>
        <w:t xml:space="preserve">, kes on üürilepingu sõlminud avaliku pakkumise tulemusena (edaspidi </w:t>
      </w:r>
      <w:r w:rsidRPr="009E38AF">
        <w:rPr>
          <w:rFonts w:ascii="Times New Roman" w:eastAsia="Times New Roman" w:hAnsi="Times New Roman" w:cs="Times New Roman"/>
          <w:i/>
          <w:iCs/>
          <w:kern w:val="0"/>
          <w:sz w:val="24"/>
          <w:szCs w:val="24"/>
          <w:bdr w:val="none" w:sz="0" w:space="0" w:color="auto" w:frame="1"/>
          <w:lang w:eastAsia="et-EE"/>
          <w14:ligatures w14:val="none"/>
        </w:rPr>
        <w:t>üürileandja</w:t>
      </w:r>
      <w:r w:rsidRPr="009E38AF">
        <w:rPr>
          <w:rFonts w:ascii="Times New Roman" w:eastAsia="Times New Roman" w:hAnsi="Times New Roman" w:cs="Times New Roman"/>
          <w:kern w:val="0"/>
          <w:sz w:val="24"/>
          <w:szCs w:val="24"/>
          <w:bdr w:val="none" w:sz="0" w:space="0" w:color="auto" w:frame="1"/>
          <w:lang w:eastAsia="et-EE"/>
          <w14:ligatures w14:val="none"/>
        </w:rPr>
        <w:t>).</w:t>
      </w:r>
    </w:p>
    <w:p w14:paraId="0932ECDC" w14:textId="77777777" w:rsidR="002F6EC3" w:rsidRDefault="002F6EC3"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C529C13" w14:textId="5C2E770A" w:rsidR="00D213D3" w:rsidRDefault="00A312BF"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A312BF">
        <w:rPr>
          <w:rFonts w:ascii="Times New Roman" w:eastAsia="Times New Roman" w:hAnsi="Times New Roman" w:cs="Times New Roman"/>
          <w:kern w:val="0"/>
          <w:sz w:val="24"/>
          <w:szCs w:val="24"/>
          <w:bdr w:val="none" w:sz="0" w:space="0" w:color="auto" w:frame="1"/>
          <w:lang w:eastAsia="et-EE"/>
          <w14:ligatures w14:val="none"/>
        </w:rPr>
        <w:t>(</w:t>
      </w:r>
      <w:r w:rsidR="00FA6128">
        <w:rPr>
          <w:rFonts w:ascii="Times New Roman" w:eastAsia="Times New Roman" w:hAnsi="Times New Roman" w:cs="Times New Roman"/>
          <w:kern w:val="0"/>
          <w:sz w:val="24"/>
          <w:szCs w:val="24"/>
          <w:bdr w:val="none" w:sz="0" w:space="0" w:color="auto" w:frame="1"/>
          <w:lang w:eastAsia="et-EE"/>
          <w14:ligatures w14:val="none"/>
        </w:rPr>
        <w:t>3</w:t>
      </w:r>
      <w:r w:rsidRPr="00A312BF">
        <w:rPr>
          <w:rFonts w:ascii="Times New Roman" w:eastAsia="Times New Roman" w:hAnsi="Times New Roman" w:cs="Times New Roman"/>
          <w:kern w:val="0"/>
          <w:sz w:val="24"/>
          <w:szCs w:val="24"/>
          <w:bdr w:val="none" w:sz="0" w:space="0" w:color="auto" w:frame="1"/>
          <w:lang w:eastAsia="et-EE"/>
          <w14:ligatures w14:val="none"/>
        </w:rPr>
        <w:t xml:space="preserve">) Eluruumi üürileandja ei pea </w:t>
      </w:r>
      <w:r w:rsidR="00D213D3">
        <w:rPr>
          <w:rFonts w:ascii="Times New Roman" w:eastAsia="Times New Roman" w:hAnsi="Times New Roman" w:cs="Times New Roman"/>
          <w:kern w:val="0"/>
          <w:sz w:val="24"/>
          <w:szCs w:val="24"/>
          <w:bdr w:val="none" w:sz="0" w:space="0" w:color="auto" w:frame="1"/>
          <w:lang w:eastAsia="et-EE"/>
          <w14:ligatures w14:val="none"/>
        </w:rPr>
        <w:t>puudega inimestele eluruumi kasutamiseks võrdsete võimaluste loomiseks tegema eluruumis</w:t>
      </w:r>
      <w:r w:rsidRPr="00A312BF">
        <w:rPr>
          <w:rFonts w:ascii="Times New Roman" w:eastAsia="Times New Roman" w:hAnsi="Times New Roman" w:cs="Times New Roman"/>
          <w:kern w:val="0"/>
          <w:sz w:val="24"/>
          <w:szCs w:val="24"/>
          <w:bdr w:val="none" w:sz="0" w:space="0" w:color="auto" w:frame="1"/>
          <w:lang w:eastAsia="et-EE"/>
          <w14:ligatures w14:val="none"/>
        </w:rPr>
        <w:t xml:space="preserve"> </w:t>
      </w:r>
      <w:r w:rsidR="00660FB9" w:rsidRPr="00E86A09">
        <w:rPr>
          <w:rFonts w:ascii="Times New Roman" w:eastAsia="Times New Roman" w:hAnsi="Times New Roman" w:cs="Times New Roman"/>
          <w:kern w:val="0"/>
          <w:sz w:val="24"/>
          <w:szCs w:val="24"/>
          <w:bdr w:val="none" w:sz="0" w:space="0" w:color="auto" w:frame="1"/>
          <w:lang w:eastAsia="et-EE"/>
          <w14:ligatures w14:val="none"/>
        </w:rPr>
        <w:t>ehituslikke</w:t>
      </w:r>
      <w:r w:rsidR="00AA4243">
        <w:rPr>
          <w:rFonts w:ascii="Times New Roman" w:eastAsia="Times New Roman" w:hAnsi="Times New Roman" w:cs="Times New Roman"/>
          <w:kern w:val="0"/>
          <w:sz w:val="24"/>
          <w:szCs w:val="24"/>
          <w:bdr w:val="none" w:sz="0" w:space="0" w:color="auto" w:frame="1"/>
          <w:lang w:eastAsia="et-EE"/>
          <w14:ligatures w14:val="none"/>
        </w:rPr>
        <w:t xml:space="preserve"> </w:t>
      </w:r>
      <w:r w:rsidR="00AA4243" w:rsidRPr="00A312BF">
        <w:rPr>
          <w:rFonts w:ascii="Times New Roman" w:eastAsia="Times New Roman" w:hAnsi="Times New Roman" w:cs="Times New Roman"/>
          <w:kern w:val="0"/>
          <w:sz w:val="24"/>
          <w:szCs w:val="24"/>
          <w:bdr w:val="none" w:sz="0" w:space="0" w:color="auto" w:frame="1"/>
          <w:lang w:eastAsia="et-EE"/>
          <w14:ligatures w14:val="none"/>
        </w:rPr>
        <w:t>parendus</w:t>
      </w:r>
      <w:r w:rsidR="00AA4243">
        <w:rPr>
          <w:rFonts w:ascii="Times New Roman" w:eastAsia="Times New Roman" w:hAnsi="Times New Roman" w:cs="Times New Roman"/>
          <w:kern w:val="0"/>
          <w:sz w:val="24"/>
          <w:szCs w:val="24"/>
          <w:bdr w:val="none" w:sz="0" w:space="0" w:color="auto" w:frame="1"/>
          <w:lang w:eastAsia="et-EE"/>
          <w14:ligatures w14:val="none"/>
        </w:rPr>
        <w:t>i</w:t>
      </w:r>
      <w:r w:rsidR="00AA4243" w:rsidRPr="00A312BF">
        <w:rPr>
          <w:rFonts w:ascii="Times New Roman" w:eastAsia="Times New Roman" w:hAnsi="Times New Roman" w:cs="Times New Roman"/>
          <w:kern w:val="0"/>
          <w:sz w:val="24"/>
          <w:szCs w:val="24"/>
          <w:bdr w:val="none" w:sz="0" w:space="0" w:color="auto" w:frame="1"/>
          <w:lang w:eastAsia="et-EE"/>
          <w14:ligatures w14:val="none"/>
        </w:rPr>
        <w:t xml:space="preserve"> või muudatus</w:t>
      </w:r>
      <w:r w:rsidR="00AA4243">
        <w:rPr>
          <w:rFonts w:ascii="Times New Roman" w:eastAsia="Times New Roman" w:hAnsi="Times New Roman" w:cs="Times New Roman"/>
          <w:kern w:val="0"/>
          <w:sz w:val="24"/>
          <w:szCs w:val="24"/>
          <w:bdr w:val="none" w:sz="0" w:space="0" w:color="auto" w:frame="1"/>
          <w:lang w:eastAsia="et-EE"/>
          <w14:ligatures w14:val="none"/>
        </w:rPr>
        <w:t>i</w:t>
      </w:r>
      <w:r w:rsidR="00D213D3">
        <w:rPr>
          <w:rFonts w:ascii="Times New Roman" w:eastAsia="Times New Roman" w:hAnsi="Times New Roman" w:cs="Times New Roman"/>
          <w:kern w:val="0"/>
          <w:sz w:val="24"/>
          <w:szCs w:val="24"/>
          <w:bdr w:val="none" w:sz="0" w:space="0" w:color="auto" w:frame="1"/>
          <w:lang w:eastAsia="et-EE"/>
          <w14:ligatures w14:val="none"/>
        </w:rPr>
        <w:t xml:space="preserve"> ega nende eest tasuma, </w:t>
      </w:r>
      <w:r w:rsidR="00305287">
        <w:rPr>
          <w:rFonts w:ascii="Times New Roman" w:eastAsia="Times New Roman" w:hAnsi="Times New Roman" w:cs="Times New Roman"/>
          <w:kern w:val="0"/>
          <w:sz w:val="24"/>
          <w:szCs w:val="24"/>
          <w:bdr w:val="none" w:sz="0" w:space="0" w:color="auto" w:frame="1"/>
          <w:lang w:eastAsia="et-EE"/>
          <w14:ligatures w14:val="none"/>
        </w:rPr>
        <w:t xml:space="preserve">kuid ei või vastavalt </w:t>
      </w:r>
      <w:r w:rsidRPr="00A312BF">
        <w:rPr>
          <w:rFonts w:ascii="Times New Roman" w:eastAsia="Times New Roman" w:hAnsi="Times New Roman" w:cs="Times New Roman"/>
          <w:kern w:val="0"/>
          <w:sz w:val="24"/>
          <w:szCs w:val="24"/>
          <w:bdr w:val="none" w:sz="0" w:space="0" w:color="auto" w:frame="1"/>
          <w:lang w:eastAsia="et-EE"/>
          <w14:ligatures w14:val="none"/>
        </w:rPr>
        <w:t>võlaõigusseaduse § 285 lõike</w:t>
      </w:r>
      <w:r w:rsidR="00305287">
        <w:rPr>
          <w:rFonts w:ascii="Times New Roman" w:eastAsia="Times New Roman" w:hAnsi="Times New Roman" w:cs="Times New Roman"/>
          <w:kern w:val="0"/>
          <w:sz w:val="24"/>
          <w:szCs w:val="24"/>
          <w:bdr w:val="none" w:sz="0" w:space="0" w:color="auto" w:frame="1"/>
          <w:lang w:eastAsia="et-EE"/>
          <w14:ligatures w14:val="none"/>
        </w:rPr>
        <w:t xml:space="preserve">le </w:t>
      </w:r>
      <w:r w:rsidRPr="00A312BF">
        <w:rPr>
          <w:rFonts w:ascii="Times New Roman" w:eastAsia="Times New Roman" w:hAnsi="Times New Roman" w:cs="Times New Roman"/>
          <w:kern w:val="0"/>
          <w:sz w:val="24"/>
          <w:szCs w:val="24"/>
          <w:bdr w:val="none" w:sz="0" w:space="0" w:color="auto" w:frame="1"/>
          <w:lang w:eastAsia="et-EE"/>
          <w14:ligatures w14:val="none"/>
        </w:rPr>
        <w:t xml:space="preserve">1 </w:t>
      </w:r>
      <w:r w:rsidR="00305287">
        <w:rPr>
          <w:rFonts w:ascii="Times New Roman" w:eastAsia="Times New Roman" w:hAnsi="Times New Roman" w:cs="Times New Roman"/>
          <w:kern w:val="0"/>
          <w:sz w:val="24"/>
          <w:szCs w:val="24"/>
          <w:bdr w:val="none" w:sz="0" w:space="0" w:color="auto" w:frame="1"/>
          <w:lang w:eastAsia="et-EE"/>
          <w14:ligatures w14:val="none"/>
        </w:rPr>
        <w:t xml:space="preserve">keelduda </w:t>
      </w:r>
      <w:r w:rsidR="00D213D3">
        <w:rPr>
          <w:rFonts w:ascii="Times New Roman" w:eastAsia="Times New Roman" w:hAnsi="Times New Roman" w:cs="Times New Roman"/>
          <w:kern w:val="0"/>
          <w:sz w:val="24"/>
          <w:szCs w:val="24"/>
          <w:bdr w:val="none" w:sz="0" w:space="0" w:color="auto" w:frame="1"/>
          <w:lang w:eastAsia="et-EE"/>
          <w14:ligatures w14:val="none"/>
        </w:rPr>
        <w:t xml:space="preserve">nõusoleku andmisest selliste parenduste ja muudatuste tegemiseks, </w:t>
      </w:r>
      <w:r w:rsidR="00D213D3" w:rsidRPr="00D213D3">
        <w:rPr>
          <w:rFonts w:ascii="Times New Roman" w:eastAsia="Times New Roman" w:hAnsi="Times New Roman" w:cs="Times New Roman"/>
          <w:kern w:val="0"/>
          <w:sz w:val="24"/>
          <w:szCs w:val="24"/>
          <w:bdr w:val="none" w:sz="0" w:space="0" w:color="auto" w:frame="1"/>
          <w:lang w:eastAsia="et-EE"/>
          <w14:ligatures w14:val="none"/>
        </w:rPr>
        <w:t>mis on puudega üürnikule vajalikud üüritava eluruumi kasutamiseks,</w:t>
      </w:r>
    </w:p>
    <w:p w14:paraId="36F54FEB" w14:textId="77777777" w:rsidR="00D213D3" w:rsidRDefault="00D213D3"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1C4F61B" w14:textId="51F18A59" w:rsidR="00DA0441" w:rsidRDefault="00304F44"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FA6128">
        <w:rPr>
          <w:rFonts w:ascii="Times New Roman" w:eastAsia="Times New Roman" w:hAnsi="Times New Roman" w:cs="Times New Roman"/>
          <w:kern w:val="0"/>
          <w:sz w:val="24"/>
          <w:szCs w:val="24"/>
          <w:bdr w:val="none" w:sz="0" w:space="0" w:color="auto" w:frame="1"/>
          <w:lang w:eastAsia="et-EE"/>
          <w14:ligatures w14:val="none"/>
        </w:rPr>
        <w:t>4</w:t>
      </w:r>
      <w:r w:rsidRPr="008D0DDA">
        <w:rPr>
          <w:rFonts w:ascii="Times New Roman" w:eastAsia="Times New Roman" w:hAnsi="Times New Roman" w:cs="Times New Roman"/>
          <w:kern w:val="0"/>
          <w:sz w:val="24"/>
          <w:szCs w:val="24"/>
          <w:bdr w:val="none" w:sz="0" w:space="0" w:color="auto" w:frame="1"/>
          <w:lang w:eastAsia="et-EE"/>
          <w14:ligatures w14:val="none"/>
        </w:rPr>
        <w:t>) Käesoleva paragrahvi lõike</w:t>
      </w:r>
      <w:r w:rsidR="00305287">
        <w:rPr>
          <w:rFonts w:ascii="Times New Roman" w:eastAsia="Times New Roman" w:hAnsi="Times New Roman" w:cs="Times New Roman"/>
          <w:kern w:val="0"/>
          <w:sz w:val="24"/>
          <w:szCs w:val="24"/>
          <w:bdr w:val="none" w:sz="0" w:space="0" w:color="auto" w:frame="1"/>
          <w:lang w:eastAsia="et-EE"/>
          <w14:ligatures w14:val="none"/>
        </w:rPr>
        <w:t xml:space="preserve">id </w:t>
      </w: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00305287">
        <w:rPr>
          <w:rFonts w:ascii="Times New Roman" w:eastAsia="Times New Roman" w:hAnsi="Times New Roman" w:cs="Times New Roman"/>
          <w:kern w:val="0"/>
          <w:sz w:val="24"/>
          <w:szCs w:val="24"/>
          <w:bdr w:val="none" w:sz="0" w:space="0" w:color="auto" w:frame="1"/>
          <w:lang w:eastAsia="et-EE"/>
          <w14:ligatures w14:val="none"/>
        </w:rPr>
        <w:t xml:space="preserve">ja </w:t>
      </w:r>
      <w:r w:rsidR="00FA6128">
        <w:rPr>
          <w:rFonts w:ascii="Times New Roman" w:eastAsia="Times New Roman" w:hAnsi="Times New Roman" w:cs="Times New Roman"/>
          <w:kern w:val="0"/>
          <w:sz w:val="24"/>
          <w:szCs w:val="24"/>
          <w:bdr w:val="none" w:sz="0" w:space="0" w:color="auto" w:frame="1"/>
          <w:lang w:eastAsia="et-EE"/>
          <w14:ligatures w14:val="none"/>
        </w:rPr>
        <w:t>3</w:t>
      </w:r>
      <w:r w:rsidR="00305287">
        <w:rPr>
          <w:rFonts w:ascii="Times New Roman" w:eastAsia="Times New Roman" w:hAnsi="Times New Roman" w:cs="Times New Roman"/>
          <w:kern w:val="0"/>
          <w:sz w:val="24"/>
          <w:szCs w:val="24"/>
          <w:bdr w:val="none" w:sz="0" w:space="0" w:color="auto" w:frame="1"/>
          <w:lang w:eastAsia="et-EE"/>
          <w14:ligatures w14:val="none"/>
        </w:rPr>
        <w:t xml:space="preserve"> </w:t>
      </w:r>
      <w:r w:rsidR="00620C8B" w:rsidRPr="008D0DDA">
        <w:rPr>
          <w:rFonts w:ascii="Times New Roman" w:eastAsia="Times New Roman" w:hAnsi="Times New Roman" w:cs="Times New Roman"/>
          <w:kern w:val="0"/>
          <w:sz w:val="24"/>
          <w:szCs w:val="24"/>
          <w:bdr w:val="none" w:sz="0" w:space="0" w:color="auto" w:frame="1"/>
          <w:lang w:eastAsia="et-EE"/>
          <w14:ligatures w14:val="none"/>
        </w:rPr>
        <w:t>rakendatakse</w:t>
      </w:r>
      <w:r w:rsidRPr="008D0DDA">
        <w:rPr>
          <w:rFonts w:ascii="Times New Roman" w:eastAsia="Times New Roman" w:hAnsi="Times New Roman" w:cs="Times New Roman"/>
          <w:kern w:val="0"/>
          <w:sz w:val="24"/>
          <w:szCs w:val="24"/>
          <w:bdr w:val="none" w:sz="0" w:space="0" w:color="auto" w:frame="1"/>
          <w:lang w:eastAsia="et-EE"/>
          <w14:ligatures w14:val="none"/>
        </w:rPr>
        <w:t xml:space="preserve"> ulatuses, mis ei </w:t>
      </w:r>
      <w:r w:rsidR="00307DB9">
        <w:rPr>
          <w:rFonts w:ascii="Times New Roman" w:eastAsia="Times New Roman" w:hAnsi="Times New Roman" w:cs="Times New Roman"/>
          <w:kern w:val="0"/>
          <w:sz w:val="24"/>
          <w:szCs w:val="24"/>
          <w:bdr w:val="none" w:sz="0" w:space="0" w:color="auto" w:frame="1"/>
          <w:lang w:eastAsia="et-EE"/>
          <w14:ligatures w14:val="none"/>
        </w:rPr>
        <w:t xml:space="preserve">ole </w:t>
      </w:r>
      <w:r w:rsidRPr="008D0DDA">
        <w:rPr>
          <w:rFonts w:ascii="Times New Roman" w:eastAsia="Times New Roman" w:hAnsi="Times New Roman" w:cs="Times New Roman"/>
          <w:kern w:val="0"/>
          <w:sz w:val="24"/>
          <w:szCs w:val="24"/>
          <w:bdr w:val="none" w:sz="0" w:space="0" w:color="auto" w:frame="1"/>
          <w:lang w:eastAsia="et-EE"/>
          <w14:ligatures w14:val="none"/>
        </w:rPr>
        <w:t xml:space="preserve">kohustatud isikule ebaproportsionaalselt </w:t>
      </w:r>
      <w:r w:rsidR="00307DB9">
        <w:rPr>
          <w:rFonts w:ascii="Times New Roman" w:eastAsia="Times New Roman" w:hAnsi="Times New Roman" w:cs="Times New Roman"/>
          <w:kern w:val="0"/>
          <w:sz w:val="24"/>
          <w:szCs w:val="24"/>
          <w:bdr w:val="none" w:sz="0" w:space="0" w:color="auto" w:frame="1"/>
          <w:lang w:eastAsia="et-EE"/>
          <w14:ligatures w14:val="none"/>
        </w:rPr>
        <w:t>koormav</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EC0D4F">
        <w:rPr>
          <w:rFonts w:ascii="Times New Roman" w:eastAsia="Times New Roman" w:hAnsi="Times New Roman" w:cs="Times New Roman"/>
          <w:kern w:val="0"/>
          <w:sz w:val="24"/>
          <w:szCs w:val="24"/>
          <w:bdr w:val="none" w:sz="0" w:space="0" w:color="auto" w:frame="1"/>
          <w:lang w:eastAsia="et-EE"/>
          <w14:ligatures w14:val="none"/>
        </w:rPr>
        <w:t>P</w:t>
      </w:r>
      <w:r w:rsidRPr="008D0DDA">
        <w:rPr>
          <w:rFonts w:ascii="Times New Roman" w:eastAsia="Times New Roman" w:hAnsi="Times New Roman" w:cs="Times New Roman"/>
          <w:kern w:val="0"/>
          <w:sz w:val="24"/>
          <w:szCs w:val="24"/>
          <w:bdr w:val="none" w:sz="0" w:space="0" w:color="auto" w:frame="1"/>
          <w:lang w:eastAsia="et-EE"/>
          <w14:ligatures w14:val="none"/>
        </w:rPr>
        <w:t>roportsionaalsuse hindamisel arvestatakse</w:t>
      </w:r>
      <w:r w:rsidR="00DA0441">
        <w:rPr>
          <w:rFonts w:ascii="Times New Roman" w:eastAsia="Times New Roman" w:hAnsi="Times New Roman" w:cs="Times New Roman"/>
          <w:kern w:val="0"/>
          <w:sz w:val="24"/>
          <w:szCs w:val="24"/>
          <w:bdr w:val="none" w:sz="0" w:space="0" w:color="auto" w:frame="1"/>
          <w:lang w:eastAsia="et-EE"/>
          <w14:ligatures w14:val="none"/>
        </w:rPr>
        <w:t xml:space="preserve">: </w:t>
      </w:r>
    </w:p>
    <w:p w14:paraId="0AF96564" w14:textId="1ECC6B8C" w:rsidR="00FC780A" w:rsidRPr="00FC780A" w:rsidRDefault="00FC780A" w:rsidP="00FC780A">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1</w:t>
      </w:r>
      <w:r w:rsidRPr="00FC780A">
        <w:rPr>
          <w:rFonts w:ascii="Times New Roman" w:eastAsia="Times New Roman" w:hAnsi="Times New Roman" w:cs="Times New Roman"/>
          <w:kern w:val="0"/>
          <w:sz w:val="24"/>
          <w:szCs w:val="24"/>
          <w:bdr w:val="none" w:sz="0" w:space="0" w:color="auto" w:frame="1"/>
          <w:lang w:eastAsia="et-EE"/>
          <w14:ligatures w14:val="none"/>
        </w:rPr>
        <w:t xml:space="preserve">) meetme, parenduse või muudatuse tegemata jätmisega </w:t>
      </w:r>
      <w:r w:rsidR="0055744D">
        <w:rPr>
          <w:rFonts w:ascii="Times New Roman" w:eastAsia="Times New Roman" w:hAnsi="Times New Roman" w:cs="Times New Roman"/>
          <w:kern w:val="0"/>
          <w:sz w:val="24"/>
          <w:szCs w:val="24"/>
          <w:bdr w:val="none" w:sz="0" w:space="0" w:color="auto" w:frame="1"/>
          <w:lang w:eastAsia="et-EE"/>
          <w14:ligatures w14:val="none"/>
        </w:rPr>
        <w:t xml:space="preserve">puudega inimesele </w:t>
      </w:r>
      <w:r w:rsidRPr="00FC780A">
        <w:rPr>
          <w:rFonts w:ascii="Times New Roman" w:eastAsia="Times New Roman" w:hAnsi="Times New Roman" w:cs="Times New Roman"/>
          <w:kern w:val="0"/>
          <w:sz w:val="24"/>
          <w:szCs w:val="24"/>
          <w:bdr w:val="none" w:sz="0" w:space="0" w:color="auto" w:frame="1"/>
          <w:lang w:eastAsia="et-EE"/>
          <w14:ligatures w14:val="none"/>
        </w:rPr>
        <w:t xml:space="preserve">kaasnevat negatiivset mõju;  </w:t>
      </w:r>
    </w:p>
    <w:p w14:paraId="1CB36A2D" w14:textId="2758C79A" w:rsidR="00FC780A" w:rsidRDefault="00FC780A" w:rsidP="00FC780A">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2</w:t>
      </w:r>
      <w:r w:rsidRPr="00FC780A">
        <w:rPr>
          <w:rFonts w:ascii="Times New Roman" w:eastAsia="Times New Roman" w:hAnsi="Times New Roman" w:cs="Times New Roman"/>
          <w:kern w:val="0"/>
          <w:sz w:val="24"/>
          <w:szCs w:val="24"/>
          <w:bdr w:val="none" w:sz="0" w:space="0" w:color="auto" w:frame="1"/>
          <w:lang w:eastAsia="et-EE"/>
          <w14:ligatures w14:val="none"/>
        </w:rPr>
        <w:t xml:space="preserve">) meetme, parenduse või muudatuse abil saavutatavat hinnangulist </w:t>
      </w:r>
      <w:r w:rsidR="0055744D">
        <w:rPr>
          <w:rFonts w:ascii="Times New Roman" w:eastAsia="Times New Roman" w:hAnsi="Times New Roman" w:cs="Times New Roman"/>
          <w:kern w:val="0"/>
          <w:sz w:val="24"/>
          <w:szCs w:val="24"/>
          <w:bdr w:val="none" w:sz="0" w:space="0" w:color="auto" w:frame="1"/>
          <w:lang w:eastAsia="et-EE"/>
          <w14:ligatures w14:val="none"/>
        </w:rPr>
        <w:t xml:space="preserve">üldist </w:t>
      </w:r>
      <w:r w:rsidRPr="00FC780A">
        <w:rPr>
          <w:rFonts w:ascii="Times New Roman" w:eastAsia="Times New Roman" w:hAnsi="Times New Roman" w:cs="Times New Roman"/>
          <w:kern w:val="0"/>
          <w:sz w:val="24"/>
          <w:szCs w:val="24"/>
          <w:bdr w:val="none" w:sz="0" w:space="0" w:color="auto" w:frame="1"/>
          <w:lang w:eastAsia="et-EE"/>
          <w14:ligatures w14:val="none"/>
        </w:rPr>
        <w:t>kasu puudega inimestele, võttes arvesse kasutuse kestust</w:t>
      </w:r>
      <w:r w:rsidR="00A16550">
        <w:rPr>
          <w:rFonts w:ascii="Times New Roman" w:eastAsia="Times New Roman" w:hAnsi="Times New Roman" w:cs="Times New Roman"/>
          <w:kern w:val="0"/>
          <w:sz w:val="24"/>
          <w:szCs w:val="24"/>
          <w:bdr w:val="none" w:sz="0" w:space="0" w:color="auto" w:frame="1"/>
          <w:lang w:eastAsia="et-EE"/>
          <w14:ligatures w14:val="none"/>
        </w:rPr>
        <w:t xml:space="preserve"> ja sagedust</w:t>
      </w:r>
      <w:r w:rsidRPr="00FC780A">
        <w:rPr>
          <w:rFonts w:ascii="Times New Roman" w:eastAsia="Times New Roman" w:hAnsi="Times New Roman" w:cs="Times New Roman"/>
          <w:kern w:val="0"/>
          <w:sz w:val="24"/>
          <w:szCs w:val="24"/>
          <w:bdr w:val="none" w:sz="0" w:space="0" w:color="auto" w:frame="1"/>
          <w:lang w:eastAsia="et-EE"/>
          <w14:ligatures w14:val="none"/>
        </w:rPr>
        <w:t xml:space="preserve"> ning lepingu </w:t>
      </w:r>
      <w:r w:rsidR="00A16550">
        <w:rPr>
          <w:rFonts w:ascii="Times New Roman" w:eastAsia="Times New Roman" w:hAnsi="Times New Roman" w:cs="Times New Roman"/>
          <w:kern w:val="0"/>
          <w:sz w:val="24"/>
          <w:szCs w:val="24"/>
          <w:bdr w:val="none" w:sz="0" w:space="0" w:color="auto" w:frame="1"/>
          <w:lang w:eastAsia="et-EE"/>
          <w14:ligatures w14:val="none"/>
        </w:rPr>
        <w:t xml:space="preserve">kestust ja </w:t>
      </w:r>
      <w:r w:rsidRPr="00FC780A">
        <w:rPr>
          <w:rFonts w:ascii="Times New Roman" w:eastAsia="Times New Roman" w:hAnsi="Times New Roman" w:cs="Times New Roman"/>
          <w:kern w:val="0"/>
          <w:sz w:val="24"/>
          <w:szCs w:val="24"/>
          <w:bdr w:val="none" w:sz="0" w:space="0" w:color="auto" w:frame="1"/>
          <w:lang w:eastAsia="et-EE"/>
          <w14:ligatures w14:val="none"/>
        </w:rPr>
        <w:t>sõlmimise sagedust</w:t>
      </w:r>
      <w:r>
        <w:rPr>
          <w:rFonts w:ascii="Times New Roman" w:eastAsia="Times New Roman" w:hAnsi="Times New Roman" w:cs="Times New Roman"/>
          <w:kern w:val="0"/>
          <w:sz w:val="24"/>
          <w:szCs w:val="24"/>
          <w:bdr w:val="none" w:sz="0" w:space="0" w:color="auto" w:frame="1"/>
          <w:lang w:eastAsia="et-EE"/>
          <w14:ligatures w14:val="none"/>
        </w:rPr>
        <w:t>;</w:t>
      </w:r>
    </w:p>
    <w:p w14:paraId="49FA94C0" w14:textId="10EF29A9" w:rsidR="00DA0441" w:rsidRDefault="00FC780A"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 xml:space="preserve">3) </w:t>
      </w:r>
      <w:r w:rsidRPr="00FC780A">
        <w:rPr>
          <w:rFonts w:ascii="Times New Roman" w:eastAsia="Times New Roman" w:hAnsi="Times New Roman" w:cs="Times New Roman"/>
          <w:kern w:val="0"/>
          <w:sz w:val="24"/>
          <w:szCs w:val="24"/>
          <w:bdr w:val="none" w:sz="0" w:space="0" w:color="auto" w:frame="1"/>
          <w:lang w:eastAsia="et-EE"/>
          <w14:ligatures w14:val="none"/>
        </w:rPr>
        <w:t xml:space="preserve">meetme </w:t>
      </w:r>
      <w:r w:rsidR="002C0346">
        <w:rPr>
          <w:rFonts w:ascii="Times New Roman" w:eastAsia="Times New Roman" w:hAnsi="Times New Roman" w:cs="Times New Roman"/>
          <w:kern w:val="0"/>
          <w:sz w:val="24"/>
          <w:szCs w:val="24"/>
          <w:bdr w:val="none" w:sz="0" w:space="0" w:color="auto" w:frame="1"/>
          <w:lang w:eastAsia="et-EE"/>
          <w14:ligatures w14:val="none"/>
        </w:rPr>
        <w:t>hinnangulist maksumust</w:t>
      </w:r>
      <w:r w:rsidR="0055744D">
        <w:rPr>
          <w:rFonts w:ascii="Times New Roman" w:eastAsia="Times New Roman" w:hAnsi="Times New Roman" w:cs="Times New Roman"/>
          <w:kern w:val="0"/>
          <w:sz w:val="24"/>
          <w:szCs w:val="24"/>
          <w:bdr w:val="none" w:sz="0" w:space="0" w:color="auto" w:frame="1"/>
          <w:lang w:eastAsia="et-EE"/>
          <w14:ligatures w14:val="none"/>
        </w:rPr>
        <w:t xml:space="preserve"> ja </w:t>
      </w:r>
      <w:r w:rsidR="00304F44" w:rsidRPr="008D0DDA">
        <w:rPr>
          <w:rFonts w:ascii="Times New Roman" w:eastAsia="Times New Roman" w:hAnsi="Times New Roman" w:cs="Times New Roman"/>
          <w:kern w:val="0"/>
          <w:sz w:val="24"/>
          <w:szCs w:val="24"/>
          <w:bdr w:val="none" w:sz="0" w:space="0" w:color="auto" w:frame="1"/>
          <w:lang w:eastAsia="et-EE"/>
          <w14:ligatures w14:val="none"/>
        </w:rPr>
        <w:t>riikliku või muudest allikatest rahastamise võimalusi</w:t>
      </w:r>
      <w:r w:rsidR="0055744D">
        <w:rPr>
          <w:rFonts w:ascii="Times New Roman" w:eastAsia="Times New Roman" w:hAnsi="Times New Roman" w:cs="Times New Roman"/>
          <w:kern w:val="0"/>
          <w:sz w:val="24"/>
          <w:szCs w:val="24"/>
          <w:bdr w:val="none" w:sz="0" w:space="0" w:color="auto" w:frame="1"/>
          <w:lang w:eastAsia="et-EE"/>
          <w14:ligatures w14:val="none"/>
        </w:rPr>
        <w:t>;</w:t>
      </w:r>
      <w:r w:rsidR="00304F44" w:rsidRPr="008D0DDA">
        <w:rPr>
          <w:rFonts w:ascii="Times New Roman" w:eastAsia="Times New Roman" w:hAnsi="Times New Roman" w:cs="Times New Roman"/>
          <w:kern w:val="0"/>
          <w:sz w:val="24"/>
          <w:szCs w:val="24"/>
          <w:bdr w:val="none" w:sz="0" w:space="0" w:color="auto" w:frame="1"/>
          <w:lang w:eastAsia="et-EE"/>
          <w14:ligatures w14:val="none"/>
        </w:rPr>
        <w:t xml:space="preserve"> </w:t>
      </w:r>
    </w:p>
    <w:p w14:paraId="26047BEE" w14:textId="4F5B337C" w:rsidR="00FC780A" w:rsidRDefault="00A16550"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4</w:t>
      </w:r>
      <w:r w:rsidR="00DA0441">
        <w:rPr>
          <w:rFonts w:ascii="Times New Roman" w:eastAsia="Times New Roman" w:hAnsi="Times New Roman" w:cs="Times New Roman"/>
          <w:kern w:val="0"/>
          <w:sz w:val="24"/>
          <w:szCs w:val="24"/>
          <w:bdr w:val="none" w:sz="0" w:space="0" w:color="auto" w:frame="1"/>
          <w:lang w:eastAsia="et-EE"/>
          <w14:ligatures w14:val="none"/>
        </w:rPr>
        <w:t xml:space="preserve">) </w:t>
      </w:r>
      <w:r w:rsidR="00304F44" w:rsidRPr="008D0DDA">
        <w:rPr>
          <w:rFonts w:ascii="Times New Roman" w:eastAsia="Times New Roman" w:hAnsi="Times New Roman" w:cs="Times New Roman"/>
          <w:kern w:val="0"/>
          <w:sz w:val="24"/>
          <w:szCs w:val="24"/>
          <w:bdr w:val="none" w:sz="0" w:space="0" w:color="auto" w:frame="1"/>
          <w:lang w:eastAsia="et-EE"/>
          <w14:ligatures w14:val="none"/>
        </w:rPr>
        <w:t xml:space="preserve">kohustatud isiku </w:t>
      </w:r>
      <w:r w:rsidR="0055744D">
        <w:rPr>
          <w:rFonts w:ascii="Times New Roman" w:eastAsia="Times New Roman" w:hAnsi="Times New Roman" w:cs="Times New Roman"/>
          <w:kern w:val="0"/>
          <w:sz w:val="24"/>
          <w:szCs w:val="24"/>
          <w:bdr w:val="none" w:sz="0" w:space="0" w:color="auto" w:frame="1"/>
          <w:lang w:eastAsia="et-EE"/>
          <w14:ligatures w14:val="none"/>
        </w:rPr>
        <w:t xml:space="preserve">olemasolevaid vahendeid, </w:t>
      </w:r>
      <w:r w:rsidR="00186358">
        <w:rPr>
          <w:rFonts w:ascii="Times New Roman" w:eastAsia="Times New Roman" w:hAnsi="Times New Roman" w:cs="Times New Roman"/>
          <w:kern w:val="0"/>
          <w:sz w:val="24"/>
          <w:szCs w:val="24"/>
          <w:bdr w:val="none" w:sz="0" w:space="0" w:color="auto" w:frame="1"/>
          <w:lang w:eastAsia="et-EE"/>
          <w14:ligatures w14:val="none"/>
        </w:rPr>
        <w:t xml:space="preserve">kus asjakohane, </w:t>
      </w:r>
      <w:r w:rsidR="0055744D">
        <w:rPr>
          <w:rFonts w:ascii="Times New Roman" w:eastAsia="Times New Roman" w:hAnsi="Times New Roman" w:cs="Times New Roman"/>
          <w:kern w:val="0"/>
          <w:sz w:val="24"/>
          <w:szCs w:val="24"/>
          <w:bdr w:val="none" w:sz="0" w:space="0" w:color="auto" w:frame="1"/>
          <w:lang w:eastAsia="et-EE"/>
          <w14:ligatures w14:val="none"/>
        </w:rPr>
        <w:t>netokäivet, kasumit, juriidilise isiku puhul suurust</w:t>
      </w:r>
      <w:r w:rsidR="00FC780A">
        <w:rPr>
          <w:rFonts w:ascii="Times New Roman" w:eastAsia="Times New Roman" w:hAnsi="Times New Roman" w:cs="Times New Roman"/>
          <w:kern w:val="0"/>
          <w:sz w:val="24"/>
          <w:szCs w:val="24"/>
          <w:bdr w:val="none" w:sz="0" w:space="0" w:color="auto" w:frame="1"/>
          <w:lang w:eastAsia="et-EE"/>
          <w14:ligatures w14:val="none"/>
        </w:rPr>
        <w:t>;</w:t>
      </w:r>
    </w:p>
    <w:p w14:paraId="2ACFFEE1" w14:textId="1D86FEAC" w:rsidR="00A16550" w:rsidRDefault="00A16550"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 xml:space="preserve">5) meetmest, parendusest või muudatusest mõjutatud vallas- või kinnisasja ajaloolist, kultuurilist, kunstilist või arhitektuurilist väärtust; </w:t>
      </w:r>
    </w:p>
    <w:p w14:paraId="327C6B7C" w14:textId="5762DE07" w:rsidR="00A16550" w:rsidRDefault="00A16550"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 xml:space="preserve">6) meetmete, parenduste või muudatuste ohutust ja teostatavust. </w:t>
      </w:r>
    </w:p>
    <w:p w14:paraId="32F2DE4C" w14:textId="77777777" w:rsidR="00444F22" w:rsidRPr="008D0DDA" w:rsidRDefault="00444F22"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CAA71AB" w14:textId="3A55673A" w:rsidR="00444F22" w:rsidRPr="008D0DDA" w:rsidRDefault="00444F22"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EF0A70">
        <w:rPr>
          <w:rFonts w:ascii="Times New Roman" w:eastAsia="Times New Roman" w:hAnsi="Times New Roman" w:cs="Times New Roman"/>
          <w:kern w:val="0"/>
          <w:sz w:val="24"/>
          <w:szCs w:val="24"/>
          <w:bdr w:val="none" w:sz="0" w:space="0" w:color="auto" w:frame="1"/>
          <w:lang w:eastAsia="et-EE"/>
          <w14:ligatures w14:val="none"/>
        </w:rPr>
        <w:t>5</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324C46" w:rsidRPr="008D0DDA">
        <w:rPr>
          <w:rFonts w:ascii="Times New Roman" w:eastAsia="Times New Roman" w:hAnsi="Times New Roman" w:cs="Times New Roman"/>
          <w:kern w:val="0"/>
          <w:sz w:val="24"/>
          <w:szCs w:val="24"/>
          <w:bdr w:val="none" w:sz="0" w:space="0" w:color="auto" w:frame="1"/>
          <w:lang w:eastAsia="et-EE"/>
          <w14:ligatures w14:val="none"/>
        </w:rPr>
        <w:t xml:space="preserve">Toodete ja teenuste ligipääsetavuse seadusega reguleeritud toote ja teenuse puhul </w:t>
      </w:r>
      <w:r w:rsidR="00D07499" w:rsidRPr="008D0DDA">
        <w:rPr>
          <w:rFonts w:ascii="Times New Roman" w:eastAsia="Times New Roman" w:hAnsi="Times New Roman" w:cs="Times New Roman"/>
          <w:kern w:val="0"/>
          <w:sz w:val="24"/>
          <w:szCs w:val="24"/>
          <w:bdr w:val="none" w:sz="0" w:space="0" w:color="auto" w:frame="1"/>
          <w:lang w:eastAsia="et-EE"/>
          <w14:ligatures w14:val="none"/>
        </w:rPr>
        <w:t>võta</w:t>
      </w:r>
      <w:r w:rsidR="00005624" w:rsidRPr="008D0DDA">
        <w:rPr>
          <w:rFonts w:ascii="Times New Roman" w:eastAsia="Times New Roman" w:hAnsi="Times New Roman" w:cs="Times New Roman"/>
          <w:kern w:val="0"/>
          <w:sz w:val="24"/>
          <w:szCs w:val="24"/>
          <w:bdr w:val="none" w:sz="0" w:space="0" w:color="auto" w:frame="1"/>
          <w:lang w:eastAsia="et-EE"/>
          <w14:ligatures w14:val="none"/>
        </w:rPr>
        <w:t>b</w:t>
      </w:r>
      <w:r w:rsidR="00D07499" w:rsidRPr="008D0DDA">
        <w:rPr>
          <w:rFonts w:ascii="Times New Roman" w:eastAsia="Times New Roman" w:hAnsi="Times New Roman" w:cs="Times New Roman"/>
          <w:kern w:val="0"/>
          <w:sz w:val="24"/>
          <w:szCs w:val="24"/>
          <w:bdr w:val="none" w:sz="0" w:space="0" w:color="auto" w:frame="1"/>
          <w:lang w:eastAsia="et-EE"/>
          <w14:ligatures w14:val="none"/>
        </w:rPr>
        <w:t xml:space="preserve"> kau</w:t>
      </w:r>
      <w:r w:rsidR="008617B2">
        <w:rPr>
          <w:rFonts w:ascii="Times New Roman" w:eastAsia="Times New Roman" w:hAnsi="Times New Roman" w:cs="Times New Roman"/>
          <w:kern w:val="0"/>
          <w:sz w:val="24"/>
          <w:szCs w:val="24"/>
          <w:bdr w:val="none" w:sz="0" w:space="0" w:color="auto" w:frame="1"/>
          <w:lang w:eastAsia="et-EE"/>
          <w14:ligatures w14:val="none"/>
        </w:rPr>
        <w:t>b</w:t>
      </w:r>
      <w:r w:rsidR="00F00AF7">
        <w:rPr>
          <w:rFonts w:ascii="Times New Roman" w:eastAsia="Times New Roman" w:hAnsi="Times New Roman" w:cs="Times New Roman"/>
          <w:kern w:val="0"/>
          <w:sz w:val="24"/>
          <w:szCs w:val="24"/>
          <w:bdr w:val="none" w:sz="0" w:space="0" w:color="auto" w:frame="1"/>
          <w:lang w:eastAsia="et-EE"/>
          <w14:ligatures w14:val="none"/>
        </w:rPr>
        <w:t>a</w:t>
      </w:r>
      <w:r w:rsidR="00D07499"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8617B2">
        <w:rPr>
          <w:rFonts w:ascii="Times New Roman" w:eastAsia="Times New Roman" w:hAnsi="Times New Roman" w:cs="Times New Roman"/>
          <w:kern w:val="0"/>
          <w:sz w:val="24"/>
          <w:szCs w:val="24"/>
          <w:bdr w:val="none" w:sz="0" w:space="0" w:color="auto" w:frame="1"/>
          <w:lang w:eastAsia="et-EE"/>
          <w14:ligatures w14:val="none"/>
        </w:rPr>
        <w:t xml:space="preserve">või </w:t>
      </w:r>
      <w:r w:rsidR="00D07499" w:rsidRPr="008D0DDA">
        <w:rPr>
          <w:rFonts w:ascii="Times New Roman" w:eastAsia="Times New Roman" w:hAnsi="Times New Roman" w:cs="Times New Roman"/>
          <w:kern w:val="0"/>
          <w:sz w:val="24"/>
          <w:szCs w:val="24"/>
          <w:bdr w:val="none" w:sz="0" w:space="0" w:color="auto" w:frame="1"/>
          <w:lang w:eastAsia="et-EE"/>
          <w14:ligatures w14:val="none"/>
        </w:rPr>
        <w:t xml:space="preserve">teenuse pakkuja </w:t>
      </w:r>
      <w:r w:rsidR="00324C46" w:rsidRPr="008D0DDA">
        <w:rPr>
          <w:rFonts w:ascii="Times New Roman" w:eastAsia="Times New Roman" w:hAnsi="Times New Roman" w:cs="Times New Roman"/>
          <w:kern w:val="0"/>
          <w:sz w:val="24"/>
          <w:szCs w:val="24"/>
          <w:bdr w:val="none" w:sz="0" w:space="0" w:color="auto" w:frame="1"/>
          <w:lang w:eastAsia="et-EE"/>
          <w14:ligatures w14:val="none"/>
        </w:rPr>
        <w:t>käesoleva paragrahvi lõikes 1 sätestatud kohustuse täitmisel, kus asjakohane, arvesse toodete ja teenuste ligipääsetavuse seaduse</w:t>
      </w:r>
      <w:r w:rsidR="009C6C7E">
        <w:rPr>
          <w:rFonts w:ascii="Times New Roman" w:eastAsia="Times New Roman" w:hAnsi="Times New Roman" w:cs="Times New Roman"/>
          <w:kern w:val="0"/>
          <w:sz w:val="24"/>
          <w:szCs w:val="24"/>
          <w:bdr w:val="none" w:sz="0" w:space="0" w:color="auto" w:frame="1"/>
          <w:lang w:eastAsia="et-EE"/>
          <w14:ligatures w14:val="none"/>
        </w:rPr>
        <w:t>s</w:t>
      </w:r>
      <w:r w:rsidR="00324C46" w:rsidRPr="008D0DDA">
        <w:rPr>
          <w:rFonts w:ascii="Times New Roman" w:eastAsia="Times New Roman" w:hAnsi="Times New Roman" w:cs="Times New Roman"/>
          <w:kern w:val="0"/>
          <w:sz w:val="24"/>
          <w:szCs w:val="24"/>
          <w:bdr w:val="none" w:sz="0" w:space="0" w:color="auto" w:frame="1"/>
          <w:lang w:eastAsia="et-EE"/>
          <w14:ligatures w14:val="none"/>
        </w:rPr>
        <w:t xml:space="preserve"> sätestatud erisusi.</w:t>
      </w:r>
    </w:p>
    <w:p w14:paraId="7ABD4622" w14:textId="69CE0201" w:rsidR="00E01D2F" w:rsidRPr="008D0DDA" w:rsidRDefault="00E01D2F" w:rsidP="00C306C2">
      <w:pPr>
        <w:pStyle w:val="Kehatekst"/>
        <w:contextualSpacing/>
        <w:rPr>
          <w:lang w:eastAsia="et-EE"/>
        </w:rPr>
      </w:pPr>
    </w:p>
    <w:p w14:paraId="72DFC62A" w14:textId="7E391FB0" w:rsidR="00E01D2F" w:rsidRPr="008D0DDA" w:rsidRDefault="00304F44" w:rsidP="00C306C2">
      <w:pPr>
        <w:pStyle w:val="Kehatekst"/>
        <w:contextualSpacing/>
        <w:jc w:val="center"/>
        <w:rPr>
          <w:b/>
          <w:bCs/>
          <w:lang w:eastAsia="et-EE"/>
        </w:rPr>
      </w:pPr>
      <w:r w:rsidRPr="008D0DDA">
        <w:rPr>
          <w:b/>
          <w:bCs/>
          <w:lang w:eastAsia="et-EE"/>
        </w:rPr>
        <w:t>3</w:t>
      </w:r>
      <w:r w:rsidR="00E01D2F" w:rsidRPr="008D0DDA">
        <w:rPr>
          <w:b/>
          <w:bCs/>
          <w:lang w:eastAsia="et-EE"/>
        </w:rPr>
        <w:t>. peatükk</w:t>
      </w:r>
    </w:p>
    <w:p w14:paraId="78AACD1F" w14:textId="38702DB2" w:rsidR="00E01D2F" w:rsidRPr="008D0DDA" w:rsidRDefault="00E01D2F" w:rsidP="00C306C2">
      <w:pPr>
        <w:pStyle w:val="Kehatekst"/>
        <w:contextualSpacing/>
        <w:jc w:val="center"/>
        <w:rPr>
          <w:lang w:eastAsia="et-EE"/>
        </w:rPr>
      </w:pPr>
      <w:r w:rsidRPr="008D0DDA">
        <w:rPr>
          <w:b/>
          <w:bCs/>
          <w:lang w:eastAsia="et-EE"/>
        </w:rPr>
        <w:t>Diskrimineerimise keeld</w:t>
      </w:r>
    </w:p>
    <w:p w14:paraId="1CC06FAA" w14:textId="77777777" w:rsidR="00CE58CB" w:rsidRPr="008D0DDA" w:rsidRDefault="00CE58CB" w:rsidP="00C306C2">
      <w:pPr>
        <w:pStyle w:val="Kehatekst"/>
        <w:contextualSpacing/>
        <w:rPr>
          <w:lang w:eastAsia="et-EE"/>
        </w:rPr>
      </w:pPr>
    </w:p>
    <w:p w14:paraId="71F061DC" w14:textId="79C6FB90"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xml:space="preserve">§ </w:t>
      </w:r>
      <w:r w:rsidR="00E7005D" w:rsidRPr="008D0DDA">
        <w:rPr>
          <w:rFonts w:ascii="Times New Roman" w:eastAsia="Times New Roman" w:hAnsi="Times New Roman" w:cs="Times New Roman"/>
          <w:b/>
          <w:bCs/>
          <w:kern w:val="0"/>
          <w:sz w:val="24"/>
          <w:szCs w:val="24"/>
          <w:bdr w:val="none" w:sz="0" w:space="0" w:color="auto" w:frame="1"/>
          <w:lang w:eastAsia="et-EE"/>
          <w14:ligatures w14:val="none"/>
        </w:rPr>
        <w:t>13</w:t>
      </w:r>
      <w:r w:rsidRPr="008D0DDA">
        <w:rPr>
          <w:rFonts w:ascii="Times New Roman" w:eastAsia="Times New Roman" w:hAnsi="Times New Roman" w:cs="Times New Roman"/>
          <w:b/>
          <w:bCs/>
          <w:kern w:val="0"/>
          <w:sz w:val="24"/>
          <w:szCs w:val="24"/>
          <w:bdr w:val="none" w:sz="0" w:space="0" w:color="auto" w:frame="1"/>
          <w:lang w:eastAsia="et-EE"/>
          <w14:ligatures w14:val="none"/>
        </w:rPr>
        <w:t>. Diskrimineerimise keeld</w:t>
      </w:r>
    </w:p>
    <w:p w14:paraId="5F88529C"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66945B4E" w14:textId="363C0612" w:rsidR="000B333C" w:rsidRPr="008D0DDA" w:rsidRDefault="00FD6D37"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00296D4F" w:rsidRPr="008D0DDA">
        <w:rPr>
          <w:rFonts w:ascii="Times New Roman" w:eastAsia="Times New Roman" w:hAnsi="Times New Roman" w:cs="Times New Roman"/>
          <w:kern w:val="0"/>
          <w:sz w:val="24"/>
          <w:szCs w:val="24"/>
          <w:bdr w:val="none" w:sz="0" w:space="0" w:color="auto" w:frame="1"/>
          <w:lang w:eastAsia="et-EE"/>
          <w14:ligatures w14:val="none"/>
        </w:rPr>
        <w:t>Di</w:t>
      </w:r>
      <w:r w:rsidR="00CE58CB" w:rsidRPr="008D0DDA">
        <w:rPr>
          <w:rFonts w:ascii="Times New Roman" w:eastAsia="Times New Roman" w:hAnsi="Times New Roman" w:cs="Times New Roman"/>
          <w:kern w:val="0"/>
          <w:sz w:val="24"/>
          <w:szCs w:val="24"/>
          <w:bdr w:val="none" w:sz="0" w:space="0" w:color="auto" w:frame="1"/>
          <w:lang w:eastAsia="et-EE"/>
          <w14:ligatures w14:val="none"/>
        </w:rPr>
        <w:t>skrimineerimine, kaasa arvatud selleks korralduse andmine, on keelatud.</w:t>
      </w:r>
    </w:p>
    <w:p w14:paraId="31983200" w14:textId="4EB09015" w:rsidR="00FD6D37"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p>
    <w:p w14:paraId="2DE72FA8" w14:textId="5349A8B4" w:rsidR="00CE58CB" w:rsidRPr="008D0DDA" w:rsidRDefault="24C14E74" w:rsidP="00C306C2">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(2) Diskrimineerimine on keelatud olenemata sellest, kas see põhineb isiku enda või mõne temaga seotud isiku </w:t>
      </w:r>
      <w:r w:rsidR="2C28630C" w:rsidRPr="008D0DDA">
        <w:rPr>
          <w:rFonts w:ascii="Times New Roman" w:eastAsia="Times New Roman" w:hAnsi="Times New Roman" w:cs="Times New Roman"/>
          <w:kern w:val="0"/>
          <w:sz w:val="24"/>
          <w:szCs w:val="24"/>
          <w:bdr w:val="none" w:sz="0" w:space="0" w:color="auto" w:frame="1"/>
          <w:lang w:eastAsia="et-EE"/>
          <w14:ligatures w14:val="none"/>
        </w:rPr>
        <w:t>kaitstud tunnusel</w:t>
      </w:r>
      <w:r w:rsidR="44FC3599"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või oletuse</w:t>
      </w:r>
      <w:r w:rsidR="2A53A0BA" w:rsidRPr="008D0DDA">
        <w:rPr>
          <w:rFonts w:ascii="Times New Roman" w:eastAsia="Times New Roman" w:hAnsi="Times New Roman" w:cs="Times New Roman"/>
          <w:kern w:val="0"/>
          <w:sz w:val="24"/>
          <w:szCs w:val="24"/>
          <w:bdr w:val="none" w:sz="0" w:space="0" w:color="auto" w:frame="1"/>
          <w:lang w:eastAsia="et-EE"/>
          <w14:ligatures w14:val="none"/>
        </w:rPr>
        <w:t>l</w:t>
      </w:r>
      <w:r w:rsidR="2C28630C" w:rsidRPr="008D0DDA">
        <w:rPr>
          <w:rFonts w:ascii="Times New Roman" w:eastAsia="Times New Roman" w:hAnsi="Times New Roman" w:cs="Times New Roman"/>
          <w:kern w:val="0"/>
          <w:sz w:val="24"/>
          <w:szCs w:val="24"/>
          <w:bdr w:val="none" w:sz="0" w:space="0" w:color="auto" w:frame="1"/>
          <w:lang w:eastAsia="et-EE"/>
          <w14:ligatures w14:val="none"/>
        </w:rPr>
        <w:t xml:space="preserve"> selle kohta</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191C07E4" w14:textId="77777777" w:rsidR="00CE58CB"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636770B8" w14:textId="413F4F7B"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bookmarkStart w:id="28" w:name="_Hlk144389021"/>
      <w:bookmarkStart w:id="29" w:name="_Hlk164068080"/>
      <w:r w:rsidRPr="008D0DDA">
        <w:rPr>
          <w:rFonts w:ascii="Times New Roman" w:eastAsia="Times New Roman" w:hAnsi="Times New Roman" w:cs="Times New Roman"/>
          <w:b/>
          <w:bCs/>
          <w:kern w:val="0"/>
          <w:sz w:val="24"/>
          <w:szCs w:val="24"/>
          <w:bdr w:val="none" w:sz="0" w:space="0" w:color="auto" w:frame="1"/>
          <w:lang w:eastAsia="et-EE"/>
          <w14:ligatures w14:val="none"/>
        </w:rPr>
        <w:t>§ 1</w:t>
      </w:r>
      <w:r w:rsidR="00E7005D" w:rsidRPr="008D0DDA">
        <w:rPr>
          <w:rFonts w:ascii="Times New Roman" w:eastAsia="Times New Roman" w:hAnsi="Times New Roman" w:cs="Times New Roman"/>
          <w:b/>
          <w:bCs/>
          <w:kern w:val="0"/>
          <w:sz w:val="24"/>
          <w:szCs w:val="24"/>
          <w:bdr w:val="none" w:sz="0" w:space="0" w:color="auto" w:frame="1"/>
          <w:lang w:eastAsia="et-EE"/>
          <w14:ligatures w14:val="none"/>
        </w:rPr>
        <w:t>4</w:t>
      </w:r>
      <w:r w:rsidRPr="008D0DDA">
        <w:rPr>
          <w:rFonts w:ascii="Times New Roman" w:eastAsia="Times New Roman" w:hAnsi="Times New Roman" w:cs="Times New Roman"/>
          <w:b/>
          <w:bCs/>
          <w:kern w:val="0"/>
          <w:sz w:val="24"/>
          <w:szCs w:val="24"/>
          <w:bdr w:val="none" w:sz="0" w:space="0" w:color="auto" w:frame="1"/>
          <w:lang w:eastAsia="et-EE"/>
          <w14:ligatures w14:val="none"/>
        </w:rPr>
        <w:t>. Erandid diskrimineerimiskeelust</w:t>
      </w:r>
    </w:p>
    <w:p w14:paraId="2FFB9EC9" w14:textId="77777777" w:rsidR="007F316C" w:rsidRPr="008D0DDA" w:rsidRDefault="007F316C"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5F918636" w14:textId="1DBDD27B" w:rsidR="00503607" w:rsidRPr="008D0DDA" w:rsidRDefault="00503607" w:rsidP="00C306C2">
      <w:pPr>
        <w:pStyle w:val="Kehatekst"/>
        <w:contextualSpacing/>
        <w:jc w:val="both"/>
        <w:rPr>
          <w:bdr w:val="none" w:sz="0" w:space="0" w:color="auto" w:frame="1"/>
          <w:lang w:eastAsia="et-EE"/>
        </w:rPr>
      </w:pPr>
      <w:bookmarkStart w:id="30" w:name="_Hlk153539412"/>
      <w:bookmarkEnd w:id="28"/>
      <w:r w:rsidRPr="008D0DDA">
        <w:rPr>
          <w:bdr w:val="none" w:sz="0" w:space="0" w:color="auto" w:frame="1"/>
          <w:lang w:eastAsia="et-EE"/>
        </w:rPr>
        <w:t xml:space="preserve">(1) Diskrimineerimiseks ei loeta ajutise erimeetme rakendamist, mille otsene eesmärk on </w:t>
      </w:r>
      <w:r w:rsidR="00B44D98">
        <w:rPr>
          <w:bdr w:val="none" w:sz="0" w:space="0" w:color="auto" w:frame="1"/>
          <w:lang w:eastAsia="et-EE"/>
        </w:rPr>
        <w:t xml:space="preserve">soolise võrdsuse ja võrdsete võimaluste saavutamiseks </w:t>
      </w:r>
      <w:r w:rsidRPr="008D0DDA">
        <w:rPr>
          <w:bdr w:val="none" w:sz="0" w:space="0" w:color="auto" w:frame="1"/>
          <w:lang w:eastAsia="et-EE"/>
        </w:rPr>
        <w:t>vähendada</w:t>
      </w:r>
      <w:r w:rsidR="000C2D09" w:rsidRPr="008D0DDA">
        <w:rPr>
          <w:bdr w:val="none" w:sz="0" w:space="0" w:color="auto" w:frame="1"/>
          <w:lang w:eastAsia="et-EE"/>
        </w:rPr>
        <w:t xml:space="preserve"> või </w:t>
      </w:r>
      <w:r w:rsidRPr="008D0DDA">
        <w:rPr>
          <w:bdr w:val="none" w:sz="0" w:space="0" w:color="auto" w:frame="1"/>
          <w:lang w:eastAsia="et-EE"/>
        </w:rPr>
        <w:t xml:space="preserve">ära hoida </w:t>
      </w:r>
      <w:r w:rsidR="00123E33" w:rsidRPr="008D0DDA">
        <w:rPr>
          <w:bdr w:val="none" w:sz="0" w:space="0" w:color="auto" w:frame="1"/>
          <w:lang w:eastAsia="et-EE"/>
        </w:rPr>
        <w:t>kaitstud</w:t>
      </w:r>
      <w:r w:rsidRPr="008D0DDA">
        <w:rPr>
          <w:bdr w:val="none" w:sz="0" w:space="0" w:color="auto" w:frame="1"/>
          <w:lang w:eastAsia="et-EE"/>
        </w:rPr>
        <w:t xml:space="preserve"> tunnuse</w:t>
      </w:r>
      <w:r w:rsidR="003E77D8">
        <w:rPr>
          <w:bdr w:val="none" w:sz="0" w:space="0" w:color="auto" w:frame="1"/>
          <w:lang w:eastAsia="et-EE"/>
        </w:rPr>
        <w:t>l põhinevat</w:t>
      </w:r>
      <w:r w:rsidRPr="008D0DDA">
        <w:rPr>
          <w:bdr w:val="none" w:sz="0" w:space="0" w:color="auto" w:frame="1"/>
          <w:lang w:eastAsia="et-EE"/>
        </w:rPr>
        <w:t xml:space="preserve"> ebavõrdsust</w:t>
      </w:r>
      <w:r w:rsidR="00F813D4" w:rsidRPr="008D0DDA">
        <w:rPr>
          <w:bdr w:val="none" w:sz="0" w:space="0" w:color="auto" w:frame="1"/>
          <w:lang w:eastAsia="et-EE"/>
        </w:rPr>
        <w:t xml:space="preserve"> või ebaõiglust</w:t>
      </w:r>
      <w:r w:rsidRPr="008D0DDA">
        <w:rPr>
          <w:bdr w:val="none" w:sz="0" w:space="0" w:color="auto" w:frame="1"/>
          <w:lang w:eastAsia="et-EE"/>
        </w:rPr>
        <w:t>. Selliselt rakendatav erimee</w:t>
      </w:r>
      <w:r w:rsidR="003C70AD">
        <w:rPr>
          <w:bdr w:val="none" w:sz="0" w:space="0" w:color="auto" w:frame="1"/>
          <w:lang w:eastAsia="et-EE"/>
        </w:rPr>
        <w:t>de</w:t>
      </w:r>
      <w:r w:rsidRPr="008D0DDA">
        <w:rPr>
          <w:bdr w:val="none" w:sz="0" w:space="0" w:color="auto" w:frame="1"/>
          <w:lang w:eastAsia="et-EE"/>
        </w:rPr>
        <w:t xml:space="preserve"> pea</w:t>
      </w:r>
      <w:r w:rsidR="003C70AD">
        <w:rPr>
          <w:bdr w:val="none" w:sz="0" w:space="0" w:color="auto" w:frame="1"/>
          <w:lang w:eastAsia="et-EE"/>
        </w:rPr>
        <w:t>b</w:t>
      </w:r>
      <w:r w:rsidRPr="008D0DDA">
        <w:rPr>
          <w:bdr w:val="none" w:sz="0" w:space="0" w:color="auto" w:frame="1"/>
          <w:lang w:eastAsia="et-EE"/>
        </w:rPr>
        <w:t xml:space="preserve"> olema taotletava eesmärgiga</w:t>
      </w:r>
      <w:r w:rsidR="00D0376B" w:rsidRPr="008D0DDA">
        <w:rPr>
          <w:bdr w:val="none" w:sz="0" w:space="0" w:color="auto" w:frame="1"/>
          <w:lang w:eastAsia="et-EE"/>
        </w:rPr>
        <w:t xml:space="preserve"> proportsionaal</w:t>
      </w:r>
      <w:r w:rsidR="003C70AD">
        <w:rPr>
          <w:bdr w:val="none" w:sz="0" w:space="0" w:color="auto" w:frame="1"/>
          <w:lang w:eastAsia="et-EE"/>
        </w:rPr>
        <w:t>ne</w:t>
      </w:r>
      <w:r w:rsidRPr="008D0DDA">
        <w:rPr>
          <w:bdr w:val="none" w:sz="0" w:space="0" w:color="auto" w:frame="1"/>
          <w:lang w:eastAsia="et-EE"/>
        </w:rPr>
        <w:t>.</w:t>
      </w:r>
    </w:p>
    <w:bookmarkEnd w:id="30"/>
    <w:p w14:paraId="6CD6AE71" w14:textId="77777777" w:rsidR="00503607" w:rsidRPr="008D0DDA" w:rsidRDefault="00503607" w:rsidP="00C306C2">
      <w:pPr>
        <w:pStyle w:val="Kehatekst"/>
        <w:contextualSpacing/>
        <w:rPr>
          <w:bdr w:val="none" w:sz="0" w:space="0" w:color="auto" w:frame="1"/>
          <w:lang w:eastAsia="et-EE"/>
        </w:rPr>
      </w:pPr>
    </w:p>
    <w:p w14:paraId="02EF0351" w14:textId="7B49FC93" w:rsidR="00503607" w:rsidRPr="008D0DDA" w:rsidRDefault="00503607" w:rsidP="00C306C2">
      <w:pPr>
        <w:pStyle w:val="Kehatekst"/>
        <w:contextualSpacing/>
        <w:rPr>
          <w:bdr w:val="none" w:sz="0" w:space="0" w:color="auto" w:frame="1"/>
          <w:lang w:eastAsia="et-EE"/>
        </w:rPr>
      </w:pPr>
      <w:bookmarkStart w:id="31" w:name="_Hlk153539430"/>
      <w:r w:rsidRPr="008D0DDA">
        <w:rPr>
          <w:bdr w:val="none" w:sz="0" w:space="0" w:color="auto" w:frame="1"/>
          <w:lang w:eastAsia="et-EE"/>
        </w:rPr>
        <w:t xml:space="preserve">(2) </w:t>
      </w:r>
      <w:r w:rsidR="008A0639">
        <w:rPr>
          <w:bdr w:val="none" w:sz="0" w:space="0" w:color="auto" w:frame="1"/>
          <w:lang w:eastAsia="et-EE"/>
        </w:rPr>
        <w:t>S</w:t>
      </w:r>
      <w:r w:rsidRPr="008D0DDA">
        <w:rPr>
          <w:bdr w:val="none" w:sz="0" w:space="0" w:color="auto" w:frame="1"/>
          <w:lang w:eastAsia="et-EE"/>
        </w:rPr>
        <w:t>ooliseks diskrimineerimiseks ei loeta:</w:t>
      </w:r>
    </w:p>
    <w:p w14:paraId="78437461" w14:textId="27CDD84B" w:rsidR="00FF478D" w:rsidRDefault="00503607" w:rsidP="00C306C2">
      <w:pPr>
        <w:pStyle w:val="Kehatekst"/>
        <w:contextualSpacing/>
        <w:jc w:val="both"/>
        <w:rPr>
          <w:bdr w:val="none" w:sz="0" w:space="0" w:color="auto" w:frame="1"/>
          <w:lang w:eastAsia="et-EE"/>
        </w:rPr>
      </w:pPr>
      <w:r w:rsidRPr="008D0DDA">
        <w:rPr>
          <w:bdr w:val="none" w:sz="0" w:space="0" w:color="auto" w:frame="1"/>
          <w:lang w:eastAsia="et-EE"/>
        </w:rPr>
        <w:t>1) </w:t>
      </w:r>
      <w:r w:rsidR="0004427F">
        <w:rPr>
          <w:bdr w:val="none" w:sz="0" w:space="0" w:color="auto" w:frame="1"/>
          <w:lang w:eastAsia="et-EE"/>
        </w:rPr>
        <w:t>õigusaktiga sätestatud</w:t>
      </w:r>
      <w:r w:rsidRPr="008D0DDA">
        <w:rPr>
          <w:bdr w:val="none" w:sz="0" w:space="0" w:color="auto" w:frame="1"/>
          <w:lang w:eastAsia="et-EE"/>
        </w:rPr>
        <w:t xml:space="preserve"> naiste erilist kaitset seoses raseduse ja sünnitamisega;</w:t>
      </w:r>
    </w:p>
    <w:p w14:paraId="2B8FBC4D" w14:textId="01088B20" w:rsidR="00113F35" w:rsidRPr="008D0DDA" w:rsidRDefault="00503607" w:rsidP="00C306C2">
      <w:pPr>
        <w:pStyle w:val="Kehatekst"/>
        <w:contextualSpacing/>
        <w:jc w:val="both"/>
        <w:rPr>
          <w:bdr w:val="none" w:sz="0" w:space="0" w:color="auto" w:frame="1"/>
          <w:lang w:eastAsia="et-EE"/>
        </w:rPr>
      </w:pPr>
      <w:r w:rsidRPr="008D0DDA">
        <w:rPr>
          <w:bdr w:val="none" w:sz="0" w:space="0" w:color="auto" w:frame="1"/>
          <w:lang w:eastAsia="et-EE"/>
        </w:rPr>
        <w:t>2) kohustusliku kaitseväe ajateenistuse kehtestamist ainult meestele;</w:t>
      </w:r>
    </w:p>
    <w:p w14:paraId="3F2FF7E5" w14:textId="04D7855A" w:rsidR="005F5A82" w:rsidRPr="008D0DDA" w:rsidRDefault="00503607" w:rsidP="00C306C2">
      <w:pPr>
        <w:pStyle w:val="Kehatekst"/>
        <w:contextualSpacing/>
        <w:jc w:val="both"/>
        <w:rPr>
          <w:bdr w:val="none" w:sz="0" w:space="0" w:color="auto" w:frame="1"/>
          <w:lang w:eastAsia="et-EE"/>
        </w:rPr>
      </w:pPr>
      <w:r w:rsidRPr="008D0DDA">
        <w:rPr>
          <w:bdr w:val="none" w:sz="0" w:space="0" w:color="auto" w:frame="1"/>
          <w:lang w:eastAsia="et-EE"/>
        </w:rPr>
        <w:t>3) </w:t>
      </w:r>
      <w:r w:rsidR="00D1174F">
        <w:rPr>
          <w:bdr w:val="none" w:sz="0" w:space="0" w:color="auto" w:frame="1"/>
          <w:lang w:eastAsia="et-EE"/>
        </w:rPr>
        <w:t>soopõhist</w:t>
      </w:r>
      <w:r w:rsidRPr="008D0DDA">
        <w:rPr>
          <w:bdr w:val="none" w:sz="0" w:space="0" w:color="auto" w:frame="1"/>
          <w:lang w:eastAsia="et-EE"/>
        </w:rPr>
        <w:t xml:space="preserve"> vastuvõtmist mittetulundusühingu liikmeks, kui se</w:t>
      </w:r>
      <w:r w:rsidR="00BF259D" w:rsidRPr="008D0DDA">
        <w:rPr>
          <w:bdr w:val="none" w:sz="0" w:space="0" w:color="auto" w:frame="1"/>
          <w:lang w:eastAsia="et-EE"/>
        </w:rPr>
        <w:t xml:space="preserve">lline erinev kohtlemine põhineb </w:t>
      </w:r>
      <w:r w:rsidRPr="008D0DDA">
        <w:rPr>
          <w:bdr w:val="none" w:sz="0" w:space="0" w:color="auto" w:frame="1"/>
          <w:lang w:eastAsia="et-EE"/>
        </w:rPr>
        <w:t>ühingu põhikirjas</w:t>
      </w:r>
      <w:r w:rsidR="001527CC" w:rsidRPr="008D0DDA">
        <w:rPr>
          <w:bdr w:val="none" w:sz="0" w:space="0" w:color="auto" w:frame="1"/>
          <w:lang w:eastAsia="et-EE"/>
        </w:rPr>
        <w:t xml:space="preserve"> sätestatud õiguspärase</w:t>
      </w:r>
      <w:r w:rsidR="00BF259D" w:rsidRPr="008D0DDA">
        <w:rPr>
          <w:bdr w:val="none" w:sz="0" w:space="0" w:color="auto" w:frame="1"/>
          <w:lang w:eastAsia="et-EE"/>
        </w:rPr>
        <w:t>l eesmärgil</w:t>
      </w:r>
      <w:r w:rsidR="00D0376B" w:rsidRPr="008D0DDA">
        <w:rPr>
          <w:bdr w:val="none" w:sz="0" w:space="0" w:color="auto" w:frame="1"/>
          <w:lang w:eastAsia="et-EE"/>
        </w:rPr>
        <w:t xml:space="preserve"> ja on taotletava eesmärgiga</w:t>
      </w:r>
      <w:r w:rsidR="00D0376B" w:rsidRPr="008D0DDA">
        <w:t xml:space="preserve"> </w:t>
      </w:r>
      <w:r w:rsidR="00D0376B" w:rsidRPr="008D0DDA">
        <w:rPr>
          <w:bdr w:val="none" w:sz="0" w:space="0" w:color="auto" w:frame="1"/>
          <w:lang w:eastAsia="et-EE"/>
        </w:rPr>
        <w:t>proportsionaalne</w:t>
      </w:r>
      <w:r w:rsidRPr="008D0DDA">
        <w:rPr>
          <w:bdr w:val="none" w:sz="0" w:space="0" w:color="auto" w:frame="1"/>
          <w:lang w:eastAsia="et-EE"/>
        </w:rPr>
        <w:t>;</w:t>
      </w:r>
    </w:p>
    <w:p w14:paraId="265EDB06" w14:textId="49AAF5ED" w:rsidR="00503607" w:rsidRPr="008D0DDA" w:rsidRDefault="42BC79E0" w:rsidP="00C306C2">
      <w:pPr>
        <w:pStyle w:val="Kehatekst"/>
        <w:contextualSpacing/>
        <w:jc w:val="both"/>
        <w:rPr>
          <w:bdr w:val="none" w:sz="0" w:space="0" w:color="auto" w:frame="1"/>
          <w:lang w:eastAsia="et-EE"/>
        </w:rPr>
      </w:pPr>
      <w:r w:rsidRPr="008D0DDA">
        <w:rPr>
          <w:bdr w:val="none" w:sz="0" w:space="0" w:color="auto" w:frame="1"/>
          <w:lang w:eastAsia="et-EE"/>
        </w:rPr>
        <w:t>4) kau</w:t>
      </w:r>
      <w:r w:rsidR="0054091D">
        <w:rPr>
          <w:bdr w:val="none" w:sz="0" w:space="0" w:color="auto" w:frame="1"/>
          <w:lang w:eastAsia="et-EE"/>
        </w:rPr>
        <w:t>ba</w:t>
      </w:r>
      <w:r w:rsidRPr="008D0DDA">
        <w:rPr>
          <w:bdr w:val="none" w:sz="0" w:space="0" w:color="auto" w:frame="1"/>
          <w:lang w:eastAsia="et-EE"/>
        </w:rPr>
        <w:t xml:space="preserve"> või teenuse pakkumisel isikute erinevat kohtlemist nende soo tõttu kindlustustegevuse seaduse § 265 lõike 4 kohaselt või juhul, kui kauba või teenuse ainult või peamiselt ühe s</w:t>
      </w:r>
      <w:r w:rsidR="719244E0" w:rsidRPr="008D0DDA">
        <w:rPr>
          <w:bdr w:val="none" w:sz="0" w:space="0" w:color="auto" w:frame="1"/>
          <w:lang w:eastAsia="et-EE"/>
        </w:rPr>
        <w:t>oo</w:t>
      </w:r>
      <w:r w:rsidRPr="008D0DDA">
        <w:rPr>
          <w:bdr w:val="none" w:sz="0" w:space="0" w:color="auto" w:frame="1"/>
          <w:lang w:eastAsia="et-EE"/>
        </w:rPr>
        <w:t xml:space="preserve"> esindajatele pakkumise eesmärk on õigus</w:t>
      </w:r>
      <w:r w:rsidR="5D1F9993" w:rsidRPr="008D0DDA">
        <w:rPr>
          <w:bdr w:val="none" w:sz="0" w:space="0" w:color="auto" w:frame="1"/>
          <w:lang w:eastAsia="et-EE"/>
        </w:rPr>
        <w:t>pärane</w:t>
      </w:r>
      <w:r w:rsidRPr="008D0DDA">
        <w:rPr>
          <w:bdr w:val="none" w:sz="0" w:space="0" w:color="auto" w:frame="1"/>
          <w:lang w:eastAsia="et-EE"/>
        </w:rPr>
        <w:t xml:space="preserve"> ja selle </w:t>
      </w:r>
      <w:r w:rsidR="5D1F9993" w:rsidRPr="008D0DDA">
        <w:rPr>
          <w:bdr w:val="none" w:sz="0" w:space="0" w:color="auto" w:frame="1"/>
          <w:lang w:eastAsia="et-EE"/>
        </w:rPr>
        <w:t xml:space="preserve">eesmärgi </w:t>
      </w:r>
      <w:r w:rsidRPr="008D0DDA">
        <w:rPr>
          <w:bdr w:val="none" w:sz="0" w:space="0" w:color="auto" w:frame="1"/>
          <w:lang w:eastAsia="et-EE"/>
        </w:rPr>
        <w:t xml:space="preserve">saavutamise vahendid </w:t>
      </w:r>
      <w:r w:rsidR="5D1F9993" w:rsidRPr="008D0DDA">
        <w:rPr>
          <w:bdr w:val="none" w:sz="0" w:space="0" w:color="auto" w:frame="1"/>
          <w:lang w:eastAsia="et-EE"/>
        </w:rPr>
        <w:t xml:space="preserve">on </w:t>
      </w:r>
      <w:r w:rsidRPr="008D0DDA">
        <w:rPr>
          <w:bdr w:val="none" w:sz="0" w:space="0" w:color="auto" w:frame="1"/>
          <w:lang w:eastAsia="et-EE"/>
        </w:rPr>
        <w:t>asjakohased ning vajalikud.</w:t>
      </w:r>
    </w:p>
    <w:bookmarkEnd w:id="31"/>
    <w:p w14:paraId="2FA6FE9C" w14:textId="77777777" w:rsidR="00B27884" w:rsidRPr="008D0DDA" w:rsidRDefault="00B27884" w:rsidP="00C306C2">
      <w:pPr>
        <w:pStyle w:val="Kehatekst"/>
        <w:contextualSpacing/>
        <w:jc w:val="both"/>
        <w:rPr>
          <w:bdr w:val="none" w:sz="0" w:space="0" w:color="auto" w:frame="1"/>
          <w:lang w:eastAsia="et-EE"/>
        </w:rPr>
      </w:pPr>
    </w:p>
    <w:p w14:paraId="723CE134" w14:textId="7965EF50" w:rsidR="00B27884" w:rsidRPr="008D0DDA" w:rsidRDefault="00B27884" w:rsidP="00250C69">
      <w:pPr>
        <w:pStyle w:val="Kehatekst"/>
        <w:contextualSpacing/>
        <w:jc w:val="both"/>
        <w:rPr>
          <w:bdr w:val="none" w:sz="0" w:space="0" w:color="auto" w:frame="1"/>
          <w:lang w:eastAsia="et-EE"/>
        </w:rPr>
      </w:pPr>
      <w:bookmarkStart w:id="32" w:name="_Hlk153546719"/>
      <w:bookmarkStart w:id="33" w:name="_Hlk153539454"/>
      <w:r w:rsidRPr="008D0DDA">
        <w:rPr>
          <w:bdr w:val="none" w:sz="0" w:space="0" w:color="auto" w:frame="1"/>
          <w:lang w:eastAsia="et-EE"/>
        </w:rPr>
        <w:t xml:space="preserve">(3) </w:t>
      </w:r>
      <w:r w:rsidR="008A0639">
        <w:rPr>
          <w:bdr w:val="none" w:sz="0" w:space="0" w:color="auto" w:frame="1"/>
          <w:lang w:eastAsia="et-EE"/>
        </w:rPr>
        <w:t>V</w:t>
      </w:r>
      <w:r w:rsidRPr="008D0DDA">
        <w:rPr>
          <w:bdr w:val="none" w:sz="0" w:space="0" w:color="auto" w:frame="1"/>
          <w:lang w:eastAsia="et-EE"/>
        </w:rPr>
        <w:t>anuseliseks diskrimineerimiseks ei loeta</w:t>
      </w:r>
      <w:r w:rsidR="00250C69">
        <w:rPr>
          <w:bdr w:val="none" w:sz="0" w:space="0" w:color="auto" w:frame="1"/>
          <w:lang w:eastAsia="et-EE"/>
        </w:rPr>
        <w:t xml:space="preserve"> </w:t>
      </w:r>
      <w:r w:rsidRPr="008D0DDA">
        <w:rPr>
          <w:bdr w:val="none" w:sz="0" w:space="0" w:color="auto" w:frame="1"/>
          <w:lang w:eastAsia="et-EE"/>
        </w:rPr>
        <w:t>seadusega sätestatud erinevat kohtlemist</w:t>
      </w:r>
      <w:r w:rsidR="00A9462A" w:rsidRPr="008D0DDA">
        <w:rPr>
          <w:bdr w:val="none" w:sz="0" w:space="0" w:color="auto" w:frame="1"/>
          <w:lang w:eastAsia="et-EE"/>
        </w:rPr>
        <w:t xml:space="preserve"> vanuse alusel</w:t>
      </w:r>
      <w:r w:rsidRPr="008D0DDA">
        <w:rPr>
          <w:bdr w:val="none" w:sz="0" w:space="0" w:color="auto" w:frame="1"/>
          <w:lang w:eastAsia="et-EE"/>
        </w:rPr>
        <w:t>, kui se</w:t>
      </w:r>
      <w:r w:rsidR="00250C69">
        <w:rPr>
          <w:bdr w:val="none" w:sz="0" w:space="0" w:color="auto" w:frame="1"/>
          <w:lang w:eastAsia="et-EE"/>
        </w:rPr>
        <w:t xml:space="preserve">e </w:t>
      </w:r>
      <w:r w:rsidRPr="008D0DDA">
        <w:rPr>
          <w:bdr w:val="none" w:sz="0" w:space="0" w:color="auto" w:frame="1"/>
          <w:lang w:eastAsia="et-EE"/>
        </w:rPr>
        <w:t>on objektiiv</w:t>
      </w:r>
      <w:r w:rsidR="00250C69">
        <w:rPr>
          <w:bdr w:val="none" w:sz="0" w:space="0" w:color="auto" w:frame="1"/>
          <w:lang w:eastAsia="et-EE"/>
        </w:rPr>
        <w:t xml:space="preserve">selt põhjendatav </w:t>
      </w:r>
      <w:r w:rsidRPr="008D0DDA">
        <w:rPr>
          <w:bdr w:val="none" w:sz="0" w:space="0" w:color="auto" w:frame="1"/>
          <w:lang w:eastAsia="et-EE"/>
        </w:rPr>
        <w:t>õiguspära</w:t>
      </w:r>
      <w:r w:rsidR="00250C69">
        <w:rPr>
          <w:bdr w:val="none" w:sz="0" w:space="0" w:color="auto" w:frame="1"/>
          <w:lang w:eastAsia="et-EE"/>
        </w:rPr>
        <w:t>s</w:t>
      </w:r>
      <w:r w:rsidRPr="008D0DDA">
        <w:rPr>
          <w:bdr w:val="none" w:sz="0" w:space="0" w:color="auto" w:frame="1"/>
          <w:lang w:eastAsia="et-EE"/>
        </w:rPr>
        <w:t>e eesmär</w:t>
      </w:r>
      <w:r w:rsidR="00250C69">
        <w:rPr>
          <w:bdr w:val="none" w:sz="0" w:space="0" w:color="auto" w:frame="1"/>
          <w:lang w:eastAsia="et-EE"/>
        </w:rPr>
        <w:t>giga</w:t>
      </w:r>
      <w:r w:rsidRPr="008D0DDA">
        <w:rPr>
          <w:bdr w:val="none" w:sz="0" w:space="0" w:color="auto" w:frame="1"/>
          <w:lang w:eastAsia="et-EE"/>
        </w:rPr>
        <w:t xml:space="preserve"> ning selle eesmärgi saavutamise vahendid on asjakohased ja vajalikud</w:t>
      </w:r>
      <w:r w:rsidR="00250C69">
        <w:rPr>
          <w:bdr w:val="none" w:sz="0" w:space="0" w:color="auto" w:frame="1"/>
          <w:lang w:eastAsia="et-EE"/>
        </w:rPr>
        <w:t>.</w:t>
      </w:r>
    </w:p>
    <w:bookmarkEnd w:id="32"/>
    <w:p w14:paraId="2005292F" w14:textId="77777777" w:rsidR="00503607" w:rsidRPr="008D0DDA" w:rsidRDefault="00503607" w:rsidP="00C306C2">
      <w:pPr>
        <w:pStyle w:val="Kehatekst"/>
        <w:contextualSpacing/>
        <w:rPr>
          <w:bdr w:val="none" w:sz="0" w:space="0" w:color="auto" w:frame="1"/>
          <w:lang w:eastAsia="et-EE"/>
        </w:rPr>
      </w:pPr>
    </w:p>
    <w:p w14:paraId="360974BD" w14:textId="71B538C9" w:rsidR="00503607" w:rsidRPr="008D0DDA" w:rsidRDefault="00503607" w:rsidP="00C306C2">
      <w:pPr>
        <w:pStyle w:val="Kehatekst"/>
        <w:contextualSpacing/>
        <w:jc w:val="both"/>
        <w:rPr>
          <w:bdr w:val="none" w:sz="0" w:space="0" w:color="auto" w:frame="1"/>
          <w:lang w:eastAsia="et-EE"/>
        </w:rPr>
      </w:pPr>
      <w:bookmarkStart w:id="34" w:name="_Hlk153546747"/>
      <w:r w:rsidRPr="008D0DDA">
        <w:rPr>
          <w:bdr w:val="none" w:sz="0" w:space="0" w:color="auto" w:frame="1"/>
          <w:lang w:eastAsia="et-EE"/>
        </w:rPr>
        <w:t>(</w:t>
      </w:r>
      <w:r w:rsidR="00B27884" w:rsidRPr="008D0DDA">
        <w:rPr>
          <w:bdr w:val="none" w:sz="0" w:space="0" w:color="auto" w:frame="1"/>
          <w:lang w:eastAsia="et-EE"/>
        </w:rPr>
        <w:t>4</w:t>
      </w:r>
      <w:r w:rsidRPr="008D0DDA">
        <w:rPr>
          <w:bdr w:val="none" w:sz="0" w:space="0" w:color="auto" w:frame="1"/>
          <w:lang w:eastAsia="et-EE"/>
        </w:rPr>
        <w:t xml:space="preserve">) </w:t>
      </w:r>
      <w:r w:rsidR="008A0639">
        <w:rPr>
          <w:bdr w:val="none" w:sz="0" w:space="0" w:color="auto" w:frame="1"/>
          <w:lang w:eastAsia="et-EE"/>
        </w:rPr>
        <w:t>V</w:t>
      </w:r>
      <w:r w:rsidRPr="008D0DDA">
        <w:rPr>
          <w:bdr w:val="none" w:sz="0" w:space="0" w:color="auto" w:frame="1"/>
          <w:lang w:eastAsia="et-EE"/>
        </w:rPr>
        <w:t>anuseliseks või puudel põhinevaks diskrimineerimiseks ei loeta:</w:t>
      </w:r>
    </w:p>
    <w:p w14:paraId="23D0353A" w14:textId="6D1489E8" w:rsidR="00503607" w:rsidRPr="008D0DDA" w:rsidRDefault="00503607" w:rsidP="00C306C2">
      <w:pPr>
        <w:pStyle w:val="Kehatekst"/>
        <w:contextualSpacing/>
        <w:jc w:val="both"/>
        <w:rPr>
          <w:bdr w:val="none" w:sz="0" w:space="0" w:color="auto" w:frame="1"/>
          <w:lang w:eastAsia="et-EE"/>
        </w:rPr>
      </w:pPr>
      <w:r w:rsidRPr="008D0DDA">
        <w:rPr>
          <w:bdr w:val="none" w:sz="0" w:space="0" w:color="auto" w:frame="1"/>
          <w:lang w:eastAsia="et-EE"/>
        </w:rPr>
        <w:t xml:space="preserve">1) </w:t>
      </w:r>
      <w:r w:rsidR="00CA79AC" w:rsidRPr="008D0DDA">
        <w:rPr>
          <w:bdr w:val="none" w:sz="0" w:space="0" w:color="auto" w:frame="1"/>
          <w:lang w:eastAsia="et-EE"/>
        </w:rPr>
        <w:t>vanusest või puudest t</w:t>
      </w:r>
      <w:r w:rsidR="00FE0734">
        <w:rPr>
          <w:bdr w:val="none" w:sz="0" w:space="0" w:color="auto" w:frame="1"/>
          <w:lang w:eastAsia="et-EE"/>
        </w:rPr>
        <w:t>ingitud</w:t>
      </w:r>
      <w:r w:rsidR="00CA79AC" w:rsidRPr="008D0DDA">
        <w:rPr>
          <w:bdr w:val="none" w:sz="0" w:space="0" w:color="auto" w:frame="1"/>
          <w:lang w:eastAsia="et-EE"/>
        </w:rPr>
        <w:t xml:space="preserve"> erivajadustele vastava keskkonna loomist ja muud </w:t>
      </w:r>
      <w:r w:rsidRPr="008D0DDA">
        <w:rPr>
          <w:bdr w:val="none" w:sz="0" w:space="0" w:color="auto" w:frame="1"/>
          <w:lang w:eastAsia="et-EE"/>
        </w:rPr>
        <w:t>vanusel või puudel põhinevat</w:t>
      </w:r>
      <w:r w:rsidR="00FE0734">
        <w:rPr>
          <w:bdr w:val="none" w:sz="0" w:space="0" w:color="auto" w:frame="1"/>
          <w:lang w:eastAsia="et-EE"/>
        </w:rPr>
        <w:t>e</w:t>
      </w:r>
      <w:r w:rsidRPr="008D0DDA">
        <w:rPr>
          <w:bdr w:val="none" w:sz="0" w:space="0" w:color="auto" w:frame="1"/>
          <w:lang w:eastAsia="et-EE"/>
        </w:rPr>
        <w:t xml:space="preserve"> eeliste andmist, kui </w:t>
      </w:r>
      <w:r w:rsidR="00667DE6" w:rsidRPr="008D0DDA">
        <w:rPr>
          <w:bdr w:val="none" w:sz="0" w:space="0" w:color="auto" w:frame="1"/>
          <w:lang w:eastAsia="et-EE"/>
        </w:rPr>
        <w:t>eeliste andmine on objektiivselt põhjendatav õiguspärase eesmärgiga</w:t>
      </w:r>
      <w:r w:rsidRPr="008D0DDA">
        <w:rPr>
          <w:bdr w:val="none" w:sz="0" w:space="0" w:color="auto" w:frame="1"/>
          <w:lang w:eastAsia="et-EE"/>
        </w:rPr>
        <w:t xml:space="preserve"> ning selle eesmärgi saavutamise vahendid on asjakohased ja vajalikud;</w:t>
      </w:r>
    </w:p>
    <w:p w14:paraId="0596BF40" w14:textId="5F0A6EBC" w:rsidR="00503607" w:rsidRPr="008D0DDA" w:rsidRDefault="00503607" w:rsidP="00C306C2">
      <w:pPr>
        <w:pStyle w:val="Kehatekst"/>
        <w:contextualSpacing/>
        <w:jc w:val="both"/>
        <w:rPr>
          <w:bdr w:val="none" w:sz="0" w:space="0" w:color="auto" w:frame="1"/>
          <w:lang w:eastAsia="et-EE"/>
        </w:rPr>
      </w:pPr>
      <w:r w:rsidRPr="008D0DDA">
        <w:rPr>
          <w:bdr w:val="none" w:sz="0" w:space="0" w:color="auto" w:frame="1"/>
          <w:lang w:eastAsia="et-EE"/>
        </w:rPr>
        <w:t xml:space="preserve">2) </w:t>
      </w:r>
      <w:r w:rsidR="007A3BD2" w:rsidRPr="008D0DDA">
        <w:rPr>
          <w:bdr w:val="none" w:sz="0" w:space="0" w:color="auto" w:frame="1"/>
          <w:lang w:eastAsia="et-EE"/>
        </w:rPr>
        <w:t>vanuse või tervis</w:t>
      </w:r>
      <w:r w:rsidR="00060224">
        <w:rPr>
          <w:bdr w:val="none" w:sz="0" w:space="0" w:color="auto" w:frame="1"/>
          <w:lang w:eastAsia="et-EE"/>
        </w:rPr>
        <w:t>e</w:t>
      </w:r>
      <w:r w:rsidR="007A3BD2" w:rsidRPr="008D0DDA">
        <w:rPr>
          <w:bdr w:val="none" w:sz="0" w:space="0" w:color="auto" w:frame="1"/>
          <w:lang w:eastAsia="et-EE"/>
        </w:rPr>
        <w:t xml:space="preserve">seisundiga seotud erinevusi kindlustusmaksetes ja -hüvitistes, kui neil erinevustel on objektiivselt põhjendatav õiguspärane eesmärk, selle eesmärgi saavutamise vahendid on asjakohased ja vajalikud, </w:t>
      </w:r>
      <w:r w:rsidR="00060224">
        <w:rPr>
          <w:bdr w:val="none" w:sz="0" w:space="0" w:color="auto" w:frame="1"/>
          <w:lang w:eastAsia="et-EE"/>
        </w:rPr>
        <w:t>vanus või terviseseisund on riskide hindamisel määrav tegur,</w:t>
      </w:r>
      <w:r w:rsidR="004672B7">
        <w:rPr>
          <w:bdr w:val="none" w:sz="0" w:space="0" w:color="auto" w:frame="1"/>
          <w:lang w:eastAsia="et-EE"/>
        </w:rPr>
        <w:t xml:space="preserve"> </w:t>
      </w:r>
      <w:r w:rsidR="007A3BD2" w:rsidRPr="008D0DDA">
        <w:rPr>
          <w:bdr w:val="none" w:sz="0" w:space="0" w:color="auto" w:frame="1"/>
          <w:lang w:eastAsia="et-EE"/>
        </w:rPr>
        <w:t xml:space="preserve">ning </w:t>
      </w:r>
      <w:r w:rsidR="00651881" w:rsidRPr="008D0DDA">
        <w:rPr>
          <w:bdr w:val="none" w:sz="0" w:space="0" w:color="auto" w:frame="1"/>
          <w:lang w:eastAsia="et-EE"/>
        </w:rPr>
        <w:t xml:space="preserve">erinevuste aluseks olev </w:t>
      </w:r>
      <w:r w:rsidR="007A3BD2" w:rsidRPr="008D0DDA">
        <w:rPr>
          <w:bdr w:val="none" w:sz="0" w:space="0" w:color="auto" w:frame="1"/>
          <w:lang w:eastAsia="et-EE"/>
        </w:rPr>
        <w:t>riski</w:t>
      </w:r>
      <w:r w:rsidR="00FE0734">
        <w:rPr>
          <w:bdr w:val="none" w:sz="0" w:space="0" w:color="auto" w:frame="1"/>
          <w:lang w:eastAsia="et-EE"/>
        </w:rPr>
        <w:t>hinnang</w:t>
      </w:r>
      <w:r w:rsidR="007A3BD2" w:rsidRPr="008D0DDA">
        <w:rPr>
          <w:bdr w:val="none" w:sz="0" w:space="0" w:color="auto" w:frame="1"/>
          <w:lang w:eastAsia="et-EE"/>
        </w:rPr>
        <w:t xml:space="preserve"> põhineb täpsetel aja- ja asjakohastel kindlustusmatemaatilistel või statistilistel andmetel</w:t>
      </w:r>
      <w:r w:rsidR="00C27912">
        <w:rPr>
          <w:bdr w:val="none" w:sz="0" w:space="0" w:color="auto" w:frame="1"/>
          <w:lang w:eastAsia="et-EE"/>
        </w:rPr>
        <w:t>,</w:t>
      </w:r>
      <w:r w:rsidR="007A3BD2" w:rsidRPr="008D0DDA">
        <w:rPr>
          <w:bdr w:val="none" w:sz="0" w:space="0" w:color="auto" w:frame="1"/>
          <w:lang w:eastAsia="et-EE"/>
        </w:rPr>
        <w:t xml:space="preserve"> või </w:t>
      </w:r>
      <w:bookmarkStart w:id="35" w:name="_Hlk164066420"/>
      <w:r w:rsidR="00060224">
        <w:rPr>
          <w:bdr w:val="none" w:sz="0" w:space="0" w:color="auto" w:frame="1"/>
          <w:lang w:eastAsia="et-EE"/>
        </w:rPr>
        <w:t xml:space="preserve">nende andmete puudumisel, asjakohastel ja </w:t>
      </w:r>
      <w:r w:rsidR="00C27912">
        <w:rPr>
          <w:bdr w:val="none" w:sz="0" w:space="0" w:color="auto" w:frame="1"/>
          <w:lang w:eastAsia="et-EE"/>
        </w:rPr>
        <w:t xml:space="preserve">usaldusväärsetel </w:t>
      </w:r>
      <w:bookmarkEnd w:id="35"/>
      <w:r w:rsidR="007A3BD2" w:rsidRPr="008D0DDA">
        <w:rPr>
          <w:bdr w:val="none" w:sz="0" w:space="0" w:color="auto" w:frame="1"/>
          <w:lang w:eastAsia="et-EE"/>
        </w:rPr>
        <w:t>meditsiinilistel teadmistel</w:t>
      </w:r>
      <w:r w:rsidR="00C27912">
        <w:rPr>
          <w:bdr w:val="none" w:sz="0" w:space="0" w:color="auto" w:frame="1"/>
          <w:lang w:eastAsia="et-EE"/>
        </w:rPr>
        <w:t>,</w:t>
      </w:r>
      <w:r w:rsidR="007A3BD2" w:rsidRPr="008D0DDA">
        <w:rPr>
          <w:bdr w:val="none" w:sz="0" w:space="0" w:color="auto" w:frame="1"/>
          <w:lang w:eastAsia="et-EE"/>
        </w:rPr>
        <w:t xml:space="preserve"> ja võtab arvesse kindlustuslepingut sõlmida sooviva isiku individuaalset olukorda</w:t>
      </w:r>
      <w:r w:rsidRPr="008D0DDA">
        <w:rPr>
          <w:bdr w:val="none" w:sz="0" w:space="0" w:color="auto" w:frame="1"/>
          <w:lang w:eastAsia="et-EE"/>
        </w:rPr>
        <w:t>.</w:t>
      </w:r>
    </w:p>
    <w:bookmarkEnd w:id="33"/>
    <w:bookmarkEnd w:id="34"/>
    <w:p w14:paraId="0333B12D" w14:textId="77777777" w:rsidR="00503607" w:rsidRPr="008D0DDA" w:rsidRDefault="00503607" w:rsidP="00C306C2">
      <w:pPr>
        <w:pStyle w:val="Kehatekst"/>
        <w:contextualSpacing/>
        <w:rPr>
          <w:bdr w:val="none" w:sz="0" w:space="0" w:color="auto" w:frame="1"/>
          <w:lang w:eastAsia="et-EE"/>
        </w:rPr>
      </w:pPr>
    </w:p>
    <w:p w14:paraId="7120C44A" w14:textId="7E5CB50A" w:rsidR="00503607" w:rsidRPr="008D0DDA" w:rsidRDefault="00503607" w:rsidP="00C306C2">
      <w:pPr>
        <w:pStyle w:val="Kehatekst"/>
        <w:contextualSpacing/>
        <w:jc w:val="both"/>
        <w:rPr>
          <w:bdr w:val="none" w:sz="0" w:space="0" w:color="auto" w:frame="1"/>
          <w:lang w:eastAsia="et-EE"/>
        </w:rPr>
      </w:pPr>
      <w:bookmarkStart w:id="36" w:name="_Hlk149746165"/>
      <w:r w:rsidRPr="008D0DDA">
        <w:rPr>
          <w:bdr w:val="none" w:sz="0" w:space="0" w:color="auto" w:frame="1"/>
          <w:lang w:eastAsia="et-EE"/>
        </w:rPr>
        <w:t>(</w:t>
      </w:r>
      <w:r w:rsidR="00B27884" w:rsidRPr="008D0DDA">
        <w:rPr>
          <w:bdr w:val="none" w:sz="0" w:space="0" w:color="auto" w:frame="1"/>
          <w:lang w:eastAsia="et-EE"/>
        </w:rPr>
        <w:t>5</w:t>
      </w:r>
      <w:r w:rsidRPr="008D0DDA">
        <w:rPr>
          <w:bdr w:val="none" w:sz="0" w:space="0" w:color="auto" w:frame="1"/>
          <w:lang w:eastAsia="et-EE"/>
        </w:rPr>
        <w:t xml:space="preserve">) </w:t>
      </w:r>
      <w:r w:rsidR="008A0639">
        <w:rPr>
          <w:bdr w:val="none" w:sz="0" w:space="0" w:color="auto" w:frame="1"/>
          <w:lang w:eastAsia="et-EE"/>
        </w:rPr>
        <w:t>U</w:t>
      </w:r>
      <w:r w:rsidRPr="008D0DDA">
        <w:rPr>
          <w:bdr w:val="none" w:sz="0" w:space="0" w:color="auto" w:frame="1"/>
          <w:lang w:eastAsia="et-EE"/>
        </w:rPr>
        <w:t xml:space="preserve">sutunnistusel </w:t>
      </w:r>
      <w:r w:rsidR="00033316" w:rsidRPr="008D0DDA">
        <w:rPr>
          <w:bdr w:val="none" w:sz="0" w:space="0" w:color="auto" w:frame="1"/>
          <w:lang w:eastAsia="et-EE"/>
        </w:rPr>
        <w:t xml:space="preserve">või veendumustel </w:t>
      </w:r>
      <w:r w:rsidRPr="008D0DDA">
        <w:rPr>
          <w:bdr w:val="none" w:sz="0" w:space="0" w:color="auto" w:frame="1"/>
          <w:lang w:eastAsia="et-EE"/>
        </w:rPr>
        <w:t>põhinevaks diskrimineerimiseks ei loeta:</w:t>
      </w:r>
    </w:p>
    <w:p w14:paraId="59BCF162" w14:textId="77777777" w:rsidR="005D4FBF" w:rsidRDefault="00503607" w:rsidP="00C306C2">
      <w:pPr>
        <w:pStyle w:val="Kehatekst"/>
        <w:contextualSpacing/>
        <w:jc w:val="both"/>
        <w:rPr>
          <w:bdr w:val="none" w:sz="0" w:space="0" w:color="auto" w:frame="1"/>
          <w:lang w:eastAsia="et-EE"/>
        </w:rPr>
      </w:pPr>
      <w:r w:rsidRPr="008D0DDA">
        <w:rPr>
          <w:bdr w:val="none" w:sz="0" w:space="0" w:color="auto" w:frame="1"/>
          <w:lang w:eastAsia="et-EE"/>
        </w:rPr>
        <w:t xml:space="preserve">1) usulise ühenduse loodud erakooli vastuvõtmisel usutunnistuse alusel erinevat kohtlemist, kui selline kohtlemine </w:t>
      </w:r>
      <w:r w:rsidR="007D167F" w:rsidRPr="008D0DDA">
        <w:rPr>
          <w:bdr w:val="none" w:sz="0" w:space="0" w:color="auto" w:frame="1"/>
          <w:lang w:eastAsia="et-EE"/>
        </w:rPr>
        <w:t>põhineb õiguspärasel eesmärgil ja on taotletava eesmärgiga proportsionaalne</w:t>
      </w:r>
      <w:r w:rsidRPr="008D0DDA">
        <w:rPr>
          <w:bdr w:val="none" w:sz="0" w:space="0" w:color="auto" w:frame="1"/>
          <w:lang w:eastAsia="et-EE"/>
        </w:rPr>
        <w:t>;</w:t>
      </w:r>
    </w:p>
    <w:p w14:paraId="6BF7FF80" w14:textId="1BF9D068" w:rsidR="005455B3" w:rsidRPr="008D0DDA" w:rsidRDefault="005D4FBF" w:rsidP="00C306C2">
      <w:pPr>
        <w:pStyle w:val="Kehatekst"/>
        <w:contextualSpacing/>
        <w:jc w:val="both"/>
        <w:rPr>
          <w:bdr w:val="none" w:sz="0" w:space="0" w:color="auto" w:frame="1"/>
          <w:lang w:eastAsia="et-EE"/>
        </w:rPr>
      </w:pPr>
      <w:r>
        <w:rPr>
          <w:bdr w:val="none" w:sz="0" w:space="0" w:color="auto" w:frame="1"/>
          <w:lang w:eastAsia="et-EE"/>
        </w:rPr>
        <w:t>2</w:t>
      </w:r>
      <w:r w:rsidR="00503607" w:rsidRPr="008D0DDA">
        <w:rPr>
          <w:bdr w:val="none" w:sz="0" w:space="0" w:color="auto" w:frame="1"/>
          <w:lang w:eastAsia="et-EE"/>
        </w:rPr>
        <w:t xml:space="preserve">) </w:t>
      </w:r>
      <w:r w:rsidR="000342C9" w:rsidRPr="008D0DDA">
        <w:rPr>
          <w:bdr w:val="none" w:sz="0" w:space="0" w:color="auto" w:frame="1"/>
          <w:lang w:eastAsia="et-EE"/>
        </w:rPr>
        <w:t>hariduse andmisel ning avalikkusele kau</w:t>
      </w:r>
      <w:r w:rsidR="008617B2">
        <w:rPr>
          <w:bdr w:val="none" w:sz="0" w:space="0" w:color="auto" w:frame="1"/>
          <w:lang w:eastAsia="et-EE"/>
        </w:rPr>
        <w:t>ba</w:t>
      </w:r>
      <w:r w:rsidR="000342C9" w:rsidRPr="008D0DDA">
        <w:rPr>
          <w:bdr w:val="none" w:sz="0" w:space="0" w:color="auto" w:frame="1"/>
          <w:lang w:eastAsia="et-EE"/>
        </w:rPr>
        <w:t xml:space="preserve"> ja teenuse pakkumisel usutunnistuse</w:t>
      </w:r>
      <w:r w:rsidR="00E16C3C" w:rsidRPr="008D0DDA">
        <w:rPr>
          <w:bdr w:val="none" w:sz="0" w:space="0" w:color="auto" w:frame="1"/>
          <w:lang w:eastAsia="et-EE"/>
        </w:rPr>
        <w:t>st</w:t>
      </w:r>
      <w:r w:rsidR="000342C9" w:rsidRPr="008D0DDA">
        <w:rPr>
          <w:bdr w:val="none" w:sz="0" w:space="0" w:color="auto" w:frame="1"/>
          <w:lang w:eastAsia="et-EE"/>
        </w:rPr>
        <w:t xml:space="preserve"> või veendumuste</w:t>
      </w:r>
      <w:r w:rsidR="00E16C3C" w:rsidRPr="008D0DDA">
        <w:rPr>
          <w:bdr w:val="none" w:sz="0" w:space="0" w:color="auto" w:frame="1"/>
          <w:lang w:eastAsia="et-EE"/>
        </w:rPr>
        <w:t>st tuleneva</w:t>
      </w:r>
      <w:r w:rsidR="000342C9" w:rsidRPr="008D0DDA">
        <w:rPr>
          <w:bdr w:val="none" w:sz="0" w:space="0" w:color="auto" w:frame="1"/>
          <w:lang w:eastAsia="et-EE"/>
        </w:rPr>
        <w:t xml:space="preserve"> erivajadusega mittearvestamist, kui sellega arvestamine põhjustaks ebaproportsionaalselt suuri kulutusi.</w:t>
      </w:r>
    </w:p>
    <w:p w14:paraId="3C550945" w14:textId="77777777" w:rsidR="00980AFC" w:rsidRPr="008D0DDA" w:rsidRDefault="00980AFC" w:rsidP="00C306C2">
      <w:pPr>
        <w:pStyle w:val="Kehatekst"/>
        <w:contextualSpacing/>
        <w:jc w:val="both"/>
        <w:rPr>
          <w:bdr w:val="none" w:sz="0" w:space="0" w:color="auto" w:frame="1"/>
          <w:lang w:eastAsia="et-EE"/>
        </w:rPr>
      </w:pPr>
    </w:p>
    <w:p w14:paraId="45ED7090" w14:textId="231A5335" w:rsidR="00503607" w:rsidRPr="008D0DDA" w:rsidRDefault="005455B3" w:rsidP="00C306C2">
      <w:pPr>
        <w:pStyle w:val="Kehatekst"/>
        <w:contextualSpacing/>
        <w:jc w:val="both"/>
        <w:rPr>
          <w:bdr w:val="none" w:sz="0" w:space="0" w:color="auto" w:frame="1"/>
          <w:lang w:eastAsia="et-EE"/>
        </w:rPr>
      </w:pPr>
      <w:r w:rsidRPr="008D0DDA">
        <w:rPr>
          <w:bdr w:val="none" w:sz="0" w:space="0" w:color="auto" w:frame="1"/>
          <w:lang w:eastAsia="et-EE"/>
        </w:rPr>
        <w:t>(</w:t>
      </w:r>
      <w:r w:rsidR="000E493D" w:rsidRPr="008D0DDA">
        <w:rPr>
          <w:bdr w:val="none" w:sz="0" w:space="0" w:color="auto" w:frame="1"/>
          <w:lang w:eastAsia="et-EE"/>
        </w:rPr>
        <w:t>6</w:t>
      </w:r>
      <w:r w:rsidRPr="008D0DDA">
        <w:rPr>
          <w:bdr w:val="none" w:sz="0" w:space="0" w:color="auto" w:frame="1"/>
          <w:lang w:eastAsia="et-EE"/>
        </w:rPr>
        <w:t>)</w:t>
      </w:r>
      <w:r w:rsidR="000342C9" w:rsidRPr="008D0DDA">
        <w:rPr>
          <w:bdr w:val="none" w:sz="0" w:space="0" w:color="auto" w:frame="1"/>
          <w:lang w:eastAsia="et-EE"/>
        </w:rPr>
        <w:t xml:space="preserve"> </w:t>
      </w:r>
      <w:r w:rsidR="00B82323" w:rsidRPr="008D0DDA">
        <w:rPr>
          <w:bdr w:val="none" w:sz="0" w:space="0" w:color="auto" w:frame="1"/>
          <w:lang w:eastAsia="et-EE"/>
        </w:rPr>
        <w:t>Käesoleva paragrahvi lõike 5 punktis 2</w:t>
      </w:r>
      <w:r w:rsidR="00E67F39" w:rsidRPr="008D0DDA">
        <w:rPr>
          <w:bdr w:val="none" w:sz="0" w:space="0" w:color="auto" w:frame="1"/>
          <w:lang w:eastAsia="et-EE"/>
        </w:rPr>
        <w:t xml:space="preserve"> </w:t>
      </w:r>
      <w:r w:rsidR="00B82323" w:rsidRPr="008D0DDA">
        <w:rPr>
          <w:bdr w:val="none" w:sz="0" w:space="0" w:color="auto" w:frame="1"/>
          <w:lang w:eastAsia="et-EE"/>
        </w:rPr>
        <w:t>nimetatud k</w:t>
      </w:r>
      <w:r w:rsidR="000342C9" w:rsidRPr="008D0DDA">
        <w:rPr>
          <w:bdr w:val="none" w:sz="0" w:space="0" w:color="auto" w:frame="1"/>
          <w:lang w:eastAsia="et-EE"/>
        </w:rPr>
        <w:t>ulu</w:t>
      </w:r>
      <w:r w:rsidR="00B82323" w:rsidRPr="008D0DDA">
        <w:rPr>
          <w:bdr w:val="none" w:sz="0" w:space="0" w:color="auto" w:frame="1"/>
          <w:lang w:eastAsia="et-EE"/>
        </w:rPr>
        <w:t>tuste</w:t>
      </w:r>
      <w:r w:rsidR="000342C9" w:rsidRPr="008D0DDA">
        <w:rPr>
          <w:bdr w:val="none" w:sz="0" w:space="0" w:color="auto" w:frame="1"/>
          <w:lang w:eastAsia="et-EE"/>
        </w:rPr>
        <w:t xml:space="preserve"> ebaproportsionaalsuse hindamisel arvestatakse eelkõige kohustatud isiku </w:t>
      </w:r>
      <w:r w:rsidR="00014145" w:rsidRPr="008D0DDA">
        <w:rPr>
          <w:bdr w:val="none" w:sz="0" w:space="0" w:color="auto" w:frame="1"/>
          <w:lang w:eastAsia="et-EE"/>
        </w:rPr>
        <w:t xml:space="preserve">majanduslikku </w:t>
      </w:r>
      <w:r w:rsidR="00EF2DCC" w:rsidRPr="008D0DDA">
        <w:rPr>
          <w:bdr w:val="none" w:sz="0" w:space="0" w:color="auto" w:frame="1"/>
          <w:lang w:eastAsia="et-EE"/>
        </w:rPr>
        <w:t>olukorda</w:t>
      </w:r>
      <w:r w:rsidR="00014145" w:rsidRPr="008D0DDA">
        <w:rPr>
          <w:bdr w:val="none" w:sz="0" w:space="0" w:color="auto" w:frame="1"/>
          <w:lang w:eastAsia="et-EE"/>
        </w:rPr>
        <w:t xml:space="preserve"> ja </w:t>
      </w:r>
      <w:r w:rsidR="00AB5A84" w:rsidRPr="008D0DDA">
        <w:rPr>
          <w:bdr w:val="none" w:sz="0" w:space="0" w:color="auto" w:frame="1"/>
          <w:lang w:eastAsia="et-EE"/>
        </w:rPr>
        <w:t>vahendeid</w:t>
      </w:r>
      <w:r w:rsidR="000342C9" w:rsidRPr="008D0DDA">
        <w:rPr>
          <w:bdr w:val="none" w:sz="0" w:space="0" w:color="auto" w:frame="1"/>
          <w:lang w:eastAsia="et-EE"/>
        </w:rPr>
        <w:t>, tema majandustegevuse ulatust ning riikliku rahastamise või muu abi võimalusi.</w:t>
      </w:r>
    </w:p>
    <w:p w14:paraId="6D674E0B" w14:textId="77777777" w:rsidR="000E493D" w:rsidRPr="008D0DDA" w:rsidRDefault="000E493D" w:rsidP="00C306C2">
      <w:pPr>
        <w:pStyle w:val="Kehatekst"/>
        <w:contextualSpacing/>
        <w:jc w:val="both"/>
        <w:rPr>
          <w:bdr w:val="none" w:sz="0" w:space="0" w:color="auto" w:frame="1"/>
          <w:lang w:eastAsia="et-EE"/>
        </w:rPr>
      </w:pPr>
    </w:p>
    <w:p w14:paraId="0DF030E1" w14:textId="10C5E457" w:rsidR="000E493D" w:rsidRPr="008D0DDA" w:rsidRDefault="000E493D" w:rsidP="00C306C2">
      <w:pPr>
        <w:pStyle w:val="Kehatekst"/>
        <w:jc w:val="both"/>
        <w:rPr>
          <w:bdr w:val="none" w:sz="0" w:space="0" w:color="auto" w:frame="1"/>
          <w:lang w:eastAsia="et-EE"/>
        </w:rPr>
      </w:pPr>
      <w:r w:rsidRPr="008D0DDA">
        <w:rPr>
          <w:bdr w:val="none" w:sz="0" w:space="0" w:color="auto" w:frame="1"/>
          <w:lang w:eastAsia="et-EE"/>
        </w:rPr>
        <w:t xml:space="preserve">(7) </w:t>
      </w:r>
      <w:r w:rsidR="008A0639">
        <w:rPr>
          <w:bdr w:val="none" w:sz="0" w:space="0" w:color="auto" w:frame="1"/>
          <w:lang w:eastAsia="et-EE"/>
        </w:rPr>
        <w:t>K</w:t>
      </w:r>
      <w:r w:rsidRPr="008D0DDA">
        <w:rPr>
          <w:bdr w:val="none" w:sz="0" w:space="0" w:color="auto" w:frame="1"/>
          <w:lang w:eastAsia="et-EE"/>
        </w:rPr>
        <w:t>eelel põhinevaks diskrimineerimiseks ei loeta keelel põhinevalt erinevat kohtlemist, kui see on ette nähtud seadusega või muudel juhtudel, kui see on objektiivselt põhjendatav õiguspärase eesmärgiga ja selle eesmärgi saavutamise vahendid on asjakohased ja vajalikud.</w:t>
      </w:r>
    </w:p>
    <w:bookmarkEnd w:id="36"/>
    <w:p w14:paraId="410424D2" w14:textId="77777777" w:rsidR="00503607" w:rsidRPr="008D0DDA" w:rsidRDefault="00503607" w:rsidP="00C306C2">
      <w:pPr>
        <w:pStyle w:val="Kehatekst"/>
        <w:contextualSpacing/>
        <w:jc w:val="both"/>
        <w:rPr>
          <w:bdr w:val="none" w:sz="0" w:space="0" w:color="auto" w:frame="1"/>
          <w:lang w:eastAsia="et-EE"/>
        </w:rPr>
      </w:pPr>
    </w:p>
    <w:p w14:paraId="663377CD" w14:textId="47D55C26" w:rsidR="00503607" w:rsidRPr="008D0DDA" w:rsidRDefault="42BC79E0" w:rsidP="00C306C2">
      <w:pPr>
        <w:pStyle w:val="Kehatekst"/>
        <w:contextualSpacing/>
        <w:jc w:val="both"/>
        <w:rPr>
          <w:bdr w:val="none" w:sz="0" w:space="0" w:color="auto" w:frame="1"/>
          <w:lang w:eastAsia="et-EE"/>
        </w:rPr>
      </w:pPr>
      <w:r w:rsidRPr="00F64966">
        <w:rPr>
          <w:bdr w:val="none" w:sz="0" w:space="0" w:color="auto" w:frame="1"/>
          <w:lang w:eastAsia="et-EE"/>
        </w:rPr>
        <w:t>(</w:t>
      </w:r>
      <w:r w:rsidR="00E67F39" w:rsidRPr="00F64966">
        <w:rPr>
          <w:bdr w:val="none" w:sz="0" w:space="0" w:color="auto" w:frame="1"/>
          <w:lang w:eastAsia="et-EE"/>
        </w:rPr>
        <w:t>8</w:t>
      </w:r>
      <w:r w:rsidRPr="00F64966">
        <w:rPr>
          <w:bdr w:val="none" w:sz="0" w:space="0" w:color="auto" w:frame="1"/>
          <w:lang w:eastAsia="et-EE"/>
        </w:rPr>
        <w:t>)</w:t>
      </w:r>
      <w:r w:rsidRPr="008D0DDA">
        <w:rPr>
          <w:bdr w:val="none" w:sz="0" w:space="0" w:color="auto" w:frame="1"/>
          <w:lang w:eastAsia="et-EE"/>
        </w:rPr>
        <w:t xml:space="preserve"> Käesolev seadus ei piira usuliste ühenduste ja teiste</w:t>
      </w:r>
      <w:r w:rsidR="004568D6">
        <w:rPr>
          <w:bdr w:val="none" w:sz="0" w:space="0" w:color="auto" w:frame="1"/>
          <w:lang w:eastAsia="et-EE"/>
        </w:rPr>
        <w:t>,</w:t>
      </w:r>
      <w:r w:rsidRPr="008D0DDA">
        <w:rPr>
          <w:bdr w:val="none" w:sz="0" w:space="0" w:color="auto" w:frame="1"/>
          <w:lang w:eastAsia="et-EE"/>
        </w:rPr>
        <w:t xml:space="preserve"> </w:t>
      </w:r>
      <w:r w:rsidR="1FA27A8B" w:rsidRPr="008D0DDA">
        <w:t xml:space="preserve">usutunnistusel või veendumustel põhineva eetosega </w:t>
      </w:r>
      <w:r w:rsidR="07C7F576" w:rsidRPr="008D0DDA">
        <w:t xml:space="preserve">organisatsioonide õigust </w:t>
      </w:r>
      <w:r w:rsidRPr="008D0DDA">
        <w:rPr>
          <w:bdr w:val="none" w:sz="0" w:space="0" w:color="auto" w:frame="1"/>
          <w:lang w:eastAsia="et-EE"/>
        </w:rPr>
        <w:t>nõuda nende poolt avalikkusele pakutava teenuse kasutajalt tegutsemist heas usus.</w:t>
      </w:r>
    </w:p>
    <w:bookmarkEnd w:id="29"/>
    <w:p w14:paraId="53BD573E" w14:textId="77777777" w:rsidR="00C23A1B" w:rsidRPr="008D0DDA" w:rsidRDefault="00C23A1B" w:rsidP="00C306C2">
      <w:pPr>
        <w:pStyle w:val="Kehatekst"/>
        <w:contextualSpacing/>
        <w:rPr>
          <w:bdr w:val="none" w:sz="0" w:space="0" w:color="auto" w:frame="1"/>
          <w:lang w:eastAsia="et-EE"/>
        </w:rPr>
      </w:pPr>
    </w:p>
    <w:p w14:paraId="546A71B5" w14:textId="75277D25" w:rsidR="00532AA2" w:rsidRPr="008D0DDA" w:rsidRDefault="00532AA2" w:rsidP="00C306C2">
      <w:pPr>
        <w:widowControl w:val="0"/>
        <w:autoSpaceDE w:val="0"/>
        <w:autoSpaceDN w:val="0"/>
        <w:spacing w:after="0" w:line="240" w:lineRule="auto"/>
        <w:rPr>
          <w:rFonts w:ascii="Times New Roman" w:eastAsia="Times New Roman" w:hAnsi="Times New Roman" w:cs="Times New Roman"/>
          <w:b/>
          <w:bCs/>
          <w:kern w:val="0"/>
          <w:sz w:val="24"/>
          <w:szCs w:val="24"/>
          <w:bdr w:val="none" w:sz="0" w:space="0" w:color="auto" w:frame="1"/>
          <w:lang w:eastAsia="et-EE"/>
          <w14:ligatures w14:val="none"/>
        </w:rPr>
      </w:pPr>
      <w:bookmarkStart w:id="37" w:name="_Hlk153539471"/>
      <w:bookmarkStart w:id="38" w:name="_Hlk153567045"/>
      <w:bookmarkStart w:id="39" w:name="_Hlk144397799"/>
      <w:r w:rsidRPr="008D0DDA">
        <w:rPr>
          <w:rFonts w:ascii="Times New Roman" w:eastAsia="Times New Roman" w:hAnsi="Times New Roman" w:cs="Times New Roman"/>
          <w:b/>
          <w:bCs/>
          <w:kern w:val="0"/>
          <w:sz w:val="24"/>
          <w:szCs w:val="24"/>
          <w:bdr w:val="none" w:sz="0" w:space="0" w:color="auto" w:frame="1"/>
          <w:lang w:eastAsia="et-EE"/>
          <w14:ligatures w14:val="none"/>
        </w:rPr>
        <w:t>§ 1</w:t>
      </w:r>
      <w:r w:rsidR="00E7005D" w:rsidRPr="008D0DDA">
        <w:rPr>
          <w:rFonts w:ascii="Times New Roman" w:eastAsia="Times New Roman" w:hAnsi="Times New Roman" w:cs="Times New Roman"/>
          <w:b/>
          <w:bCs/>
          <w:kern w:val="0"/>
          <w:sz w:val="24"/>
          <w:szCs w:val="24"/>
          <w:bdr w:val="none" w:sz="0" w:space="0" w:color="auto" w:frame="1"/>
          <w:lang w:eastAsia="et-EE"/>
          <w14:ligatures w14:val="none"/>
        </w:rPr>
        <w:t>5</w:t>
      </w:r>
      <w:r w:rsidRPr="008D0DDA">
        <w:rPr>
          <w:rFonts w:ascii="Times New Roman" w:eastAsia="Times New Roman" w:hAnsi="Times New Roman" w:cs="Times New Roman"/>
          <w:b/>
          <w:bCs/>
          <w:kern w:val="0"/>
          <w:sz w:val="24"/>
          <w:szCs w:val="24"/>
          <w:bdr w:val="none" w:sz="0" w:space="0" w:color="auto" w:frame="1"/>
          <w:lang w:eastAsia="et-EE"/>
          <w14:ligatures w14:val="none"/>
        </w:rPr>
        <w:t>. Diskrimineerimine töösuhetes</w:t>
      </w:r>
    </w:p>
    <w:p w14:paraId="1299021A" w14:textId="77777777" w:rsidR="00532AA2" w:rsidRPr="008D0DDA" w:rsidRDefault="00532AA2" w:rsidP="00C306C2">
      <w:pPr>
        <w:widowControl w:val="0"/>
        <w:autoSpaceDE w:val="0"/>
        <w:autoSpaceDN w:val="0"/>
        <w:spacing w:after="0" w:line="240" w:lineRule="auto"/>
        <w:rPr>
          <w:rFonts w:ascii="Times New Roman" w:eastAsia="Times New Roman" w:hAnsi="Times New Roman" w:cs="Times New Roman"/>
          <w:b/>
          <w:bCs/>
          <w:kern w:val="0"/>
          <w:sz w:val="24"/>
          <w:szCs w:val="24"/>
          <w:bdr w:val="none" w:sz="0" w:space="0" w:color="auto" w:frame="1"/>
          <w:lang w:eastAsia="et-EE"/>
          <w14:ligatures w14:val="none"/>
        </w:rPr>
      </w:pPr>
    </w:p>
    <w:p w14:paraId="12F24EA7" w14:textId="545DABE8" w:rsidR="00532AA2" w:rsidRPr="008D0DDA" w:rsidRDefault="00532AA2" w:rsidP="00C306C2">
      <w:pPr>
        <w:widowControl w:val="0"/>
        <w:autoSpaceDE w:val="0"/>
        <w:autoSpaceDN w:val="0"/>
        <w:spacing w:after="0" w:line="240" w:lineRule="auto"/>
        <w:contextualSpacing/>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hAnsi="Times New Roman" w:cs="Times New Roman"/>
          <w:sz w:val="24"/>
          <w:szCs w:val="24"/>
          <w:bdr w:val="none" w:sz="0" w:space="0" w:color="auto" w:frame="1"/>
          <w:lang w:eastAsia="et-EE"/>
        </w:rPr>
        <w:t xml:space="preserve">(1) </w:t>
      </w:r>
      <w:r w:rsidRPr="008D0DDA">
        <w:rPr>
          <w:rFonts w:ascii="Times New Roman" w:eastAsia="Times New Roman" w:hAnsi="Times New Roman" w:cs="Times New Roman"/>
          <w:kern w:val="0"/>
          <w:sz w:val="24"/>
          <w:szCs w:val="24"/>
          <w:bdr w:val="none" w:sz="0" w:space="0" w:color="auto" w:frame="1"/>
          <w:lang w:eastAsia="et-EE"/>
          <w14:ligatures w14:val="none"/>
        </w:rPr>
        <w:t xml:space="preserve">Tööandja tegevus loetakse diskrimineerivaks </w:t>
      </w:r>
      <w:r w:rsidR="00914180">
        <w:rPr>
          <w:rFonts w:ascii="Times New Roman" w:eastAsia="Times New Roman" w:hAnsi="Times New Roman" w:cs="Times New Roman"/>
          <w:kern w:val="0"/>
          <w:sz w:val="24"/>
          <w:szCs w:val="24"/>
          <w:bdr w:val="none" w:sz="0" w:space="0" w:color="auto" w:frame="1"/>
          <w:lang w:eastAsia="et-EE"/>
          <w14:ligatures w14:val="none"/>
        </w:rPr>
        <w:t>ka</w:t>
      </w:r>
      <w:r w:rsidR="00914180"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 xml:space="preserve">siis, kui ta jätab töötaja kaitstud tunnuse </w:t>
      </w:r>
      <w:r w:rsidR="002F2820">
        <w:rPr>
          <w:rFonts w:ascii="Times New Roman" w:eastAsia="Times New Roman" w:hAnsi="Times New Roman" w:cs="Times New Roman"/>
          <w:kern w:val="0"/>
          <w:sz w:val="24"/>
          <w:szCs w:val="24"/>
          <w:bdr w:val="none" w:sz="0" w:space="0" w:color="auto" w:frame="1"/>
          <w:lang w:eastAsia="et-EE"/>
          <w14:ligatures w14:val="none"/>
        </w:rPr>
        <w:t>tõttu</w:t>
      </w:r>
      <w:r w:rsidRPr="008D0DDA">
        <w:rPr>
          <w:rFonts w:ascii="Times New Roman" w:eastAsia="Times New Roman" w:hAnsi="Times New Roman" w:cs="Times New Roman"/>
          <w:kern w:val="0"/>
          <w:sz w:val="24"/>
          <w:szCs w:val="24"/>
          <w:bdr w:val="none" w:sz="0" w:space="0" w:color="auto" w:frame="1"/>
          <w:lang w:eastAsia="et-EE"/>
          <w14:ligatures w14:val="none"/>
        </w:rPr>
        <w:t xml:space="preserve"> kõrvale või seab </w:t>
      </w:r>
      <w:r w:rsidR="004568D6">
        <w:rPr>
          <w:rFonts w:ascii="Times New Roman" w:eastAsia="Times New Roman" w:hAnsi="Times New Roman" w:cs="Times New Roman"/>
          <w:kern w:val="0"/>
          <w:sz w:val="24"/>
          <w:szCs w:val="24"/>
          <w:bdr w:val="none" w:sz="0" w:space="0" w:color="auto" w:frame="1"/>
          <w:lang w:eastAsia="et-EE"/>
          <w14:ligatures w14:val="none"/>
        </w:rPr>
        <w:t xml:space="preserve">selle </w:t>
      </w:r>
      <w:r w:rsidRPr="008D0DDA">
        <w:rPr>
          <w:rFonts w:ascii="Times New Roman" w:eastAsia="Times New Roman" w:hAnsi="Times New Roman" w:cs="Times New Roman"/>
          <w:kern w:val="0"/>
          <w:sz w:val="24"/>
          <w:szCs w:val="24"/>
          <w:bdr w:val="none" w:sz="0" w:space="0" w:color="auto" w:frame="1"/>
          <w:lang w:eastAsia="et-EE"/>
          <w14:ligatures w14:val="none"/>
        </w:rPr>
        <w:t>tunnuse</w:t>
      </w:r>
      <w:r w:rsidR="004568D6">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põh</w:t>
      </w:r>
      <w:r w:rsidR="004568D6">
        <w:rPr>
          <w:rFonts w:ascii="Times New Roman" w:eastAsia="Times New Roman" w:hAnsi="Times New Roman" w:cs="Times New Roman"/>
          <w:kern w:val="0"/>
          <w:sz w:val="24"/>
          <w:szCs w:val="24"/>
          <w:bdr w:val="none" w:sz="0" w:space="0" w:color="auto" w:frame="1"/>
          <w:lang w:eastAsia="et-EE"/>
          <w14:ligatures w14:val="none"/>
        </w:rPr>
        <w:t>jal</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914180">
        <w:rPr>
          <w:rFonts w:ascii="Times New Roman" w:eastAsia="Times New Roman" w:hAnsi="Times New Roman" w:cs="Times New Roman"/>
          <w:kern w:val="0"/>
          <w:sz w:val="24"/>
          <w:szCs w:val="24"/>
          <w:bdr w:val="none" w:sz="0" w:space="0" w:color="auto" w:frame="1"/>
          <w:lang w:eastAsia="et-EE"/>
          <w14:ligatures w14:val="none"/>
        </w:rPr>
        <w:t xml:space="preserve">töötaja </w:t>
      </w:r>
      <w:r w:rsidRPr="008D0DDA">
        <w:rPr>
          <w:rFonts w:ascii="Times New Roman" w:eastAsia="Times New Roman" w:hAnsi="Times New Roman" w:cs="Times New Roman"/>
          <w:kern w:val="0"/>
          <w:sz w:val="24"/>
          <w:szCs w:val="24"/>
          <w:bdr w:val="none" w:sz="0" w:space="0" w:color="auto" w:frame="1"/>
          <w:lang w:eastAsia="et-EE"/>
          <w14:ligatures w14:val="none"/>
        </w:rPr>
        <w:t>ebasoodsamasse olukorda järg</w:t>
      </w:r>
      <w:r w:rsidR="004568D6">
        <w:rPr>
          <w:rFonts w:ascii="Times New Roman" w:eastAsia="Times New Roman" w:hAnsi="Times New Roman" w:cs="Times New Roman"/>
          <w:kern w:val="0"/>
          <w:sz w:val="24"/>
          <w:szCs w:val="24"/>
          <w:bdr w:val="none" w:sz="0" w:space="0" w:color="auto" w:frame="1"/>
          <w:lang w:eastAsia="et-EE"/>
          <w14:ligatures w14:val="none"/>
        </w:rPr>
        <w:t>misi</w:t>
      </w:r>
      <w:r w:rsidRPr="008D0DDA">
        <w:rPr>
          <w:rFonts w:ascii="Times New Roman" w:eastAsia="Times New Roman" w:hAnsi="Times New Roman" w:cs="Times New Roman"/>
          <w:kern w:val="0"/>
          <w:sz w:val="24"/>
          <w:szCs w:val="24"/>
          <w:bdr w:val="none" w:sz="0" w:space="0" w:color="auto" w:frame="1"/>
          <w:lang w:eastAsia="et-EE"/>
          <w14:ligatures w14:val="none"/>
        </w:rPr>
        <w:t xml:space="preserve"> otsuseid tehes:</w:t>
      </w:r>
    </w:p>
    <w:p w14:paraId="74C020C6" w14:textId="06973A07" w:rsidR="00532AA2" w:rsidRPr="008D0DDA" w:rsidRDefault="16336296"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kehtestab värbamisel valikukriteeriumid või töölevõtutingimused</w:t>
      </w:r>
      <w:r w:rsidR="79F789E8" w:rsidRPr="008D0DDA">
        <w:rPr>
          <w:rFonts w:ascii="Times New Roman" w:eastAsia="Times New Roman" w:hAnsi="Times New Roman" w:cs="Times New Roman"/>
          <w:kern w:val="0"/>
          <w:sz w:val="24"/>
          <w:szCs w:val="24"/>
          <w:bdr w:val="none" w:sz="0" w:space="0" w:color="auto" w:frame="1"/>
          <w:lang w:eastAsia="et-EE"/>
          <w14:ligatures w14:val="none"/>
        </w:rPr>
        <w:t xml:space="preserve"> või kavandab värbamisprotsessi</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09B65068" w14:textId="1F26D7D4" w:rsidR="00532AA2" w:rsidRPr="008D0DDA" w:rsidRDefault="16336296"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kehtestab töö tasustamise või töösuhtega seotud hüvede andmise ja saamise tingimused</w:t>
      </w:r>
      <w:r w:rsidR="20536692" w:rsidRPr="008D0DDA">
        <w:rPr>
          <w:rFonts w:ascii="Times New Roman" w:eastAsia="Times New Roman" w:hAnsi="Times New Roman" w:cs="Times New Roman"/>
          <w:kern w:val="0"/>
          <w:sz w:val="24"/>
          <w:szCs w:val="24"/>
          <w:bdr w:val="none" w:sz="0" w:space="0" w:color="auto" w:frame="1"/>
          <w:lang w:eastAsia="et-EE"/>
          <w14:ligatures w14:val="none"/>
        </w:rPr>
        <w:t xml:space="preserve"> sama, võrdset või võrdväärset tööd tegeva</w:t>
      </w:r>
      <w:r w:rsidR="00555F18" w:rsidRPr="008D0DDA">
        <w:rPr>
          <w:rFonts w:ascii="Times New Roman" w:eastAsia="Times New Roman" w:hAnsi="Times New Roman" w:cs="Times New Roman"/>
          <w:kern w:val="0"/>
          <w:sz w:val="24"/>
          <w:szCs w:val="24"/>
          <w:bdr w:val="none" w:sz="0" w:space="0" w:color="auto" w:frame="1"/>
          <w:lang w:eastAsia="et-EE"/>
          <w14:ligatures w14:val="none"/>
        </w:rPr>
        <w:t>te</w:t>
      </w:r>
      <w:r w:rsidR="00D324FD" w:rsidRPr="008D0DDA">
        <w:rPr>
          <w:rFonts w:ascii="Times New Roman" w:eastAsia="Times New Roman" w:hAnsi="Times New Roman" w:cs="Times New Roman"/>
          <w:kern w:val="0"/>
          <w:sz w:val="24"/>
          <w:szCs w:val="24"/>
          <w:bdr w:val="none" w:sz="0" w:space="0" w:color="auto" w:frame="1"/>
          <w:lang w:eastAsia="et-EE"/>
          <w14:ligatures w14:val="none"/>
        </w:rPr>
        <w:t>le töötajatele</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32375EA7" w14:textId="77777777" w:rsidR="00532AA2" w:rsidRPr="008D0DDA" w:rsidRDefault="00532AA2"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3) juhib tööd, jaotab tööülesanded või kehtestab töötingimused;</w:t>
      </w:r>
    </w:p>
    <w:p w14:paraId="11370157" w14:textId="77777777" w:rsidR="00532AA2" w:rsidRPr="008D0DDA" w:rsidRDefault="00532AA2"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4) karistab töötajat distsiplinaarkorras, viib töötaja üle teisele tööle, lõpetab töösuhte või soodustab selle lõppemist.</w:t>
      </w:r>
    </w:p>
    <w:p w14:paraId="063B23D3" w14:textId="77777777" w:rsidR="00532AA2" w:rsidRPr="008D0DDA" w:rsidRDefault="00532AA2"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25DA187E" w14:textId="466B53F4" w:rsidR="00532AA2" w:rsidRPr="008D0DDA" w:rsidRDefault="00532AA2"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Tööandja tegevus loetakse diskrimineerivaks ka siis, kui ta:</w:t>
      </w:r>
    </w:p>
    <w:p w14:paraId="404F3F01" w14:textId="2B126B8F" w:rsidR="00B269AB" w:rsidRPr="008D0DDA" w:rsidRDefault="00B269AB"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valides isiku tööle või ametikohale, võttes tööle või tööpraktikale, edutades, valides väljaõppele või ülesande täitmiseks või saates koolitusele jätab kõrvale vastassoost või kaitstud tunnuse</w:t>
      </w:r>
      <w:r w:rsidR="00776CBB">
        <w:rPr>
          <w:rFonts w:ascii="Times New Roman" w:eastAsia="Times New Roman" w:hAnsi="Times New Roman" w:cs="Times New Roman"/>
          <w:kern w:val="0"/>
          <w:sz w:val="24"/>
          <w:szCs w:val="24"/>
          <w:bdr w:val="none" w:sz="0" w:space="0" w:color="auto" w:frame="1"/>
          <w:lang w:eastAsia="et-EE"/>
          <w14:ligatures w14:val="none"/>
        </w:rPr>
        <w:t>l põhinevalt</w:t>
      </w:r>
      <w:r w:rsidRPr="008D0DDA">
        <w:rPr>
          <w:rFonts w:ascii="Times New Roman" w:eastAsia="Times New Roman" w:hAnsi="Times New Roman" w:cs="Times New Roman"/>
          <w:kern w:val="0"/>
          <w:sz w:val="24"/>
          <w:szCs w:val="24"/>
          <w:bdr w:val="none" w:sz="0" w:space="0" w:color="auto" w:frame="1"/>
          <w:lang w:eastAsia="et-EE"/>
          <w14:ligatures w14:val="none"/>
        </w:rPr>
        <w:t xml:space="preserve"> vähemusrühma kuuluva kõrgema kvalifikatsiooniga isiku, välja arvatud</w:t>
      </w:r>
      <w:r w:rsidR="00437EBF">
        <w:rPr>
          <w:rFonts w:ascii="Times New Roman" w:eastAsia="Times New Roman" w:hAnsi="Times New Roman" w:cs="Times New Roman"/>
          <w:kern w:val="0"/>
          <w:sz w:val="24"/>
          <w:szCs w:val="24"/>
          <w:bdr w:val="none" w:sz="0" w:space="0" w:color="auto" w:frame="1"/>
          <w:lang w:eastAsia="et-EE"/>
          <w14:ligatures w14:val="none"/>
        </w:rPr>
        <w:t xml:space="preserve"> juhul</w:t>
      </w:r>
      <w:r w:rsidRPr="008D0DDA">
        <w:rPr>
          <w:rFonts w:ascii="Times New Roman" w:eastAsia="Times New Roman" w:hAnsi="Times New Roman" w:cs="Times New Roman"/>
          <w:kern w:val="0"/>
          <w:sz w:val="24"/>
          <w:szCs w:val="24"/>
          <w:bdr w:val="none" w:sz="0" w:space="0" w:color="auto" w:frame="1"/>
          <w:lang w:eastAsia="et-EE"/>
          <w14:ligatures w14:val="none"/>
        </w:rPr>
        <w:t xml:space="preserve">, kui selleks on käesoleva seaduse § 16 punktidest </w:t>
      </w:r>
      <w:r w:rsidR="009752D4">
        <w:rPr>
          <w:rFonts w:ascii="Times New Roman" w:eastAsia="Times New Roman" w:hAnsi="Times New Roman" w:cs="Times New Roman"/>
          <w:kern w:val="0"/>
          <w:sz w:val="24"/>
          <w:szCs w:val="24"/>
          <w:bdr w:val="none" w:sz="0" w:space="0" w:color="auto" w:frame="1"/>
          <w:lang w:eastAsia="et-EE"/>
          <w14:ligatures w14:val="none"/>
        </w:rPr>
        <w:t>4</w:t>
      </w:r>
      <w:r w:rsidRPr="008D0DDA">
        <w:rPr>
          <w:rFonts w:ascii="Times New Roman" w:eastAsia="Times New Roman" w:hAnsi="Times New Roman" w:cs="Times New Roman"/>
          <w:kern w:val="0"/>
          <w:sz w:val="24"/>
          <w:szCs w:val="24"/>
          <w:bdr w:val="none" w:sz="0" w:space="0" w:color="auto" w:frame="1"/>
          <w:lang w:eastAsia="et-EE"/>
          <w14:ligatures w14:val="none"/>
        </w:rPr>
        <w:t xml:space="preserve"> või </w:t>
      </w:r>
      <w:r w:rsidR="009752D4">
        <w:rPr>
          <w:rFonts w:ascii="Times New Roman" w:eastAsia="Times New Roman" w:hAnsi="Times New Roman" w:cs="Times New Roman"/>
          <w:kern w:val="0"/>
          <w:sz w:val="24"/>
          <w:szCs w:val="24"/>
          <w:bdr w:val="none" w:sz="0" w:space="0" w:color="auto" w:frame="1"/>
          <w:lang w:eastAsia="et-EE"/>
          <w14:ligatures w14:val="none"/>
        </w:rPr>
        <w:t>5</w:t>
      </w:r>
      <w:r w:rsidRPr="008D0DDA">
        <w:rPr>
          <w:rFonts w:ascii="Times New Roman" w:eastAsia="Times New Roman" w:hAnsi="Times New Roman" w:cs="Times New Roman"/>
          <w:kern w:val="0"/>
          <w:sz w:val="24"/>
          <w:szCs w:val="24"/>
          <w:bdr w:val="none" w:sz="0" w:space="0" w:color="auto" w:frame="1"/>
          <w:lang w:eastAsia="et-EE"/>
          <w14:ligatures w14:val="none"/>
        </w:rPr>
        <w:t xml:space="preserve"> tulenev põhjus</w:t>
      </w:r>
      <w:r w:rsidR="00437EBF">
        <w:rPr>
          <w:rFonts w:ascii="Times New Roman" w:eastAsia="Times New Roman" w:hAnsi="Times New Roman" w:cs="Times New Roman"/>
          <w:kern w:val="0"/>
          <w:sz w:val="24"/>
          <w:szCs w:val="24"/>
          <w:bdr w:val="none" w:sz="0" w:space="0" w:color="auto" w:frame="1"/>
          <w:lang w:eastAsia="et-EE"/>
          <w14:ligatures w14:val="none"/>
        </w:rPr>
        <w:t>,</w:t>
      </w:r>
      <w:r w:rsidRPr="008D0DDA">
        <w:rPr>
          <w:rFonts w:ascii="Times New Roman" w:eastAsia="Times New Roman" w:hAnsi="Times New Roman" w:cs="Times New Roman"/>
          <w:kern w:val="0"/>
          <w:sz w:val="24"/>
          <w:szCs w:val="24"/>
          <w:bdr w:val="none" w:sz="0" w:space="0" w:color="auto" w:frame="1"/>
          <w:lang w:eastAsia="et-EE"/>
          <w14:ligatures w14:val="none"/>
        </w:rPr>
        <w:t xml:space="preserve"> või juhul, kui see tuleneb </w:t>
      </w:r>
      <w:r w:rsidR="00437EBF">
        <w:rPr>
          <w:rFonts w:ascii="Times New Roman" w:eastAsia="Times New Roman" w:hAnsi="Times New Roman" w:cs="Times New Roman"/>
          <w:kern w:val="0"/>
          <w:sz w:val="24"/>
          <w:szCs w:val="24"/>
          <w:bdr w:val="none" w:sz="0" w:space="0" w:color="auto" w:frame="1"/>
          <w:lang w:eastAsia="et-EE"/>
          <w14:ligatures w14:val="none"/>
        </w:rPr>
        <w:t>selle</w:t>
      </w:r>
      <w:r w:rsidR="00437EBF"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tunnusega mitteseotud asjaoludest;</w:t>
      </w:r>
    </w:p>
    <w:p w14:paraId="49C4E05F" w14:textId="28EAD48D" w:rsidR="00532AA2" w:rsidRPr="008D0DDA" w:rsidRDefault="00532AA2"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2) käesoleva paragrahvi lõikes 1 ja käesoleva lõike punktis 1 loetletud otsuseid tehes jätab töötaja kõrvale või </w:t>
      </w:r>
      <w:r w:rsidR="00805C4B" w:rsidRPr="008D0DDA">
        <w:rPr>
          <w:rFonts w:ascii="Times New Roman" w:eastAsia="Times New Roman" w:hAnsi="Times New Roman" w:cs="Times New Roman"/>
          <w:kern w:val="0"/>
          <w:sz w:val="24"/>
          <w:szCs w:val="24"/>
          <w:bdr w:val="none" w:sz="0" w:space="0" w:color="auto" w:frame="1"/>
          <w:lang w:eastAsia="et-EE"/>
          <w14:ligatures w14:val="none"/>
        </w:rPr>
        <w:t>seab ebasoodsamasse olukorda</w:t>
      </w:r>
      <w:r w:rsidRPr="008D0DDA">
        <w:rPr>
          <w:rFonts w:ascii="Times New Roman" w:eastAsia="Times New Roman" w:hAnsi="Times New Roman" w:cs="Times New Roman"/>
          <w:kern w:val="0"/>
          <w:sz w:val="24"/>
          <w:szCs w:val="24"/>
          <w:bdr w:val="none" w:sz="0" w:space="0" w:color="auto" w:frame="1"/>
          <w:lang w:eastAsia="et-EE"/>
          <w14:ligatures w14:val="none"/>
        </w:rPr>
        <w:t xml:space="preserve"> raseduse, sünnitamise, lapsevanemaks olemise, perekondlike kohustuste täitmise, kaitseväekohustuse täitmise või mõne muu soolise kuuluvusega seotud asjaolu tõttu;</w:t>
      </w:r>
    </w:p>
    <w:p w14:paraId="20E06AD0" w14:textId="5D5996B1" w:rsidR="00532AA2" w:rsidRPr="008D0DDA" w:rsidRDefault="00735A6A"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3</w:t>
      </w:r>
      <w:r w:rsidR="00532AA2" w:rsidRPr="008D0DDA">
        <w:rPr>
          <w:rFonts w:ascii="Times New Roman" w:eastAsia="Times New Roman" w:hAnsi="Times New Roman" w:cs="Times New Roman"/>
          <w:kern w:val="0"/>
          <w:sz w:val="24"/>
          <w:szCs w:val="24"/>
          <w:bdr w:val="none" w:sz="0" w:space="0" w:color="auto" w:frame="1"/>
          <w:lang w:eastAsia="et-EE"/>
          <w14:ligatures w14:val="none"/>
        </w:rPr>
        <w:t xml:space="preserve">) ahistab </w:t>
      </w:r>
      <w:r w:rsidR="008D53A4" w:rsidRPr="008D0DDA">
        <w:rPr>
          <w:rFonts w:ascii="Times New Roman" w:eastAsia="Times New Roman" w:hAnsi="Times New Roman" w:cs="Times New Roman"/>
          <w:kern w:val="0"/>
          <w:sz w:val="24"/>
          <w:szCs w:val="24"/>
          <w:bdr w:val="none" w:sz="0" w:space="0" w:color="auto" w:frame="1"/>
          <w:lang w:eastAsia="et-EE"/>
          <w14:ligatures w14:val="none"/>
        </w:rPr>
        <w:t xml:space="preserve">või seksuaalselt ahistab </w:t>
      </w:r>
      <w:r w:rsidR="00805C4B" w:rsidRPr="008D0DDA">
        <w:rPr>
          <w:rFonts w:ascii="Times New Roman" w:eastAsia="Times New Roman" w:hAnsi="Times New Roman" w:cs="Times New Roman"/>
          <w:kern w:val="0"/>
          <w:sz w:val="24"/>
          <w:szCs w:val="24"/>
          <w:bdr w:val="none" w:sz="0" w:space="0" w:color="auto" w:frame="1"/>
          <w:lang w:eastAsia="et-EE"/>
          <w14:ligatures w14:val="none"/>
        </w:rPr>
        <w:t xml:space="preserve">töötajat </w:t>
      </w:r>
      <w:r w:rsidR="00532AA2" w:rsidRPr="008D0DDA">
        <w:rPr>
          <w:rFonts w:ascii="Times New Roman" w:eastAsia="Times New Roman" w:hAnsi="Times New Roman" w:cs="Times New Roman"/>
          <w:kern w:val="0"/>
          <w:sz w:val="24"/>
          <w:szCs w:val="24"/>
          <w:bdr w:val="none" w:sz="0" w:space="0" w:color="auto" w:frame="1"/>
          <w:lang w:eastAsia="et-EE"/>
          <w14:ligatures w14:val="none"/>
        </w:rPr>
        <w:t>või jätab täitmata käesoleva seaduse § 1</w:t>
      </w:r>
      <w:r w:rsidR="004709D5" w:rsidRPr="008D0DDA">
        <w:rPr>
          <w:rFonts w:ascii="Times New Roman" w:eastAsia="Times New Roman" w:hAnsi="Times New Roman" w:cs="Times New Roman"/>
          <w:kern w:val="0"/>
          <w:sz w:val="24"/>
          <w:szCs w:val="24"/>
          <w:bdr w:val="none" w:sz="0" w:space="0" w:color="auto" w:frame="1"/>
          <w:lang w:eastAsia="et-EE"/>
          <w14:ligatures w14:val="none"/>
        </w:rPr>
        <w:t>1</w:t>
      </w:r>
      <w:r w:rsidR="00532AA2" w:rsidRPr="008D0DDA">
        <w:rPr>
          <w:rFonts w:ascii="Times New Roman" w:eastAsia="Times New Roman" w:hAnsi="Times New Roman" w:cs="Times New Roman"/>
          <w:kern w:val="0"/>
          <w:sz w:val="24"/>
          <w:szCs w:val="24"/>
          <w:bdr w:val="none" w:sz="0" w:space="0" w:color="auto" w:frame="1"/>
          <w:lang w:eastAsia="et-EE"/>
          <w14:ligatures w14:val="none"/>
        </w:rPr>
        <w:t xml:space="preserve"> lõi</w:t>
      </w:r>
      <w:r w:rsidR="00D04778" w:rsidRPr="008D0DDA">
        <w:rPr>
          <w:rFonts w:ascii="Times New Roman" w:eastAsia="Times New Roman" w:hAnsi="Times New Roman" w:cs="Times New Roman"/>
          <w:kern w:val="0"/>
          <w:sz w:val="24"/>
          <w:szCs w:val="24"/>
          <w:bdr w:val="none" w:sz="0" w:space="0" w:color="auto" w:frame="1"/>
          <w:lang w:eastAsia="et-EE"/>
          <w14:ligatures w14:val="none"/>
        </w:rPr>
        <w:t>k</w:t>
      </w:r>
      <w:r w:rsidR="00532AA2" w:rsidRPr="008D0DDA">
        <w:rPr>
          <w:rFonts w:ascii="Times New Roman" w:eastAsia="Times New Roman" w:hAnsi="Times New Roman" w:cs="Times New Roman"/>
          <w:kern w:val="0"/>
          <w:sz w:val="24"/>
          <w:szCs w:val="24"/>
          <w:bdr w:val="none" w:sz="0" w:space="0" w:color="auto" w:frame="1"/>
          <w:lang w:eastAsia="et-EE"/>
          <w14:ligatures w14:val="none"/>
        </w:rPr>
        <w:t>e 2 punktis 2 sätestatud hoolitsuskohustuse.</w:t>
      </w:r>
    </w:p>
    <w:p w14:paraId="5C6E8048" w14:textId="77777777" w:rsidR="00532AA2" w:rsidRPr="008D0DDA" w:rsidRDefault="00532AA2"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163C3861" w14:textId="6F4134AC" w:rsidR="00532AA2" w:rsidRPr="008D0DDA" w:rsidRDefault="00532AA2"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4B1F91">
        <w:rPr>
          <w:rFonts w:ascii="Times New Roman" w:eastAsia="Times New Roman" w:hAnsi="Times New Roman" w:cs="Times New Roman"/>
          <w:kern w:val="0"/>
          <w:sz w:val="24"/>
          <w:szCs w:val="24"/>
          <w:bdr w:val="none" w:sz="0" w:space="0" w:color="auto" w:frame="1"/>
          <w:lang w:eastAsia="et-EE"/>
          <w14:ligatures w14:val="none"/>
        </w:rPr>
        <w:t xml:space="preserve">(3) Diskrimineerimiseks loetakse ka </w:t>
      </w:r>
      <w:r w:rsidR="005831CD" w:rsidRPr="004B1F91">
        <w:rPr>
          <w:rFonts w:ascii="Times New Roman" w:eastAsia="Times New Roman" w:hAnsi="Times New Roman" w:cs="Times New Roman"/>
          <w:kern w:val="0"/>
          <w:sz w:val="24"/>
          <w:szCs w:val="24"/>
          <w:bdr w:val="none" w:sz="0" w:space="0" w:color="auto" w:frame="1"/>
          <w:lang w:eastAsia="et-EE"/>
          <w14:ligatures w14:val="none"/>
        </w:rPr>
        <w:t>isiku ebasoodsamat kohtlemist töötajate huvide esindamise või töötajate ühingusse kuulumise</w:t>
      </w:r>
      <w:r w:rsidR="002F2820" w:rsidRPr="004B1F91">
        <w:rPr>
          <w:rFonts w:ascii="Times New Roman" w:eastAsia="Times New Roman" w:hAnsi="Times New Roman" w:cs="Times New Roman"/>
          <w:kern w:val="0"/>
          <w:sz w:val="24"/>
          <w:szCs w:val="24"/>
          <w:bdr w:val="none" w:sz="0" w:space="0" w:color="auto" w:frame="1"/>
          <w:lang w:eastAsia="et-EE"/>
          <w14:ligatures w14:val="none"/>
        </w:rPr>
        <w:t xml:space="preserve"> tõttu</w:t>
      </w:r>
      <w:r w:rsidR="005831CD" w:rsidRPr="004B1F91">
        <w:rPr>
          <w:rFonts w:ascii="Times New Roman" w:eastAsia="Times New Roman" w:hAnsi="Times New Roman" w:cs="Times New Roman"/>
          <w:kern w:val="0"/>
          <w:sz w:val="24"/>
          <w:szCs w:val="24"/>
          <w:bdr w:val="none" w:sz="0" w:space="0" w:color="auto" w:frame="1"/>
          <w:lang w:eastAsia="et-EE"/>
          <w14:ligatures w14:val="none"/>
        </w:rPr>
        <w:t xml:space="preserve">, samuti </w:t>
      </w:r>
      <w:r w:rsidRPr="004B1F91">
        <w:rPr>
          <w:rFonts w:ascii="Times New Roman" w:eastAsia="Times New Roman" w:hAnsi="Times New Roman" w:cs="Times New Roman"/>
          <w:kern w:val="0"/>
          <w:sz w:val="24"/>
          <w:szCs w:val="24"/>
          <w:bdr w:val="none" w:sz="0" w:space="0" w:color="auto" w:frame="1"/>
          <w:lang w:eastAsia="et-EE"/>
          <w14:ligatures w14:val="none"/>
        </w:rPr>
        <w:t xml:space="preserve">isiku kaitstud tunnuse </w:t>
      </w:r>
      <w:r w:rsidR="000E1E84" w:rsidRPr="004B1F91">
        <w:rPr>
          <w:rFonts w:ascii="Times New Roman" w:eastAsia="Times New Roman" w:hAnsi="Times New Roman" w:cs="Times New Roman"/>
          <w:kern w:val="0"/>
          <w:sz w:val="24"/>
          <w:szCs w:val="24"/>
          <w:bdr w:val="none" w:sz="0" w:space="0" w:color="auto" w:frame="1"/>
          <w:lang w:eastAsia="et-EE"/>
          <w14:ligatures w14:val="none"/>
        </w:rPr>
        <w:t>põhjal</w:t>
      </w:r>
      <w:r w:rsidRPr="004B1F91">
        <w:rPr>
          <w:rFonts w:ascii="Times New Roman" w:eastAsia="Times New Roman" w:hAnsi="Times New Roman" w:cs="Times New Roman"/>
          <w:kern w:val="0"/>
          <w:sz w:val="24"/>
          <w:szCs w:val="24"/>
          <w:bdr w:val="none" w:sz="0" w:space="0" w:color="auto" w:frame="1"/>
          <w:lang w:eastAsia="et-EE"/>
          <w14:ligatures w14:val="none"/>
        </w:rPr>
        <w:t xml:space="preserve"> ebasoodsamat kohtlemist </w:t>
      </w:r>
      <w:r w:rsidRPr="00E22601">
        <w:rPr>
          <w:rFonts w:ascii="Times New Roman" w:eastAsia="Times New Roman" w:hAnsi="Times New Roman" w:cs="Times New Roman"/>
          <w:kern w:val="0"/>
          <w:sz w:val="24"/>
          <w:szCs w:val="24"/>
          <w:bdr w:val="none" w:sz="0" w:space="0" w:color="auto" w:frame="1"/>
          <w:lang w:eastAsia="et-EE"/>
          <w14:ligatures w14:val="none"/>
        </w:rPr>
        <w:t xml:space="preserve">seoses tema kuulumisega töötajate või tööandjate organisatsioonidesse või muudesse organisatsioonidesse, mille liikmed tegutsevad teataval kutsealal, samuti seoses tema osalemisega nende töös </w:t>
      </w:r>
      <w:r w:rsidR="004C3F9D">
        <w:rPr>
          <w:rFonts w:ascii="Times New Roman" w:eastAsia="Times New Roman" w:hAnsi="Times New Roman" w:cs="Times New Roman"/>
          <w:kern w:val="0"/>
          <w:sz w:val="24"/>
          <w:szCs w:val="24"/>
          <w:bdr w:val="none" w:sz="0" w:space="0" w:color="auto" w:frame="1"/>
          <w:lang w:eastAsia="et-EE"/>
          <w14:ligatures w14:val="none"/>
        </w:rPr>
        <w:t>või</w:t>
      </w:r>
      <w:r w:rsidRPr="00E22601">
        <w:rPr>
          <w:rFonts w:ascii="Times New Roman" w:eastAsia="Times New Roman" w:hAnsi="Times New Roman" w:cs="Times New Roman"/>
          <w:kern w:val="0"/>
          <w:sz w:val="24"/>
          <w:szCs w:val="24"/>
          <w:bdr w:val="none" w:sz="0" w:space="0" w:color="auto" w:frame="1"/>
          <w:lang w:eastAsia="et-EE"/>
          <w14:ligatures w14:val="none"/>
        </w:rPr>
        <w:t xml:space="preserve"> seoses nende organisatsioonide poolt antavate soodustustega.</w:t>
      </w:r>
    </w:p>
    <w:p w14:paraId="4E5AF5D1" w14:textId="77777777" w:rsidR="002F2820" w:rsidRDefault="002F2820" w:rsidP="00C306C2">
      <w:pPr>
        <w:widowControl w:val="0"/>
        <w:autoSpaceDE w:val="0"/>
        <w:autoSpaceDN w:val="0"/>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999FBCA" w14:textId="4549BB7D" w:rsidR="00C23A1B" w:rsidRPr="008D0DDA" w:rsidRDefault="00532AA2" w:rsidP="00C306C2">
      <w:pPr>
        <w:widowControl w:val="0"/>
        <w:autoSpaceDE w:val="0"/>
        <w:autoSpaceDN w:val="0"/>
        <w:spacing w:after="0" w:line="240" w:lineRule="auto"/>
        <w:jc w:val="both"/>
        <w:rPr>
          <w:bdr w:val="none" w:sz="0" w:space="0" w:color="auto" w:frame="1"/>
          <w:lang w:eastAsia="et-EE"/>
        </w:rPr>
      </w:pPr>
      <w:r w:rsidRPr="008D0DDA">
        <w:rPr>
          <w:rFonts w:ascii="Times New Roman" w:eastAsia="Times New Roman" w:hAnsi="Times New Roman" w:cs="Times New Roman"/>
          <w:kern w:val="0"/>
          <w:sz w:val="24"/>
          <w:szCs w:val="24"/>
          <w:bdr w:val="none" w:sz="0" w:space="0" w:color="auto" w:frame="1"/>
          <w:lang w:eastAsia="et-EE"/>
          <w14:ligatures w14:val="none"/>
        </w:rPr>
        <w:t>(4) Tööandja või ettevõtja, kelle tegevus toetab isikule sobiva töö ja tööandjale sobiva töötaja leidmist, ei või isikult küsida andmeid käesoleva paragrahvi lõi</w:t>
      </w:r>
      <w:r w:rsidR="00D8648A" w:rsidRPr="008D0DDA">
        <w:rPr>
          <w:rFonts w:ascii="Times New Roman" w:eastAsia="Times New Roman" w:hAnsi="Times New Roman" w:cs="Times New Roman"/>
          <w:kern w:val="0"/>
          <w:sz w:val="24"/>
          <w:szCs w:val="24"/>
          <w:bdr w:val="none" w:sz="0" w:space="0" w:color="auto" w:frame="1"/>
          <w:lang w:eastAsia="et-EE"/>
          <w14:ligatures w14:val="none"/>
        </w:rPr>
        <w:t>k</w:t>
      </w:r>
      <w:r w:rsidRPr="008D0DDA">
        <w:rPr>
          <w:rFonts w:ascii="Times New Roman" w:eastAsia="Times New Roman" w:hAnsi="Times New Roman" w:cs="Times New Roman"/>
          <w:kern w:val="0"/>
          <w:sz w:val="24"/>
          <w:szCs w:val="24"/>
          <w:bdr w:val="none" w:sz="0" w:space="0" w:color="auto" w:frame="1"/>
          <w:lang w:eastAsia="et-EE"/>
          <w14:ligatures w14:val="none"/>
        </w:rPr>
        <w:t>e 2 punktis 2 nimetatud asjaolude, välja arvatud kaitseväekohustuse täitmise kohta. Kaitseväekohustuse täitmise kohta võib küsida andmeid vaid juhul, kui sellel on töö olemuse</w:t>
      </w:r>
      <w:r w:rsidR="00F64966">
        <w:rPr>
          <w:rFonts w:ascii="Times New Roman" w:eastAsia="Times New Roman" w:hAnsi="Times New Roman" w:cs="Times New Roman"/>
          <w:kern w:val="0"/>
          <w:sz w:val="24"/>
          <w:szCs w:val="24"/>
          <w:bdr w:val="none" w:sz="0" w:space="0" w:color="auto" w:frame="1"/>
          <w:lang w:eastAsia="et-EE"/>
          <w14:ligatures w14:val="none"/>
        </w:rPr>
        <w:t xml:space="preserve"> tõttu</w:t>
      </w:r>
      <w:r w:rsidRPr="008D0DDA">
        <w:rPr>
          <w:rFonts w:ascii="Times New Roman" w:eastAsia="Times New Roman" w:hAnsi="Times New Roman" w:cs="Times New Roman"/>
          <w:kern w:val="0"/>
          <w:sz w:val="24"/>
          <w:szCs w:val="24"/>
          <w:bdr w:val="none" w:sz="0" w:space="0" w:color="auto" w:frame="1"/>
          <w:lang w:eastAsia="et-EE"/>
          <w14:ligatures w14:val="none"/>
        </w:rPr>
        <w:t xml:space="preserve"> õiguspärane eesmärk ning andmete küsimine on selle eesmärgi saavutamiseks asjakohane ja vajalik.</w:t>
      </w:r>
      <w:bookmarkEnd w:id="37"/>
    </w:p>
    <w:bookmarkEnd w:id="38"/>
    <w:p w14:paraId="1BB1EDFD" w14:textId="77777777" w:rsidR="00166239" w:rsidRPr="008D0DDA" w:rsidRDefault="00166239" w:rsidP="00C306C2">
      <w:pPr>
        <w:pStyle w:val="Kehatekst"/>
        <w:jc w:val="both"/>
        <w:rPr>
          <w:bdr w:val="none" w:sz="0" w:space="0" w:color="auto" w:frame="1"/>
          <w:lang w:eastAsia="et-EE"/>
        </w:rPr>
      </w:pPr>
    </w:p>
    <w:p w14:paraId="30C87D8B" w14:textId="34918139" w:rsidR="00C23A1B" w:rsidRPr="008D0DDA" w:rsidRDefault="00166239" w:rsidP="00C306C2">
      <w:pPr>
        <w:pStyle w:val="Kehatekst"/>
        <w:rPr>
          <w:b/>
          <w:bCs/>
          <w:bdr w:val="none" w:sz="0" w:space="0" w:color="auto" w:frame="1"/>
          <w:lang w:eastAsia="et-EE"/>
        </w:rPr>
      </w:pPr>
      <w:r w:rsidRPr="008D0DDA">
        <w:rPr>
          <w:b/>
          <w:bCs/>
          <w:bdr w:val="none" w:sz="0" w:space="0" w:color="auto" w:frame="1"/>
          <w:lang w:eastAsia="et-EE"/>
        </w:rPr>
        <w:t>§ 1</w:t>
      </w:r>
      <w:r w:rsidR="00E7005D" w:rsidRPr="008D0DDA">
        <w:rPr>
          <w:b/>
          <w:bCs/>
          <w:bdr w:val="none" w:sz="0" w:space="0" w:color="auto" w:frame="1"/>
          <w:lang w:eastAsia="et-EE"/>
        </w:rPr>
        <w:t>6</w:t>
      </w:r>
      <w:r w:rsidRPr="008D0DDA">
        <w:rPr>
          <w:b/>
          <w:bCs/>
          <w:bdr w:val="none" w:sz="0" w:space="0" w:color="auto" w:frame="1"/>
          <w:lang w:eastAsia="et-EE"/>
        </w:rPr>
        <w:t>. Erandid diskrimineerimiskeelust töösuhetes</w:t>
      </w:r>
    </w:p>
    <w:p w14:paraId="2E103A17" w14:textId="77777777" w:rsidR="00166239" w:rsidRPr="008D0DDA" w:rsidRDefault="00166239" w:rsidP="00C306C2">
      <w:pPr>
        <w:pStyle w:val="Kehatekst"/>
        <w:rPr>
          <w:bdr w:val="none" w:sz="0" w:space="0" w:color="auto" w:frame="1"/>
          <w:lang w:eastAsia="et-EE"/>
        </w:rPr>
      </w:pPr>
    </w:p>
    <w:p w14:paraId="453B0082" w14:textId="77777777" w:rsidR="00AE6814" w:rsidRPr="008D0DDA" w:rsidRDefault="00C23A1B" w:rsidP="00C306C2">
      <w:pPr>
        <w:pStyle w:val="Kehatekst"/>
        <w:jc w:val="both"/>
        <w:rPr>
          <w:bdr w:val="none" w:sz="0" w:space="0" w:color="auto" w:frame="1"/>
          <w:lang w:eastAsia="et-EE"/>
        </w:rPr>
      </w:pPr>
      <w:bookmarkStart w:id="40" w:name="_Hlk153539523"/>
      <w:r w:rsidRPr="008D0DDA">
        <w:rPr>
          <w:bdr w:val="none" w:sz="0" w:space="0" w:color="auto" w:frame="1"/>
          <w:lang w:eastAsia="et-EE"/>
        </w:rPr>
        <w:t>Töösuhetes ei loeta diskrimineerimiseks:</w:t>
      </w:r>
    </w:p>
    <w:p w14:paraId="168517A3" w14:textId="4AE505DC" w:rsidR="00C23A1B" w:rsidRDefault="00C23A1B" w:rsidP="00C306C2">
      <w:pPr>
        <w:pStyle w:val="Kehatekst"/>
        <w:jc w:val="both"/>
        <w:rPr>
          <w:bdr w:val="none" w:sz="0" w:space="0" w:color="auto" w:frame="1"/>
          <w:lang w:eastAsia="et-EE"/>
        </w:rPr>
      </w:pPr>
      <w:r w:rsidRPr="008D0DDA">
        <w:rPr>
          <w:bdr w:val="none" w:sz="0" w:space="0" w:color="auto" w:frame="1"/>
          <w:lang w:eastAsia="et-EE"/>
        </w:rPr>
        <w:t xml:space="preserve">1) eeliste andmist raseduse või sünnituse tõttu ning </w:t>
      </w:r>
      <w:r w:rsidR="000371C2" w:rsidRPr="008D0DDA">
        <w:rPr>
          <w:bdr w:val="none" w:sz="0" w:space="0" w:color="auto" w:frame="1"/>
          <w:lang w:eastAsia="et-EE"/>
        </w:rPr>
        <w:t>märkimisväärset hooldamist või tõsise terviseprobleemi</w:t>
      </w:r>
      <w:r w:rsidR="002F2820">
        <w:rPr>
          <w:bdr w:val="none" w:sz="0" w:space="0" w:color="auto" w:frame="1"/>
          <w:lang w:eastAsia="et-EE"/>
        </w:rPr>
        <w:t>ga</w:t>
      </w:r>
      <w:r w:rsidR="000371C2" w:rsidRPr="008D0DDA">
        <w:rPr>
          <w:bdr w:val="none" w:sz="0" w:space="0" w:color="auto" w:frame="1"/>
          <w:lang w:eastAsia="et-EE"/>
        </w:rPr>
        <w:t xml:space="preserve"> tuge vajava isiku hooldamise </w:t>
      </w:r>
      <w:r w:rsidRPr="008D0DDA">
        <w:rPr>
          <w:bdr w:val="none" w:sz="0" w:space="0" w:color="auto" w:frame="1"/>
          <w:lang w:eastAsia="et-EE"/>
        </w:rPr>
        <w:t>tõttu;</w:t>
      </w:r>
    </w:p>
    <w:p w14:paraId="04FFB4BB" w14:textId="617D26A2" w:rsidR="009752D4" w:rsidRPr="008D0DDA" w:rsidRDefault="009752D4" w:rsidP="00C306C2">
      <w:pPr>
        <w:pStyle w:val="Kehatekst"/>
        <w:jc w:val="both"/>
        <w:rPr>
          <w:bdr w:val="none" w:sz="0" w:space="0" w:color="auto" w:frame="1"/>
          <w:lang w:eastAsia="et-EE"/>
        </w:rPr>
      </w:pPr>
      <w:r>
        <w:rPr>
          <w:bdr w:val="none" w:sz="0" w:space="0" w:color="auto" w:frame="1"/>
          <w:lang w:eastAsia="et-EE"/>
        </w:rPr>
        <w:t xml:space="preserve">2) </w:t>
      </w:r>
      <w:r w:rsidRPr="009752D4">
        <w:rPr>
          <w:bdr w:val="none" w:sz="0" w:space="0" w:color="auto" w:frame="1"/>
          <w:lang w:eastAsia="et-EE"/>
        </w:rPr>
        <w:t xml:space="preserve">eeliste andmist kaitseväeteenistuskohustuse täitmise või asendusteenistuses osalemise </w:t>
      </w:r>
      <w:r w:rsidR="00EC723B">
        <w:rPr>
          <w:bdr w:val="none" w:sz="0" w:space="0" w:color="auto" w:frame="1"/>
          <w:lang w:eastAsia="et-EE"/>
        </w:rPr>
        <w:t xml:space="preserve">kohustuse täitmise </w:t>
      </w:r>
      <w:r w:rsidRPr="009752D4">
        <w:rPr>
          <w:bdr w:val="none" w:sz="0" w:space="0" w:color="auto" w:frame="1"/>
          <w:lang w:eastAsia="et-EE"/>
        </w:rPr>
        <w:t>tõttu;</w:t>
      </w:r>
    </w:p>
    <w:p w14:paraId="0AE88F66" w14:textId="62453C19" w:rsidR="00C23A1B" w:rsidRPr="008D0DDA" w:rsidRDefault="009752D4" w:rsidP="00C306C2">
      <w:pPr>
        <w:pStyle w:val="Kehatekst"/>
        <w:jc w:val="both"/>
        <w:rPr>
          <w:i/>
          <w:iCs/>
          <w:bdr w:val="none" w:sz="0" w:space="0" w:color="auto" w:frame="1"/>
          <w:lang w:eastAsia="et-EE"/>
        </w:rPr>
      </w:pPr>
      <w:r>
        <w:rPr>
          <w:bdr w:val="none" w:sz="0" w:space="0" w:color="auto" w:frame="1"/>
          <w:lang w:eastAsia="et-EE"/>
        </w:rPr>
        <w:t>3</w:t>
      </w:r>
      <w:r w:rsidR="00C23A1B" w:rsidRPr="008D0DDA">
        <w:rPr>
          <w:bdr w:val="none" w:sz="0" w:space="0" w:color="auto" w:frame="1"/>
          <w:lang w:eastAsia="et-EE"/>
        </w:rPr>
        <w:t xml:space="preserve">) puudega inimestele eeliste andmist käesoleva </w:t>
      </w:r>
      <w:r w:rsidR="00660E3D" w:rsidRPr="008D0DDA">
        <w:rPr>
          <w:bdr w:val="none" w:sz="0" w:space="0" w:color="auto" w:frame="1"/>
          <w:lang w:eastAsia="et-EE"/>
        </w:rPr>
        <w:t xml:space="preserve">seaduse </w:t>
      </w:r>
      <w:r w:rsidR="00E7005D" w:rsidRPr="008D0DDA">
        <w:rPr>
          <w:bdr w:val="none" w:sz="0" w:space="0" w:color="auto" w:frame="1"/>
          <w:lang w:eastAsia="et-EE"/>
        </w:rPr>
        <w:t xml:space="preserve">§ 12 alusel või </w:t>
      </w:r>
      <w:r w:rsidR="00660E3D" w:rsidRPr="008D0DDA">
        <w:rPr>
          <w:bdr w:val="none" w:sz="0" w:space="0" w:color="auto" w:frame="1"/>
          <w:lang w:eastAsia="et-EE"/>
        </w:rPr>
        <w:t>§ 1</w:t>
      </w:r>
      <w:r w:rsidR="004709D5" w:rsidRPr="008D0DDA">
        <w:rPr>
          <w:bdr w:val="none" w:sz="0" w:space="0" w:color="auto" w:frame="1"/>
          <w:lang w:eastAsia="et-EE"/>
        </w:rPr>
        <w:t>4</w:t>
      </w:r>
      <w:r w:rsidR="00660E3D" w:rsidRPr="008D0DDA">
        <w:rPr>
          <w:bdr w:val="none" w:sz="0" w:space="0" w:color="auto" w:frame="1"/>
          <w:lang w:eastAsia="et-EE"/>
        </w:rPr>
        <w:t xml:space="preserve"> lõikes 1 sätestatud</w:t>
      </w:r>
      <w:r w:rsidR="00C23A1B" w:rsidRPr="008D0DDA">
        <w:rPr>
          <w:bdr w:val="none" w:sz="0" w:space="0" w:color="auto" w:frame="1"/>
          <w:lang w:eastAsia="et-EE"/>
        </w:rPr>
        <w:t xml:space="preserve"> erandi </w:t>
      </w:r>
      <w:r w:rsidR="0058479F" w:rsidRPr="008D0DDA">
        <w:rPr>
          <w:bdr w:val="none" w:sz="0" w:space="0" w:color="auto" w:frame="1"/>
          <w:lang w:eastAsia="et-EE"/>
        </w:rPr>
        <w:t>alusel</w:t>
      </w:r>
      <w:r w:rsidR="00C23A1B" w:rsidRPr="008D0DDA">
        <w:rPr>
          <w:bdr w:val="none" w:sz="0" w:space="0" w:color="auto" w:frame="1"/>
          <w:lang w:eastAsia="et-EE"/>
        </w:rPr>
        <w:t>;</w:t>
      </w:r>
    </w:p>
    <w:p w14:paraId="1C6CF9DD" w14:textId="151F7B07" w:rsidR="00570675" w:rsidRPr="008D0DDA" w:rsidRDefault="009752D4" w:rsidP="00C306C2">
      <w:pPr>
        <w:pStyle w:val="Kehatekst"/>
        <w:jc w:val="both"/>
        <w:rPr>
          <w:bdr w:val="none" w:sz="0" w:space="0" w:color="auto" w:frame="1"/>
          <w:lang w:eastAsia="et-EE"/>
        </w:rPr>
      </w:pPr>
      <w:r>
        <w:rPr>
          <w:bdr w:val="none" w:sz="0" w:space="0" w:color="auto" w:frame="1"/>
          <w:lang w:eastAsia="et-EE"/>
        </w:rPr>
        <w:t>4</w:t>
      </w:r>
      <w:r w:rsidR="00C23A1B" w:rsidRPr="008D0DDA">
        <w:rPr>
          <w:bdr w:val="none" w:sz="0" w:space="0" w:color="auto" w:frame="1"/>
          <w:lang w:eastAsia="et-EE"/>
        </w:rPr>
        <w:t xml:space="preserve">) tööle saamisel või selleks vajaliku koolituse võimaldamisel isiku </w:t>
      </w:r>
      <w:r w:rsidR="008F5F4E" w:rsidRPr="008D0DDA">
        <w:rPr>
          <w:bdr w:val="none" w:sz="0" w:space="0" w:color="auto" w:frame="1"/>
          <w:lang w:eastAsia="et-EE"/>
        </w:rPr>
        <w:t xml:space="preserve">kaitstud tunnuse </w:t>
      </w:r>
      <w:r w:rsidR="006E3AF3">
        <w:rPr>
          <w:bdr w:val="none" w:sz="0" w:space="0" w:color="auto" w:frame="1"/>
          <w:lang w:eastAsia="et-EE"/>
        </w:rPr>
        <w:t xml:space="preserve">põhjal </w:t>
      </w:r>
      <w:r w:rsidR="00C23A1B" w:rsidRPr="008D0DDA">
        <w:rPr>
          <w:bdr w:val="none" w:sz="0" w:space="0" w:color="auto" w:frame="1"/>
          <w:lang w:eastAsia="et-EE"/>
        </w:rPr>
        <w:t xml:space="preserve">erinevat kohtlemist, kui see tunnus on teatud kutsetegevuse olemuse või sellega seotud tingimuste tõttu oluline ja määrav </w:t>
      </w:r>
      <w:r w:rsidR="00E0212F" w:rsidRPr="008D0DDA">
        <w:rPr>
          <w:bdr w:val="none" w:sz="0" w:space="0" w:color="auto" w:frame="1"/>
          <w:lang w:eastAsia="et-EE"/>
        </w:rPr>
        <w:t>kutse</w:t>
      </w:r>
      <w:r w:rsidR="00C23A1B" w:rsidRPr="008D0DDA">
        <w:rPr>
          <w:bdr w:val="none" w:sz="0" w:space="0" w:color="auto" w:frame="1"/>
          <w:lang w:eastAsia="et-EE"/>
        </w:rPr>
        <w:t>nõue ning taolise erineva kohtlemise eesmärk on õigus</w:t>
      </w:r>
      <w:r w:rsidR="00E0212F" w:rsidRPr="008D0DDA">
        <w:rPr>
          <w:bdr w:val="none" w:sz="0" w:space="0" w:color="auto" w:frame="1"/>
          <w:lang w:eastAsia="et-EE"/>
        </w:rPr>
        <w:t>pärane</w:t>
      </w:r>
      <w:r w:rsidR="00C23A1B" w:rsidRPr="008D0DDA">
        <w:rPr>
          <w:bdr w:val="none" w:sz="0" w:space="0" w:color="auto" w:frame="1"/>
          <w:lang w:eastAsia="et-EE"/>
        </w:rPr>
        <w:t xml:space="preserve"> ja nõue eesmärgiga</w:t>
      </w:r>
      <w:r w:rsidR="003232D1" w:rsidRPr="008D0DDA">
        <w:rPr>
          <w:bdr w:val="none" w:sz="0" w:space="0" w:color="auto" w:frame="1"/>
          <w:lang w:eastAsia="et-EE"/>
        </w:rPr>
        <w:t xml:space="preserve"> proportsionaalne</w:t>
      </w:r>
      <w:r w:rsidR="00570675" w:rsidRPr="008D0DDA">
        <w:rPr>
          <w:bdr w:val="none" w:sz="0" w:space="0" w:color="auto" w:frame="1"/>
          <w:lang w:eastAsia="et-EE"/>
        </w:rPr>
        <w:t>;</w:t>
      </w:r>
    </w:p>
    <w:p w14:paraId="088C8DC6" w14:textId="73BF7D41" w:rsidR="00E13832" w:rsidRPr="008D0DDA" w:rsidRDefault="009752D4" w:rsidP="00C306C2">
      <w:pPr>
        <w:pStyle w:val="Kehatekst"/>
        <w:jc w:val="both"/>
        <w:rPr>
          <w:bdr w:val="none" w:sz="0" w:space="0" w:color="auto" w:frame="1"/>
          <w:lang w:eastAsia="et-EE"/>
        </w:rPr>
      </w:pPr>
      <w:r>
        <w:rPr>
          <w:bdr w:val="none" w:sz="0" w:space="0" w:color="auto" w:frame="1"/>
          <w:lang w:eastAsia="et-EE"/>
        </w:rPr>
        <w:t>5</w:t>
      </w:r>
      <w:r w:rsidR="00B21A26" w:rsidRPr="008D0DDA">
        <w:rPr>
          <w:bdr w:val="none" w:sz="0" w:space="0" w:color="auto" w:frame="1"/>
          <w:lang w:eastAsia="et-EE"/>
        </w:rPr>
        <w:t xml:space="preserve">) usulistes ühendustes ja teistes usutunnistusel või veendumustel põhineva eetosega avalikes või eraorganisatsioonides toimuva kutsetegevuse puhul isiku erinevat kohtlemist usutunnistuse või veendumuste </w:t>
      </w:r>
      <w:r w:rsidR="00692DD3" w:rsidRPr="008D0DDA">
        <w:rPr>
          <w:bdr w:val="none" w:sz="0" w:space="0" w:color="auto" w:frame="1"/>
          <w:lang w:eastAsia="et-EE"/>
        </w:rPr>
        <w:t>tõttu</w:t>
      </w:r>
      <w:r w:rsidR="00B21A26" w:rsidRPr="008D0DDA">
        <w:rPr>
          <w:bdr w:val="none" w:sz="0" w:space="0" w:color="auto" w:frame="1"/>
          <w:lang w:eastAsia="et-EE"/>
        </w:rPr>
        <w:t xml:space="preserve">, kui </w:t>
      </w:r>
      <w:r w:rsidR="00974770" w:rsidRPr="008D0DDA">
        <w:rPr>
          <w:bdr w:val="none" w:sz="0" w:space="0" w:color="auto" w:frame="1"/>
          <w:lang w:eastAsia="et-EE"/>
        </w:rPr>
        <w:t>usutunnistus või veendumus</w:t>
      </w:r>
      <w:r w:rsidR="00B21A26" w:rsidRPr="008D0DDA">
        <w:rPr>
          <w:bdr w:val="none" w:sz="0" w:space="0" w:color="auto" w:frame="1"/>
          <w:lang w:eastAsia="et-EE"/>
        </w:rPr>
        <w:t xml:space="preserve"> on nimetatud </w:t>
      </w:r>
      <w:r w:rsidR="003232D1" w:rsidRPr="008D0DDA">
        <w:rPr>
          <w:bdr w:val="none" w:sz="0" w:space="0" w:color="auto" w:frame="1"/>
          <w:lang w:eastAsia="et-EE"/>
        </w:rPr>
        <w:t>kutse</w:t>
      </w:r>
      <w:r w:rsidR="00B21A26" w:rsidRPr="008D0DDA">
        <w:rPr>
          <w:bdr w:val="none" w:sz="0" w:space="0" w:color="auto" w:frame="1"/>
          <w:lang w:eastAsia="et-EE"/>
        </w:rPr>
        <w:t xml:space="preserve">tegevuse </w:t>
      </w:r>
      <w:r w:rsidR="00F36D34" w:rsidRPr="008D0DDA">
        <w:rPr>
          <w:bdr w:val="none" w:sz="0" w:space="0" w:color="auto" w:frame="1"/>
          <w:lang w:eastAsia="et-EE"/>
        </w:rPr>
        <w:t>olemuse</w:t>
      </w:r>
      <w:r w:rsidR="00B21A26" w:rsidRPr="008D0DDA">
        <w:rPr>
          <w:bdr w:val="none" w:sz="0" w:space="0" w:color="auto" w:frame="1"/>
          <w:lang w:eastAsia="et-EE"/>
        </w:rPr>
        <w:t xml:space="preserve"> või sellega seotud tingimuste tõttu </w:t>
      </w:r>
      <w:r w:rsidR="00974770" w:rsidRPr="008D0DDA">
        <w:rPr>
          <w:bdr w:val="none" w:sz="0" w:space="0" w:color="auto" w:frame="1"/>
          <w:lang w:eastAsia="et-EE"/>
        </w:rPr>
        <w:t xml:space="preserve">organisatsiooni üldist kõlbelist iseloomu silmas pidades </w:t>
      </w:r>
      <w:r w:rsidR="00B21A26" w:rsidRPr="008D0DDA">
        <w:rPr>
          <w:bdr w:val="none" w:sz="0" w:space="0" w:color="auto" w:frame="1"/>
          <w:lang w:eastAsia="et-EE"/>
        </w:rPr>
        <w:t>oluline, õiguspärane ja põhjendatud</w:t>
      </w:r>
      <w:r w:rsidR="00974770" w:rsidRPr="008D0DDA">
        <w:rPr>
          <w:bdr w:val="none" w:sz="0" w:space="0" w:color="auto" w:frame="1"/>
          <w:lang w:eastAsia="et-EE"/>
        </w:rPr>
        <w:t xml:space="preserve"> </w:t>
      </w:r>
      <w:r w:rsidR="00B21A26" w:rsidRPr="008D0DDA">
        <w:rPr>
          <w:bdr w:val="none" w:sz="0" w:space="0" w:color="auto" w:frame="1"/>
          <w:lang w:eastAsia="et-EE"/>
        </w:rPr>
        <w:t>kutsenõue</w:t>
      </w:r>
      <w:r w:rsidR="00E13832" w:rsidRPr="008D0DDA">
        <w:rPr>
          <w:bdr w:val="none" w:sz="0" w:space="0" w:color="auto" w:frame="1"/>
          <w:lang w:eastAsia="et-EE"/>
        </w:rPr>
        <w:t>;</w:t>
      </w:r>
    </w:p>
    <w:p w14:paraId="725C1073" w14:textId="14350BEB" w:rsidR="00E13832" w:rsidRPr="008D0DDA" w:rsidRDefault="009752D4" w:rsidP="00C306C2">
      <w:pPr>
        <w:pStyle w:val="Kehatekst"/>
        <w:jc w:val="both"/>
        <w:rPr>
          <w:bdr w:val="none" w:sz="0" w:space="0" w:color="auto" w:frame="1"/>
          <w:lang w:eastAsia="et-EE"/>
        </w:rPr>
      </w:pPr>
      <w:r>
        <w:rPr>
          <w:bdr w:val="none" w:sz="0" w:space="0" w:color="auto" w:frame="1"/>
          <w:lang w:eastAsia="et-EE"/>
        </w:rPr>
        <w:t>6</w:t>
      </w:r>
      <w:r w:rsidR="00E13832" w:rsidRPr="008D0DDA">
        <w:rPr>
          <w:bdr w:val="none" w:sz="0" w:space="0" w:color="auto" w:frame="1"/>
          <w:lang w:eastAsia="et-EE"/>
        </w:rPr>
        <w:t>) eeliste andmist töötajate esindamise või töötajate ühingusse kuulumise tõttu, kui s</w:t>
      </w:r>
      <w:r w:rsidR="00DA097F" w:rsidRPr="008D0DDA">
        <w:rPr>
          <w:bdr w:val="none" w:sz="0" w:space="0" w:color="auto" w:frame="1"/>
          <w:lang w:eastAsia="et-EE"/>
        </w:rPr>
        <w:t>ee on objektiivselt põhjendatav õiguspärase eesmärgiga</w:t>
      </w:r>
      <w:r w:rsidR="00E13832" w:rsidRPr="008D0DDA">
        <w:rPr>
          <w:bdr w:val="none" w:sz="0" w:space="0" w:color="auto" w:frame="1"/>
          <w:lang w:eastAsia="et-EE"/>
        </w:rPr>
        <w:t xml:space="preserve"> ning selle eesmärgi saavutamise vahendid on asjakohased ja vajalikud.</w:t>
      </w:r>
    </w:p>
    <w:bookmarkEnd w:id="40"/>
    <w:p w14:paraId="4FA35362" w14:textId="77777777" w:rsidR="00C23A1B" w:rsidRPr="008D0DDA" w:rsidRDefault="00C23A1B" w:rsidP="00C306C2">
      <w:pPr>
        <w:pStyle w:val="Kehatekst"/>
        <w:rPr>
          <w:bdr w:val="none" w:sz="0" w:space="0" w:color="auto" w:frame="1"/>
          <w:lang w:eastAsia="et-EE"/>
        </w:rPr>
      </w:pPr>
    </w:p>
    <w:bookmarkEnd w:id="39"/>
    <w:p w14:paraId="54CDC885" w14:textId="0763D4A3" w:rsidR="00166239" w:rsidRPr="008D0DDA" w:rsidRDefault="00166239" w:rsidP="00C306C2">
      <w:pPr>
        <w:pStyle w:val="Kehatekst"/>
        <w:contextualSpacing/>
        <w:rPr>
          <w:b/>
          <w:bCs/>
          <w:bdr w:val="none" w:sz="0" w:space="0" w:color="auto" w:frame="1"/>
          <w:lang w:eastAsia="et-EE"/>
        </w:rPr>
      </w:pPr>
      <w:r w:rsidRPr="008D0DDA">
        <w:rPr>
          <w:b/>
          <w:bCs/>
          <w:bdr w:val="none" w:sz="0" w:space="0" w:color="auto" w:frame="1"/>
          <w:lang w:eastAsia="et-EE"/>
        </w:rPr>
        <w:t>§ 1</w:t>
      </w:r>
      <w:r w:rsidR="00E7005D" w:rsidRPr="008D0DDA">
        <w:rPr>
          <w:b/>
          <w:bCs/>
          <w:bdr w:val="none" w:sz="0" w:space="0" w:color="auto" w:frame="1"/>
          <w:lang w:eastAsia="et-EE"/>
        </w:rPr>
        <w:t>7</w:t>
      </w:r>
      <w:r w:rsidRPr="008D0DDA">
        <w:rPr>
          <w:b/>
          <w:bCs/>
          <w:bdr w:val="none" w:sz="0" w:space="0" w:color="auto" w:frame="1"/>
          <w:lang w:eastAsia="et-EE"/>
        </w:rPr>
        <w:t>. Diskrimineeriv töö- või koolituspakkumine</w:t>
      </w:r>
    </w:p>
    <w:p w14:paraId="0DAC02CB" w14:textId="77777777" w:rsidR="00166239" w:rsidRPr="008D0DDA" w:rsidRDefault="00166239" w:rsidP="00C306C2">
      <w:pPr>
        <w:pStyle w:val="Kehatekst"/>
        <w:contextualSpacing/>
        <w:rPr>
          <w:bdr w:val="none" w:sz="0" w:space="0" w:color="auto" w:frame="1"/>
          <w:lang w:eastAsia="et-EE"/>
        </w:rPr>
      </w:pPr>
    </w:p>
    <w:p w14:paraId="0B79F4C5" w14:textId="238A33E9" w:rsidR="007F5D28" w:rsidRPr="008D0DDA" w:rsidRDefault="00166239" w:rsidP="00C306C2">
      <w:pPr>
        <w:pStyle w:val="Kehatekst"/>
        <w:contextualSpacing/>
        <w:jc w:val="both"/>
        <w:rPr>
          <w:bdr w:val="none" w:sz="0" w:space="0" w:color="auto" w:frame="1"/>
          <w:lang w:eastAsia="et-EE"/>
        </w:rPr>
      </w:pPr>
      <w:r w:rsidRPr="008D0DDA">
        <w:rPr>
          <w:bdr w:val="none" w:sz="0" w:space="0" w:color="auto" w:frame="1"/>
          <w:lang w:eastAsia="et-EE"/>
        </w:rPr>
        <w:t xml:space="preserve">Keelatud on töö- või koolituspakkumised, mille sihtrühm on </w:t>
      </w:r>
      <w:r w:rsidR="00754144" w:rsidRPr="008D0DDA">
        <w:rPr>
          <w:bdr w:val="none" w:sz="0" w:space="0" w:color="auto" w:frame="1"/>
          <w:lang w:eastAsia="et-EE"/>
        </w:rPr>
        <w:t>määratud</w:t>
      </w:r>
      <w:r w:rsidR="0028670C" w:rsidRPr="008D0DDA">
        <w:rPr>
          <w:bdr w:val="none" w:sz="0" w:space="0" w:color="auto" w:frame="1"/>
          <w:lang w:eastAsia="et-EE"/>
        </w:rPr>
        <w:t xml:space="preserve"> </w:t>
      </w:r>
      <w:r w:rsidR="00AF767A" w:rsidRPr="008D0DDA">
        <w:rPr>
          <w:bdr w:val="none" w:sz="0" w:space="0" w:color="auto" w:frame="1"/>
          <w:lang w:eastAsia="et-EE"/>
        </w:rPr>
        <w:t xml:space="preserve">kaitstud </w:t>
      </w:r>
      <w:r w:rsidRPr="008D0DDA">
        <w:rPr>
          <w:bdr w:val="none" w:sz="0" w:space="0" w:color="auto" w:frame="1"/>
          <w:lang w:eastAsia="et-EE"/>
        </w:rPr>
        <w:t>tunnusest</w:t>
      </w:r>
      <w:r w:rsidR="0028670C" w:rsidRPr="008D0DDA">
        <w:rPr>
          <w:bdr w:val="none" w:sz="0" w:space="0" w:color="auto" w:frame="1"/>
          <w:lang w:eastAsia="et-EE"/>
        </w:rPr>
        <w:t xml:space="preserve"> </w:t>
      </w:r>
      <w:r w:rsidR="00AB45FD" w:rsidRPr="008D0DDA">
        <w:rPr>
          <w:bdr w:val="none" w:sz="0" w:space="0" w:color="auto" w:frame="1"/>
          <w:lang w:eastAsia="et-EE"/>
        </w:rPr>
        <w:t>lähtu</w:t>
      </w:r>
      <w:r w:rsidR="00F64966">
        <w:rPr>
          <w:bdr w:val="none" w:sz="0" w:space="0" w:color="auto" w:frame="1"/>
          <w:lang w:eastAsia="et-EE"/>
        </w:rPr>
        <w:t>des</w:t>
      </w:r>
      <w:r w:rsidRPr="008D0DDA">
        <w:rPr>
          <w:bdr w:val="none" w:sz="0" w:space="0" w:color="auto" w:frame="1"/>
          <w:lang w:eastAsia="et-EE"/>
        </w:rPr>
        <w:t xml:space="preserve">, kui selleks ei ole käesoleva seaduse </w:t>
      </w:r>
      <w:r w:rsidR="00343A2A" w:rsidRPr="008D0DDA">
        <w:rPr>
          <w:bdr w:val="none" w:sz="0" w:space="0" w:color="auto" w:frame="1"/>
          <w:lang w:eastAsia="et-EE"/>
        </w:rPr>
        <w:t xml:space="preserve">§ 14 lõikes 1 või </w:t>
      </w:r>
      <w:r w:rsidRPr="008D0DDA">
        <w:rPr>
          <w:bdr w:val="none" w:sz="0" w:space="0" w:color="auto" w:frame="1"/>
          <w:lang w:eastAsia="et-EE"/>
        </w:rPr>
        <w:t>§ 1</w:t>
      </w:r>
      <w:r w:rsidR="004709D5" w:rsidRPr="008D0DDA">
        <w:rPr>
          <w:bdr w:val="none" w:sz="0" w:space="0" w:color="auto" w:frame="1"/>
          <w:lang w:eastAsia="et-EE"/>
        </w:rPr>
        <w:t>6</w:t>
      </w:r>
      <w:r w:rsidRPr="008D0DDA">
        <w:rPr>
          <w:bdr w:val="none" w:sz="0" w:space="0" w:color="auto" w:frame="1"/>
          <w:lang w:eastAsia="et-EE"/>
        </w:rPr>
        <w:t xml:space="preserve"> punkti</w:t>
      </w:r>
      <w:r w:rsidR="002F2820">
        <w:rPr>
          <w:bdr w:val="none" w:sz="0" w:space="0" w:color="auto" w:frame="1"/>
          <w:lang w:eastAsia="et-EE"/>
        </w:rPr>
        <w:t>s</w:t>
      </w:r>
      <w:r w:rsidRPr="008D0DDA">
        <w:rPr>
          <w:bdr w:val="none" w:sz="0" w:space="0" w:color="auto" w:frame="1"/>
          <w:lang w:eastAsia="et-EE"/>
        </w:rPr>
        <w:t xml:space="preserve"> </w:t>
      </w:r>
      <w:r w:rsidR="009752D4">
        <w:rPr>
          <w:bdr w:val="none" w:sz="0" w:space="0" w:color="auto" w:frame="1"/>
          <w:lang w:eastAsia="et-EE"/>
        </w:rPr>
        <w:t>4</w:t>
      </w:r>
      <w:r w:rsidR="00343A2A" w:rsidRPr="008D0DDA">
        <w:rPr>
          <w:bdr w:val="none" w:sz="0" w:space="0" w:color="auto" w:frame="1"/>
          <w:lang w:eastAsia="et-EE"/>
        </w:rPr>
        <w:t xml:space="preserve"> või</w:t>
      </w:r>
      <w:r w:rsidR="001F69FF" w:rsidRPr="008D0DDA">
        <w:rPr>
          <w:bdr w:val="none" w:sz="0" w:space="0" w:color="auto" w:frame="1"/>
          <w:lang w:eastAsia="et-EE"/>
        </w:rPr>
        <w:t xml:space="preserve"> </w:t>
      </w:r>
      <w:r w:rsidR="009752D4">
        <w:rPr>
          <w:bdr w:val="none" w:sz="0" w:space="0" w:color="auto" w:frame="1"/>
          <w:lang w:eastAsia="et-EE"/>
        </w:rPr>
        <w:t>5</w:t>
      </w:r>
      <w:r w:rsidR="00F0496D" w:rsidRPr="008D0DDA">
        <w:rPr>
          <w:bdr w:val="none" w:sz="0" w:space="0" w:color="auto" w:frame="1"/>
          <w:lang w:eastAsia="et-EE"/>
        </w:rPr>
        <w:t xml:space="preserve"> </w:t>
      </w:r>
      <w:r w:rsidRPr="008D0DDA">
        <w:rPr>
          <w:bdr w:val="none" w:sz="0" w:space="0" w:color="auto" w:frame="1"/>
          <w:lang w:eastAsia="et-EE"/>
        </w:rPr>
        <w:t>nimetatud põhjust.</w:t>
      </w:r>
    </w:p>
    <w:p w14:paraId="60E50C85" w14:textId="77777777" w:rsidR="00F825EB" w:rsidRPr="008D0DDA" w:rsidRDefault="00F825EB" w:rsidP="00C306C2">
      <w:pPr>
        <w:pStyle w:val="Kehatekst"/>
        <w:contextualSpacing/>
        <w:jc w:val="both"/>
        <w:rPr>
          <w:bdr w:val="none" w:sz="0" w:space="0" w:color="auto" w:frame="1"/>
          <w:lang w:eastAsia="et-EE"/>
        </w:rPr>
      </w:pPr>
    </w:p>
    <w:p w14:paraId="5D0C164B" w14:textId="1BBC6570" w:rsidR="00F825EB" w:rsidRPr="008D0DDA" w:rsidRDefault="00F825EB" w:rsidP="00C306C2">
      <w:pPr>
        <w:pStyle w:val="Kehatekst"/>
        <w:jc w:val="both"/>
        <w:rPr>
          <w:b/>
          <w:bCs/>
          <w:bdr w:val="none" w:sz="0" w:space="0" w:color="auto" w:frame="1"/>
          <w:lang w:eastAsia="et-EE"/>
        </w:rPr>
      </w:pPr>
      <w:r w:rsidRPr="008D0DDA">
        <w:rPr>
          <w:b/>
          <w:bCs/>
          <w:bdr w:val="none" w:sz="0" w:space="0" w:color="auto" w:frame="1"/>
          <w:lang w:eastAsia="et-EE"/>
        </w:rPr>
        <w:t>§ 1</w:t>
      </w:r>
      <w:r w:rsidR="00E7005D" w:rsidRPr="008D0DDA">
        <w:rPr>
          <w:b/>
          <w:bCs/>
          <w:bdr w:val="none" w:sz="0" w:space="0" w:color="auto" w:frame="1"/>
          <w:lang w:eastAsia="et-EE"/>
        </w:rPr>
        <w:t>8</w:t>
      </w:r>
      <w:r w:rsidRPr="008D0DDA">
        <w:rPr>
          <w:b/>
          <w:bCs/>
          <w:bdr w:val="none" w:sz="0" w:space="0" w:color="auto" w:frame="1"/>
          <w:lang w:eastAsia="et-EE"/>
        </w:rPr>
        <w:t xml:space="preserve">. </w:t>
      </w:r>
      <w:bookmarkStart w:id="41" w:name="_Hlk157170367"/>
      <w:r w:rsidRPr="008D0DDA">
        <w:rPr>
          <w:b/>
          <w:bCs/>
          <w:bdr w:val="none" w:sz="0" w:space="0" w:color="auto" w:frame="1"/>
          <w:lang w:eastAsia="et-EE"/>
        </w:rPr>
        <w:t>Osalise tööajaga ja tähtajalise töölepinguga töötaja ning töötaja, kes täidab tööülesandeid renditööna, võrdne kohtlemine</w:t>
      </w:r>
      <w:bookmarkEnd w:id="41"/>
    </w:p>
    <w:p w14:paraId="15462CAC" w14:textId="77777777" w:rsidR="007F5D28" w:rsidRPr="008D0DDA" w:rsidRDefault="007F5D28" w:rsidP="00C306C2">
      <w:pPr>
        <w:pStyle w:val="Kehatekst"/>
        <w:jc w:val="both"/>
        <w:rPr>
          <w:b/>
          <w:bCs/>
          <w:bdr w:val="none" w:sz="0" w:space="0" w:color="auto" w:frame="1"/>
          <w:lang w:eastAsia="et-EE"/>
        </w:rPr>
      </w:pPr>
    </w:p>
    <w:p w14:paraId="33C0123D" w14:textId="77777777" w:rsidR="00F825EB" w:rsidRPr="008D0DDA" w:rsidRDefault="00F825EB" w:rsidP="00C306C2">
      <w:pPr>
        <w:pStyle w:val="Kehatekst"/>
        <w:jc w:val="both"/>
        <w:rPr>
          <w:bdr w:val="none" w:sz="0" w:space="0" w:color="auto" w:frame="1"/>
          <w:lang w:eastAsia="et-EE"/>
        </w:rPr>
      </w:pPr>
      <w:r w:rsidRPr="008D0DDA">
        <w:rPr>
          <w:bdr w:val="none" w:sz="0" w:space="0" w:color="auto" w:frame="1"/>
          <w:lang w:eastAsia="et-EE"/>
        </w:rPr>
        <w:t>(1) Töötajale, kellega tööleping on sõlmitud osalise tööajaga, ei või töösuhtes kohaldada ebasoodsamaid tingimusi kui võrreldavale täistööajaga töötajale, välja arvatud juhul, kui see on põhjendatud objektiivsete asjaoludega, mis tulenevad seadusest või kollektiivlepingust.</w:t>
      </w:r>
    </w:p>
    <w:p w14:paraId="29D338BF" w14:textId="77777777" w:rsidR="00DA4CE7" w:rsidRPr="008D0DDA" w:rsidRDefault="00DA4CE7" w:rsidP="00C306C2">
      <w:pPr>
        <w:pStyle w:val="Kehatekst"/>
        <w:jc w:val="both"/>
        <w:rPr>
          <w:bdr w:val="none" w:sz="0" w:space="0" w:color="auto" w:frame="1"/>
          <w:lang w:eastAsia="et-EE"/>
        </w:rPr>
      </w:pPr>
    </w:p>
    <w:p w14:paraId="6A888393" w14:textId="501C30B1" w:rsidR="00F825EB" w:rsidRPr="008D0DDA" w:rsidRDefault="00F825EB" w:rsidP="00C306C2">
      <w:pPr>
        <w:pStyle w:val="Kehatekst"/>
        <w:jc w:val="both"/>
        <w:rPr>
          <w:bdr w:val="none" w:sz="0" w:space="0" w:color="auto" w:frame="1"/>
          <w:lang w:eastAsia="et-EE"/>
        </w:rPr>
      </w:pPr>
      <w:r w:rsidRPr="008D0DDA">
        <w:rPr>
          <w:bdr w:val="none" w:sz="0" w:space="0" w:color="auto" w:frame="1"/>
          <w:lang w:eastAsia="et-EE"/>
        </w:rPr>
        <w:t xml:space="preserve">(2) Töötajale, kellega </w:t>
      </w:r>
      <w:r w:rsidR="00A87E2D" w:rsidRPr="008D0DDA">
        <w:rPr>
          <w:bdr w:val="none" w:sz="0" w:space="0" w:color="auto" w:frame="1"/>
          <w:lang w:eastAsia="et-EE"/>
        </w:rPr>
        <w:t xml:space="preserve">on sõlmitud tähtajaline </w:t>
      </w:r>
      <w:r w:rsidRPr="008D0DDA">
        <w:rPr>
          <w:bdr w:val="none" w:sz="0" w:space="0" w:color="auto" w:frame="1"/>
          <w:lang w:eastAsia="et-EE"/>
        </w:rPr>
        <w:t>tööleping, ei või töösuhtes kohaldada ebasoodsamaid tingimusi kui võrreldavale töötajale, kellega tööleping on sõlmitud tähtajatult, välja arvatud juhul, kui see on põhjendatud objektiivsete asjaoludega, mis tulenevad seadusest või kollektiivlepingust.</w:t>
      </w:r>
    </w:p>
    <w:p w14:paraId="292CE689" w14:textId="77777777" w:rsidR="00DA4CE7" w:rsidRPr="008D0DDA" w:rsidRDefault="00DA4CE7" w:rsidP="00C306C2">
      <w:pPr>
        <w:pStyle w:val="Kehatekst"/>
        <w:jc w:val="both"/>
        <w:rPr>
          <w:bdr w:val="none" w:sz="0" w:space="0" w:color="auto" w:frame="1"/>
          <w:lang w:eastAsia="et-EE"/>
        </w:rPr>
      </w:pPr>
    </w:p>
    <w:p w14:paraId="5534ED53" w14:textId="619F82BE" w:rsidR="00F825EB" w:rsidRPr="008D0DDA" w:rsidRDefault="00F825EB" w:rsidP="00C306C2">
      <w:pPr>
        <w:pStyle w:val="Kehatekst"/>
        <w:jc w:val="both"/>
        <w:rPr>
          <w:bdr w:val="none" w:sz="0" w:space="0" w:color="auto" w:frame="1"/>
          <w:lang w:eastAsia="et-EE"/>
        </w:rPr>
      </w:pPr>
      <w:r w:rsidRPr="008D0DDA">
        <w:rPr>
          <w:bdr w:val="none" w:sz="0" w:space="0" w:color="auto" w:frame="1"/>
          <w:lang w:eastAsia="et-EE"/>
        </w:rPr>
        <w:t>(3) Töötajale, kes täidab tööülesandeid renditööna, ei või kohaldada ebasoodsamaid töötervishoiu ja tööohutuse, töö- ja puhkeaja ning töötasu tingimusi kui võrreldavale kasutajaettevõtja töötajale. Töötajal, kes täidab tööülesandeid renditööna, on õigus kasutada tööülesannete täitmise perioodil kasutajaettevõtja võrreldava töötajaga samadel tingimustel kasutajaettevõtja hüvesid, eelkõige toitlustamis-, transpordi- ja lapsehoiuteenust.</w:t>
      </w:r>
    </w:p>
    <w:p w14:paraId="7CEA3A29" w14:textId="77777777" w:rsidR="00DA4CE7" w:rsidRPr="008D0DDA" w:rsidRDefault="00DA4CE7" w:rsidP="00C306C2">
      <w:pPr>
        <w:pStyle w:val="Kehatekst"/>
        <w:jc w:val="both"/>
        <w:rPr>
          <w:bdr w:val="none" w:sz="0" w:space="0" w:color="auto" w:frame="1"/>
          <w:lang w:eastAsia="et-EE"/>
        </w:rPr>
      </w:pPr>
    </w:p>
    <w:p w14:paraId="6A8167A2" w14:textId="59DE8C1D" w:rsidR="00F825EB" w:rsidRPr="008D0DDA" w:rsidRDefault="00F825EB" w:rsidP="00C306C2">
      <w:pPr>
        <w:pStyle w:val="Kehatekst"/>
        <w:jc w:val="both"/>
        <w:rPr>
          <w:bdr w:val="none" w:sz="0" w:space="0" w:color="auto" w:frame="1"/>
          <w:lang w:eastAsia="et-EE"/>
        </w:rPr>
      </w:pPr>
      <w:r w:rsidRPr="008D0DDA">
        <w:rPr>
          <w:bdr w:val="none" w:sz="0" w:space="0" w:color="auto" w:frame="1"/>
          <w:lang w:eastAsia="et-EE"/>
        </w:rPr>
        <w:t>(4) Võrreldav on töötaja, kes teeb sama tööandja juures sama või võrdväärset tööd, arvestades töötaja kvalifikatsiooni ja kutseoskusi. Kui võrreldava töötaja määramine sama tööandja juures osutub võimatuks, määratakse võrreldav töötaja kollektiivlepingus sätestatud korras. Kollektiivlepingu puudumisel loetakse võrreldavaks samas piirkonnas sama või võrdväärset tööd tegev töötaja.</w:t>
      </w:r>
    </w:p>
    <w:p w14:paraId="01642232" w14:textId="77777777" w:rsidR="00DB53A0" w:rsidRPr="008D0DDA" w:rsidRDefault="00DB53A0" w:rsidP="00C306C2">
      <w:pPr>
        <w:pStyle w:val="Kehatekst"/>
        <w:jc w:val="both"/>
        <w:rPr>
          <w:bdr w:val="none" w:sz="0" w:space="0" w:color="auto" w:frame="1"/>
          <w:lang w:eastAsia="et-EE"/>
        </w:rPr>
      </w:pPr>
    </w:p>
    <w:p w14:paraId="52DEAB3C" w14:textId="5A67D870" w:rsidR="00DB53A0" w:rsidRPr="008D0DDA" w:rsidRDefault="00C81C9B" w:rsidP="00C306C2">
      <w:pPr>
        <w:pStyle w:val="Kehatekst"/>
        <w:jc w:val="both"/>
        <w:rPr>
          <w:bdr w:val="none" w:sz="0" w:space="0" w:color="auto" w:frame="1"/>
          <w:lang w:eastAsia="et-EE"/>
        </w:rPr>
      </w:pPr>
      <w:r w:rsidRPr="008D0DDA">
        <w:rPr>
          <w:bdr w:val="none" w:sz="0" w:space="0" w:color="auto" w:frame="1"/>
          <w:lang w:eastAsia="et-EE"/>
        </w:rPr>
        <w:t xml:space="preserve">(5) Käesolevat paragrahvi käsitlevate vaidluste puhul kohaldatakse käesoleva seaduse § 20 lõiget 1 ja </w:t>
      </w:r>
      <w:r w:rsidR="00AD493C" w:rsidRPr="008D0DDA">
        <w:rPr>
          <w:bdr w:val="none" w:sz="0" w:space="0" w:color="auto" w:frame="1"/>
          <w:lang w:eastAsia="et-EE"/>
        </w:rPr>
        <w:t>§</w:t>
      </w:r>
      <w:del w:id="42" w:author="Helen Uustalu" w:date="2024-05-23T14:09:00Z">
        <w:r w:rsidR="00AD493C" w:rsidRPr="008D0DDA" w:rsidDel="00085CC6">
          <w:rPr>
            <w:bdr w:val="none" w:sz="0" w:space="0" w:color="auto" w:frame="1"/>
            <w:lang w:eastAsia="et-EE"/>
          </w:rPr>
          <w:delText>-e</w:delText>
        </w:r>
      </w:del>
      <w:r w:rsidRPr="008D0DDA">
        <w:rPr>
          <w:bdr w:val="none" w:sz="0" w:space="0" w:color="auto" w:frame="1"/>
          <w:lang w:eastAsia="et-EE"/>
        </w:rPr>
        <w:t xml:space="preserve"> 21</w:t>
      </w:r>
      <w:r w:rsidR="006B485D" w:rsidRPr="008D0DDA">
        <w:rPr>
          <w:bdr w:val="none" w:sz="0" w:space="0" w:color="auto" w:frame="1"/>
          <w:lang w:eastAsia="et-EE"/>
        </w:rPr>
        <w:t>–</w:t>
      </w:r>
      <w:r w:rsidRPr="008D0DDA">
        <w:rPr>
          <w:bdr w:val="none" w:sz="0" w:space="0" w:color="auto" w:frame="1"/>
          <w:lang w:eastAsia="et-EE"/>
        </w:rPr>
        <w:t>23.</w:t>
      </w:r>
    </w:p>
    <w:p w14:paraId="790F99A7" w14:textId="77777777" w:rsidR="00F825EB" w:rsidRPr="008D0DDA" w:rsidRDefault="00F825EB" w:rsidP="00C306C2">
      <w:pPr>
        <w:pStyle w:val="Kehatekst"/>
        <w:contextualSpacing/>
        <w:jc w:val="both"/>
        <w:rPr>
          <w:bdr w:val="none" w:sz="0" w:space="0" w:color="auto" w:frame="1"/>
          <w:lang w:eastAsia="et-EE"/>
        </w:rPr>
      </w:pPr>
    </w:p>
    <w:p w14:paraId="3BE836AF" w14:textId="2A060770"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1</w:t>
      </w:r>
      <w:r w:rsidR="00E7005D" w:rsidRPr="008D0DDA">
        <w:rPr>
          <w:rFonts w:ascii="Times New Roman" w:eastAsia="Times New Roman" w:hAnsi="Times New Roman" w:cs="Times New Roman"/>
          <w:b/>
          <w:bCs/>
          <w:kern w:val="0"/>
          <w:sz w:val="24"/>
          <w:szCs w:val="24"/>
          <w:bdr w:val="none" w:sz="0" w:space="0" w:color="auto" w:frame="1"/>
          <w:lang w:eastAsia="et-EE"/>
          <w14:ligatures w14:val="none"/>
        </w:rPr>
        <w:t>9</w:t>
      </w:r>
      <w:r w:rsidRPr="008D0DDA">
        <w:rPr>
          <w:rFonts w:ascii="Times New Roman" w:eastAsia="Times New Roman" w:hAnsi="Times New Roman" w:cs="Times New Roman"/>
          <w:b/>
          <w:bCs/>
          <w:kern w:val="0"/>
          <w:sz w:val="24"/>
          <w:szCs w:val="24"/>
          <w:bdr w:val="none" w:sz="0" w:space="0" w:color="auto" w:frame="1"/>
          <w:lang w:eastAsia="et-EE"/>
          <w14:ligatures w14:val="none"/>
        </w:rPr>
        <w:t>. Kohustus anda seletusi</w:t>
      </w:r>
    </w:p>
    <w:p w14:paraId="248B5E56"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56869FA7" w14:textId="73A06125" w:rsidR="00CE58CB" w:rsidRPr="008D0DDA" w:rsidRDefault="00CE58CB"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Tööandja, kauba või teenuse pakkuja </w:t>
      </w:r>
      <w:r w:rsidR="00D22A17" w:rsidRPr="008D0DDA">
        <w:rPr>
          <w:rFonts w:ascii="Times New Roman" w:eastAsia="Times New Roman" w:hAnsi="Times New Roman" w:cs="Times New Roman"/>
          <w:kern w:val="0"/>
          <w:sz w:val="24"/>
          <w:szCs w:val="24"/>
          <w:bdr w:val="none" w:sz="0" w:space="0" w:color="auto" w:frame="1"/>
          <w:lang w:eastAsia="et-EE"/>
          <w14:ligatures w14:val="none"/>
        </w:rPr>
        <w:t>ja</w:t>
      </w:r>
      <w:r w:rsidRPr="008D0DDA">
        <w:rPr>
          <w:rFonts w:ascii="Times New Roman" w:eastAsia="Times New Roman" w:hAnsi="Times New Roman" w:cs="Times New Roman"/>
          <w:kern w:val="0"/>
          <w:sz w:val="24"/>
          <w:szCs w:val="24"/>
          <w:bdr w:val="none" w:sz="0" w:space="0" w:color="auto" w:frame="1"/>
          <w:lang w:eastAsia="et-EE"/>
          <w14:ligatures w14:val="none"/>
        </w:rPr>
        <w:t xml:space="preserve"> muu </w:t>
      </w:r>
      <w:r w:rsidR="00351216" w:rsidRPr="008D0DDA">
        <w:rPr>
          <w:rFonts w:ascii="Times New Roman" w:eastAsia="Times New Roman" w:hAnsi="Times New Roman" w:cs="Times New Roman"/>
          <w:kern w:val="0"/>
          <w:sz w:val="24"/>
          <w:szCs w:val="24"/>
          <w:bdr w:val="none" w:sz="0" w:space="0" w:color="auto" w:frame="1"/>
          <w:lang w:eastAsia="et-EE"/>
          <w14:ligatures w14:val="none"/>
        </w:rPr>
        <w:t xml:space="preserve">diskrimineerimiskeelu </w:t>
      </w:r>
      <w:r w:rsidR="007C3E94" w:rsidRPr="008D0DDA">
        <w:rPr>
          <w:rFonts w:ascii="Times New Roman" w:eastAsia="Times New Roman" w:hAnsi="Times New Roman" w:cs="Times New Roman"/>
          <w:kern w:val="0"/>
          <w:sz w:val="24"/>
          <w:szCs w:val="24"/>
          <w:bdr w:val="none" w:sz="0" w:space="0" w:color="auto" w:frame="1"/>
          <w:lang w:eastAsia="et-EE"/>
          <w14:ligatures w14:val="none"/>
        </w:rPr>
        <w:t>järgimise</w:t>
      </w:r>
      <w:r w:rsidR="00351216" w:rsidRPr="008D0DDA">
        <w:rPr>
          <w:rFonts w:ascii="Times New Roman" w:eastAsia="Times New Roman" w:hAnsi="Times New Roman" w:cs="Times New Roman"/>
          <w:kern w:val="0"/>
          <w:sz w:val="24"/>
          <w:szCs w:val="24"/>
          <w:bdr w:val="none" w:sz="0" w:space="0" w:color="auto" w:frame="1"/>
          <w:lang w:eastAsia="et-EE"/>
          <w14:ligatures w14:val="none"/>
        </w:rPr>
        <w:t xml:space="preserve"> eest vastutav </w:t>
      </w:r>
      <w:r w:rsidRPr="008D0DDA">
        <w:rPr>
          <w:rFonts w:ascii="Times New Roman" w:eastAsia="Times New Roman" w:hAnsi="Times New Roman" w:cs="Times New Roman"/>
          <w:kern w:val="0"/>
          <w:sz w:val="24"/>
          <w:szCs w:val="24"/>
          <w:bdr w:val="none" w:sz="0" w:space="0" w:color="auto" w:frame="1"/>
          <w:lang w:eastAsia="et-EE"/>
          <w14:ligatures w14:val="none"/>
        </w:rPr>
        <w:t xml:space="preserve">isik on kohustatud </w:t>
      </w:r>
      <w:r w:rsidR="00B13E3E" w:rsidRPr="008D0DDA">
        <w:rPr>
          <w:rFonts w:ascii="Times New Roman" w:eastAsia="Times New Roman" w:hAnsi="Times New Roman" w:cs="Times New Roman"/>
          <w:kern w:val="0"/>
          <w:sz w:val="24"/>
          <w:szCs w:val="24"/>
          <w:bdr w:val="none" w:sz="0" w:space="0" w:color="auto" w:frame="1"/>
          <w:lang w:eastAsia="et-EE"/>
          <w14:ligatures w14:val="none"/>
        </w:rPr>
        <w:t xml:space="preserve">15 </w:t>
      </w:r>
      <w:r w:rsidRPr="008D0DDA">
        <w:rPr>
          <w:rFonts w:ascii="Times New Roman" w:eastAsia="Times New Roman" w:hAnsi="Times New Roman" w:cs="Times New Roman"/>
          <w:kern w:val="0"/>
          <w:sz w:val="24"/>
          <w:szCs w:val="24"/>
          <w:bdr w:val="none" w:sz="0" w:space="0" w:color="auto" w:frame="1"/>
          <w:lang w:eastAsia="et-EE"/>
          <w14:ligatures w14:val="none"/>
        </w:rPr>
        <w:t xml:space="preserve">tööpäeva jooksul võimaliku diskrimineerimise faktilisi asjaolusid sisaldava kirjaliku taotluse saamisest arvates andma kirjaliku seletuse oma tegevuse kohta isikule, kes leiab, et teda on </w:t>
      </w:r>
      <w:r w:rsidR="00AF767A" w:rsidRPr="008D0DDA">
        <w:rPr>
          <w:rFonts w:ascii="Times New Roman" w:eastAsia="Times New Roman" w:hAnsi="Times New Roman" w:cs="Times New Roman"/>
          <w:kern w:val="0"/>
          <w:sz w:val="24"/>
          <w:szCs w:val="24"/>
          <w:bdr w:val="none" w:sz="0" w:space="0" w:color="auto" w:frame="1"/>
          <w:lang w:eastAsia="et-EE"/>
          <w14:ligatures w14:val="none"/>
        </w:rPr>
        <w:t xml:space="preserve">kaitstud </w:t>
      </w:r>
      <w:r w:rsidRPr="008D0DDA">
        <w:rPr>
          <w:rFonts w:ascii="Times New Roman" w:eastAsia="Times New Roman" w:hAnsi="Times New Roman" w:cs="Times New Roman"/>
          <w:kern w:val="0"/>
          <w:sz w:val="24"/>
          <w:szCs w:val="24"/>
          <w:bdr w:val="none" w:sz="0" w:space="0" w:color="auto" w:frame="1"/>
          <w:lang w:eastAsia="et-EE"/>
          <w14:ligatures w14:val="none"/>
        </w:rPr>
        <w:t xml:space="preserve">tunnuse </w:t>
      </w:r>
      <w:r w:rsidR="006E3AF3">
        <w:rPr>
          <w:rFonts w:ascii="Times New Roman" w:eastAsia="Times New Roman" w:hAnsi="Times New Roman" w:cs="Times New Roman"/>
          <w:kern w:val="0"/>
          <w:sz w:val="24"/>
          <w:szCs w:val="24"/>
          <w:bdr w:val="none" w:sz="0" w:space="0" w:color="auto" w:frame="1"/>
          <w:lang w:eastAsia="et-EE"/>
          <w14:ligatures w14:val="none"/>
        </w:rPr>
        <w:t xml:space="preserve">põhjal </w:t>
      </w:r>
      <w:r w:rsidRPr="008D0DDA">
        <w:rPr>
          <w:rFonts w:ascii="Times New Roman" w:eastAsia="Times New Roman" w:hAnsi="Times New Roman" w:cs="Times New Roman"/>
          <w:kern w:val="0"/>
          <w:sz w:val="24"/>
          <w:szCs w:val="24"/>
          <w:bdr w:val="none" w:sz="0" w:space="0" w:color="auto" w:frame="1"/>
          <w:lang w:eastAsia="et-EE"/>
          <w14:ligatures w14:val="none"/>
        </w:rPr>
        <w:t>diskrimineeritud</w:t>
      </w:r>
      <w:r w:rsidR="00E75504" w:rsidRPr="008D0DDA">
        <w:rPr>
          <w:rFonts w:ascii="Times New Roman" w:eastAsia="Times New Roman" w:hAnsi="Times New Roman" w:cs="Times New Roman"/>
          <w:kern w:val="0"/>
          <w:sz w:val="24"/>
          <w:szCs w:val="24"/>
          <w:bdr w:val="none" w:sz="0" w:space="0" w:color="auto" w:frame="1"/>
          <w:lang w:eastAsia="et-EE"/>
          <w14:ligatures w14:val="none"/>
        </w:rPr>
        <w:t xml:space="preserve"> või tema suhtes on rikutud käesoleva seaduse § 18 lõigetes </w:t>
      </w:r>
      <w:r w:rsidR="00AD493C" w:rsidRPr="008D0DDA">
        <w:rPr>
          <w:rFonts w:ascii="Times New Roman" w:eastAsia="Times New Roman" w:hAnsi="Times New Roman" w:cs="Times New Roman"/>
          <w:kern w:val="0"/>
          <w:sz w:val="24"/>
          <w:szCs w:val="24"/>
          <w:bdr w:val="none" w:sz="0" w:space="0" w:color="auto" w:frame="1"/>
          <w:lang w:eastAsia="et-EE"/>
          <w14:ligatures w14:val="none"/>
        </w:rPr>
        <w:t xml:space="preserve">1–3 </w:t>
      </w:r>
      <w:r w:rsidR="00E75504" w:rsidRPr="008D0DDA">
        <w:rPr>
          <w:rFonts w:ascii="Times New Roman" w:eastAsia="Times New Roman" w:hAnsi="Times New Roman" w:cs="Times New Roman"/>
          <w:kern w:val="0"/>
          <w:sz w:val="24"/>
          <w:szCs w:val="24"/>
          <w:bdr w:val="none" w:sz="0" w:space="0" w:color="auto" w:frame="1"/>
          <w:lang w:eastAsia="et-EE"/>
          <w14:ligatures w14:val="none"/>
        </w:rPr>
        <w:t>sätestatud õiguseid või keelde</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64D41D6E"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0F771304" w14:textId="32A8F3D8" w:rsidR="00CE58CB"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F21613" w:rsidRPr="008D0DDA">
        <w:rPr>
          <w:rFonts w:ascii="Times New Roman" w:eastAsia="Times New Roman" w:hAnsi="Times New Roman" w:cs="Times New Roman"/>
          <w:kern w:val="0"/>
          <w:sz w:val="24"/>
          <w:szCs w:val="24"/>
          <w:bdr w:val="none" w:sz="0" w:space="0" w:color="auto" w:frame="1"/>
          <w:lang w:eastAsia="et-EE"/>
          <w14:ligatures w14:val="none"/>
        </w:rPr>
        <w:t>2</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735A6A" w:rsidRPr="008D0DDA">
        <w:rPr>
          <w:rFonts w:ascii="Times New Roman" w:eastAsia="Times New Roman" w:hAnsi="Times New Roman" w:cs="Times New Roman"/>
          <w:kern w:val="0"/>
          <w:sz w:val="24"/>
          <w:szCs w:val="24"/>
          <w:bdr w:val="none" w:sz="0" w:space="0" w:color="auto" w:frame="1"/>
          <w:lang w:eastAsia="et-EE"/>
          <w14:ligatures w14:val="none"/>
        </w:rPr>
        <w:t xml:space="preserve">Seletuses, mille tööandja annab </w:t>
      </w:r>
      <w:r w:rsidRPr="008D0DDA">
        <w:rPr>
          <w:rFonts w:ascii="Times New Roman" w:eastAsia="Times New Roman" w:hAnsi="Times New Roman" w:cs="Times New Roman"/>
          <w:kern w:val="0"/>
          <w:sz w:val="24"/>
          <w:szCs w:val="24"/>
          <w:bdr w:val="none" w:sz="0" w:space="0" w:color="auto" w:frame="1"/>
          <w:lang w:eastAsia="et-EE"/>
          <w14:ligatures w14:val="none"/>
        </w:rPr>
        <w:t>isikule, kes taotleb seda käesoleva seaduse § 1</w:t>
      </w:r>
      <w:r w:rsidR="004709D5" w:rsidRPr="008D0DDA">
        <w:rPr>
          <w:rFonts w:ascii="Times New Roman" w:eastAsia="Times New Roman" w:hAnsi="Times New Roman" w:cs="Times New Roman"/>
          <w:kern w:val="0"/>
          <w:sz w:val="24"/>
          <w:szCs w:val="24"/>
          <w:bdr w:val="none" w:sz="0" w:space="0" w:color="auto" w:frame="1"/>
          <w:lang w:eastAsia="et-EE"/>
          <w14:ligatures w14:val="none"/>
        </w:rPr>
        <w:t>5</w:t>
      </w:r>
      <w:r w:rsidRPr="008D0DDA">
        <w:rPr>
          <w:rFonts w:ascii="Times New Roman" w:eastAsia="Times New Roman" w:hAnsi="Times New Roman" w:cs="Times New Roman"/>
          <w:kern w:val="0"/>
          <w:sz w:val="24"/>
          <w:szCs w:val="24"/>
          <w:bdr w:val="none" w:sz="0" w:space="0" w:color="auto" w:frame="1"/>
          <w:lang w:eastAsia="et-EE"/>
          <w14:ligatures w14:val="none"/>
        </w:rPr>
        <w:t xml:space="preserve"> lõi</w:t>
      </w:r>
      <w:r w:rsidR="009F1631" w:rsidRPr="008D0DDA">
        <w:rPr>
          <w:rFonts w:ascii="Times New Roman" w:eastAsia="Times New Roman" w:hAnsi="Times New Roman" w:cs="Times New Roman"/>
          <w:kern w:val="0"/>
          <w:sz w:val="24"/>
          <w:szCs w:val="24"/>
          <w:bdr w:val="none" w:sz="0" w:space="0" w:color="auto" w:frame="1"/>
          <w:lang w:eastAsia="et-EE"/>
          <w14:ligatures w14:val="none"/>
        </w:rPr>
        <w:t>k</w:t>
      </w:r>
      <w:r w:rsidRPr="008D0DDA">
        <w:rPr>
          <w:rFonts w:ascii="Times New Roman" w:eastAsia="Times New Roman" w:hAnsi="Times New Roman" w:cs="Times New Roman"/>
          <w:kern w:val="0"/>
          <w:sz w:val="24"/>
          <w:szCs w:val="24"/>
          <w:bdr w:val="none" w:sz="0" w:space="0" w:color="auto" w:frame="1"/>
          <w:lang w:eastAsia="et-EE"/>
          <w14:ligatures w14:val="none"/>
        </w:rPr>
        <w:t xml:space="preserve">e </w:t>
      </w:r>
      <w:r w:rsidR="00605438" w:rsidRPr="008D0DDA">
        <w:rPr>
          <w:rFonts w:ascii="Times New Roman" w:eastAsia="Times New Roman" w:hAnsi="Times New Roman" w:cs="Times New Roman"/>
          <w:kern w:val="0"/>
          <w:sz w:val="24"/>
          <w:szCs w:val="24"/>
          <w:bdr w:val="none" w:sz="0" w:space="0" w:color="auto" w:frame="1"/>
          <w:lang w:eastAsia="et-EE"/>
          <w14:ligatures w14:val="none"/>
        </w:rPr>
        <w:t>2</w:t>
      </w:r>
      <w:r w:rsidRPr="008D0DDA">
        <w:rPr>
          <w:rFonts w:ascii="Times New Roman" w:eastAsia="Times New Roman" w:hAnsi="Times New Roman" w:cs="Times New Roman"/>
          <w:kern w:val="0"/>
          <w:sz w:val="24"/>
          <w:szCs w:val="24"/>
          <w:bdr w:val="none" w:sz="0" w:space="0" w:color="auto" w:frame="1"/>
          <w:lang w:eastAsia="et-EE"/>
          <w14:ligatures w14:val="none"/>
        </w:rPr>
        <w:t xml:space="preserve"> punktis 1 nimetatud diskrimineeriva käitumise kahtlustamise korral, </w:t>
      </w:r>
      <w:r w:rsidR="007228DD" w:rsidRPr="008D0DDA">
        <w:rPr>
          <w:rFonts w:ascii="Times New Roman" w:eastAsia="Times New Roman" w:hAnsi="Times New Roman" w:cs="Times New Roman"/>
          <w:kern w:val="0"/>
          <w:sz w:val="24"/>
          <w:szCs w:val="24"/>
          <w:bdr w:val="none" w:sz="0" w:space="0" w:color="auto" w:frame="1"/>
          <w:lang w:eastAsia="et-EE"/>
          <w14:ligatures w14:val="none"/>
        </w:rPr>
        <w:t>esitab</w:t>
      </w:r>
      <w:r w:rsidRPr="008D0DDA">
        <w:rPr>
          <w:rFonts w:ascii="Times New Roman" w:eastAsia="Times New Roman" w:hAnsi="Times New Roman" w:cs="Times New Roman"/>
          <w:kern w:val="0"/>
          <w:sz w:val="24"/>
          <w:szCs w:val="24"/>
          <w:bdr w:val="none" w:sz="0" w:space="0" w:color="auto" w:frame="1"/>
          <w:lang w:eastAsia="et-EE"/>
          <w14:ligatures w14:val="none"/>
        </w:rPr>
        <w:t xml:space="preserve"> tööandja oma valiku põhjendamiseks isiku kohta, kelle kasuks valik tehti, järgmised andmed:</w:t>
      </w:r>
    </w:p>
    <w:p w14:paraId="6621429D" w14:textId="77777777" w:rsidR="00CE58CB"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tööstaaž;</w:t>
      </w:r>
    </w:p>
    <w:p w14:paraId="250569C9" w14:textId="77777777" w:rsidR="00CE58CB"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haridus;</w:t>
      </w:r>
    </w:p>
    <w:p w14:paraId="5BB81B4F" w14:textId="77777777" w:rsidR="00CE58CB"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3) töökogemus ja muud tööks vajalikud oskused;</w:t>
      </w:r>
    </w:p>
    <w:p w14:paraId="40FC96FE" w14:textId="075C1BBA"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4) muud eeliseid andvad oskused või põhjendused.</w:t>
      </w:r>
    </w:p>
    <w:p w14:paraId="374E05AC"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35395A54" w14:textId="64AE8F3B" w:rsidR="00CE58CB" w:rsidRPr="008D0DDA" w:rsidRDefault="00CE58CB"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F21613" w:rsidRPr="008D0DDA">
        <w:rPr>
          <w:rFonts w:ascii="Times New Roman" w:eastAsia="Times New Roman" w:hAnsi="Times New Roman" w:cs="Times New Roman"/>
          <w:kern w:val="0"/>
          <w:sz w:val="24"/>
          <w:szCs w:val="24"/>
          <w:bdr w:val="none" w:sz="0" w:space="0" w:color="auto" w:frame="1"/>
          <w:lang w:eastAsia="et-EE"/>
          <w14:ligatures w14:val="none"/>
        </w:rPr>
        <w:t>3</w:t>
      </w:r>
      <w:r w:rsidRPr="008D0DDA">
        <w:rPr>
          <w:rFonts w:ascii="Times New Roman" w:eastAsia="Times New Roman" w:hAnsi="Times New Roman" w:cs="Times New Roman"/>
          <w:kern w:val="0"/>
          <w:sz w:val="24"/>
          <w:szCs w:val="24"/>
          <w:bdr w:val="none" w:sz="0" w:space="0" w:color="auto" w:frame="1"/>
          <w:lang w:eastAsia="et-EE"/>
          <w14:ligatures w14:val="none"/>
        </w:rPr>
        <w:t>) Töötajal on õigus nõuda tööandjalt selgitust palga arvutamise aluste kohta ja saada muud vajalikku teavet, mille põhjal saab otsustada käesoleva seaduse § 1</w:t>
      </w:r>
      <w:r w:rsidR="004709D5" w:rsidRPr="008D0DDA">
        <w:rPr>
          <w:rFonts w:ascii="Times New Roman" w:eastAsia="Times New Roman" w:hAnsi="Times New Roman" w:cs="Times New Roman"/>
          <w:kern w:val="0"/>
          <w:sz w:val="24"/>
          <w:szCs w:val="24"/>
          <w:bdr w:val="none" w:sz="0" w:space="0" w:color="auto" w:frame="1"/>
          <w:lang w:eastAsia="et-EE"/>
          <w14:ligatures w14:val="none"/>
        </w:rPr>
        <w:t>5</w:t>
      </w:r>
      <w:r w:rsidRPr="008D0DDA">
        <w:rPr>
          <w:rFonts w:ascii="Times New Roman" w:eastAsia="Times New Roman" w:hAnsi="Times New Roman" w:cs="Times New Roman"/>
          <w:kern w:val="0"/>
          <w:sz w:val="24"/>
          <w:szCs w:val="24"/>
          <w:bdr w:val="none" w:sz="0" w:space="0" w:color="auto" w:frame="1"/>
          <w:lang w:eastAsia="et-EE"/>
          <w14:ligatures w14:val="none"/>
        </w:rPr>
        <w:t xml:space="preserve"> lõi</w:t>
      </w:r>
      <w:r w:rsidR="009F1631" w:rsidRPr="008D0DDA">
        <w:rPr>
          <w:rFonts w:ascii="Times New Roman" w:eastAsia="Times New Roman" w:hAnsi="Times New Roman" w:cs="Times New Roman"/>
          <w:kern w:val="0"/>
          <w:sz w:val="24"/>
          <w:szCs w:val="24"/>
          <w:bdr w:val="none" w:sz="0" w:space="0" w:color="auto" w:frame="1"/>
          <w:lang w:eastAsia="et-EE"/>
          <w14:ligatures w14:val="none"/>
        </w:rPr>
        <w:t>k</w:t>
      </w:r>
      <w:r w:rsidRPr="008D0DDA">
        <w:rPr>
          <w:rFonts w:ascii="Times New Roman" w:eastAsia="Times New Roman" w:hAnsi="Times New Roman" w:cs="Times New Roman"/>
          <w:kern w:val="0"/>
          <w:sz w:val="24"/>
          <w:szCs w:val="24"/>
          <w:bdr w:val="none" w:sz="0" w:space="0" w:color="auto" w:frame="1"/>
          <w:lang w:eastAsia="et-EE"/>
          <w14:ligatures w14:val="none"/>
        </w:rPr>
        <w:t xml:space="preserve">e 1 punktis </w:t>
      </w:r>
      <w:r w:rsidR="00605438" w:rsidRPr="008D0DDA">
        <w:rPr>
          <w:rFonts w:ascii="Times New Roman" w:eastAsia="Times New Roman" w:hAnsi="Times New Roman" w:cs="Times New Roman"/>
          <w:kern w:val="0"/>
          <w:sz w:val="24"/>
          <w:szCs w:val="24"/>
          <w:bdr w:val="none" w:sz="0" w:space="0" w:color="auto" w:frame="1"/>
          <w:lang w:eastAsia="et-EE"/>
          <w14:ligatures w14:val="none"/>
        </w:rPr>
        <w:t>2</w:t>
      </w:r>
      <w:r w:rsidRPr="008D0DDA">
        <w:rPr>
          <w:rFonts w:ascii="Times New Roman" w:eastAsia="Times New Roman" w:hAnsi="Times New Roman" w:cs="Times New Roman"/>
          <w:kern w:val="0"/>
          <w:sz w:val="24"/>
          <w:szCs w:val="24"/>
          <w:bdr w:val="none" w:sz="0" w:space="0" w:color="auto" w:frame="1"/>
          <w:lang w:eastAsia="et-EE"/>
          <w14:ligatures w14:val="none"/>
        </w:rPr>
        <w:t xml:space="preserve"> nimetatud diskrimineerimise esinemise üle.</w:t>
      </w:r>
    </w:p>
    <w:p w14:paraId="70BB1E07" w14:textId="77777777" w:rsidR="007F316C" w:rsidRPr="008D0DDA" w:rsidRDefault="007F316C"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902BCAE" w14:textId="2EB4D909" w:rsidR="00E01D2F"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F21613" w:rsidRPr="008D0DDA">
        <w:rPr>
          <w:rFonts w:ascii="Times New Roman" w:eastAsia="Times New Roman" w:hAnsi="Times New Roman" w:cs="Times New Roman"/>
          <w:kern w:val="0"/>
          <w:sz w:val="24"/>
          <w:szCs w:val="24"/>
          <w:bdr w:val="none" w:sz="0" w:space="0" w:color="auto" w:frame="1"/>
          <w:lang w:eastAsia="et-EE"/>
          <w14:ligatures w14:val="none"/>
        </w:rPr>
        <w:t>4</w:t>
      </w:r>
      <w:r w:rsidRPr="008D0DDA">
        <w:rPr>
          <w:rFonts w:ascii="Times New Roman" w:eastAsia="Times New Roman" w:hAnsi="Times New Roman" w:cs="Times New Roman"/>
          <w:kern w:val="0"/>
          <w:sz w:val="24"/>
          <w:szCs w:val="24"/>
          <w:bdr w:val="none" w:sz="0" w:space="0" w:color="auto" w:frame="1"/>
          <w:lang w:eastAsia="et-EE"/>
          <w14:ligatures w14:val="none"/>
        </w:rPr>
        <w:t xml:space="preserve">) Tööandja on kohustatud </w:t>
      </w:r>
      <w:r w:rsidR="003B5B20">
        <w:rPr>
          <w:rFonts w:ascii="Times New Roman" w:eastAsia="Times New Roman" w:hAnsi="Times New Roman" w:cs="Times New Roman"/>
          <w:kern w:val="0"/>
          <w:sz w:val="24"/>
          <w:szCs w:val="24"/>
          <w:bdr w:val="none" w:sz="0" w:space="0" w:color="auto" w:frame="1"/>
          <w:lang w:eastAsia="et-EE"/>
          <w14:ligatures w14:val="none"/>
        </w:rPr>
        <w:t xml:space="preserve">talle </w:t>
      </w:r>
      <w:r w:rsidRPr="008D0DDA">
        <w:rPr>
          <w:rFonts w:ascii="Times New Roman" w:eastAsia="Times New Roman" w:hAnsi="Times New Roman" w:cs="Times New Roman"/>
          <w:kern w:val="0"/>
          <w:sz w:val="24"/>
          <w:szCs w:val="24"/>
          <w:bdr w:val="none" w:sz="0" w:space="0" w:color="auto" w:frame="1"/>
          <w:lang w:eastAsia="et-EE"/>
          <w14:ligatures w14:val="none"/>
        </w:rPr>
        <w:t xml:space="preserve">taotluse esitamisest </w:t>
      </w:r>
      <w:r w:rsidR="002E4F82" w:rsidRPr="008D0DDA">
        <w:rPr>
          <w:rFonts w:ascii="Times New Roman" w:eastAsia="Times New Roman" w:hAnsi="Times New Roman" w:cs="Times New Roman"/>
          <w:kern w:val="0"/>
          <w:sz w:val="24"/>
          <w:szCs w:val="24"/>
          <w:bdr w:val="none" w:sz="0" w:space="0" w:color="auto" w:frame="1"/>
          <w:lang w:eastAsia="et-EE"/>
          <w14:ligatures w14:val="none"/>
        </w:rPr>
        <w:t xml:space="preserve">15 </w:t>
      </w:r>
      <w:r w:rsidRPr="008D0DDA">
        <w:rPr>
          <w:rFonts w:ascii="Times New Roman" w:eastAsia="Times New Roman" w:hAnsi="Times New Roman" w:cs="Times New Roman"/>
          <w:kern w:val="0"/>
          <w:sz w:val="24"/>
          <w:szCs w:val="24"/>
          <w:bdr w:val="none" w:sz="0" w:space="0" w:color="auto" w:frame="1"/>
          <w:lang w:eastAsia="et-EE"/>
          <w14:ligatures w14:val="none"/>
        </w:rPr>
        <w:t xml:space="preserve">tööpäeva jooksul andma seletuse </w:t>
      </w:r>
      <w:r w:rsidR="008779FB" w:rsidRPr="008D0DDA">
        <w:rPr>
          <w:rFonts w:ascii="Times New Roman" w:eastAsia="Times New Roman" w:hAnsi="Times New Roman" w:cs="Times New Roman"/>
          <w:kern w:val="0"/>
          <w:sz w:val="24"/>
          <w:szCs w:val="24"/>
          <w:bdr w:val="none" w:sz="0" w:space="0" w:color="auto" w:frame="1"/>
          <w:lang w:eastAsia="et-EE"/>
          <w14:ligatures w14:val="none"/>
        </w:rPr>
        <w:t xml:space="preserve">ka </w:t>
      </w:r>
      <w:r w:rsidRPr="008D0DDA">
        <w:rPr>
          <w:rFonts w:ascii="Times New Roman" w:eastAsia="Times New Roman" w:hAnsi="Times New Roman" w:cs="Times New Roman"/>
          <w:kern w:val="0"/>
          <w:sz w:val="24"/>
          <w:szCs w:val="24"/>
          <w:bdr w:val="none" w:sz="0" w:space="0" w:color="auto" w:frame="1"/>
          <w:lang w:eastAsia="et-EE"/>
          <w14:ligatures w14:val="none"/>
        </w:rPr>
        <w:t>isikule, kelle käesoleva seaduse § 1</w:t>
      </w:r>
      <w:r w:rsidR="004709D5" w:rsidRPr="008D0DDA">
        <w:rPr>
          <w:rFonts w:ascii="Times New Roman" w:eastAsia="Times New Roman" w:hAnsi="Times New Roman" w:cs="Times New Roman"/>
          <w:kern w:val="0"/>
          <w:sz w:val="24"/>
          <w:szCs w:val="24"/>
          <w:bdr w:val="none" w:sz="0" w:space="0" w:color="auto" w:frame="1"/>
          <w:lang w:eastAsia="et-EE"/>
          <w14:ligatures w14:val="none"/>
        </w:rPr>
        <w:t>1</w:t>
      </w:r>
      <w:r w:rsidR="00A25635" w:rsidRPr="008D0DDA">
        <w:rPr>
          <w:rFonts w:ascii="Times New Roman" w:eastAsia="Times New Roman" w:hAnsi="Times New Roman" w:cs="Times New Roman"/>
          <w:kern w:val="0"/>
          <w:sz w:val="24"/>
          <w:szCs w:val="24"/>
          <w:bdr w:val="none" w:sz="0" w:space="0" w:color="auto" w:frame="1"/>
          <w:lang w:eastAsia="et-EE"/>
          <w14:ligatures w14:val="none"/>
        </w:rPr>
        <w:t xml:space="preserve"> lõike 3</w:t>
      </w:r>
      <w:r w:rsidRPr="008D0DDA">
        <w:rPr>
          <w:rFonts w:ascii="Times New Roman" w:eastAsia="Times New Roman" w:hAnsi="Times New Roman" w:cs="Times New Roman"/>
          <w:kern w:val="0"/>
          <w:sz w:val="24"/>
          <w:szCs w:val="24"/>
          <w:bdr w:val="none" w:sz="0" w:space="0" w:color="auto" w:frame="1"/>
          <w:lang w:eastAsia="et-EE"/>
          <w14:ligatures w14:val="none"/>
        </w:rPr>
        <w:t xml:space="preserve"> alusel esitatud taotluse rahuldamisest on keeldutud või </w:t>
      </w:r>
      <w:r w:rsidRPr="008D0DDA">
        <w:rPr>
          <w:rFonts w:ascii="Times New Roman" w:hAnsi="Times New Roman" w:cs="Times New Roman"/>
          <w:sz w:val="24"/>
          <w:szCs w:val="24"/>
          <w:bdr w:val="none" w:sz="0" w:space="0" w:color="auto" w:frame="1"/>
          <w:lang w:eastAsia="et-EE"/>
        </w:rPr>
        <w:t>selline töökorraldus edasi lükatud.</w:t>
      </w:r>
    </w:p>
    <w:p w14:paraId="2D3D8DBB" w14:textId="77777777" w:rsidR="00E01D2F" w:rsidRPr="008D0DDA" w:rsidRDefault="00E01D2F"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30E993DD" w14:textId="60CC4747" w:rsidR="00E01D2F" w:rsidRPr="008D0DDA" w:rsidRDefault="00E01D2F" w:rsidP="000E0711">
      <w:pPr>
        <w:shd w:val="clear" w:color="auto" w:fill="FFFFFF"/>
        <w:spacing w:line="240" w:lineRule="auto"/>
        <w:contextualSpacing/>
        <w:jc w:val="center"/>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4. peatükk</w:t>
      </w:r>
    </w:p>
    <w:p w14:paraId="3E348509" w14:textId="39086C81" w:rsidR="00E01D2F" w:rsidRPr="008D0DDA" w:rsidRDefault="00E01D2F" w:rsidP="000E0711">
      <w:pPr>
        <w:shd w:val="clear" w:color="auto" w:fill="FFFFFF"/>
        <w:spacing w:line="240" w:lineRule="auto"/>
        <w:contextualSpacing/>
        <w:jc w:val="center"/>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Diskrimineerimisvaidluste lahendamine</w:t>
      </w:r>
    </w:p>
    <w:p w14:paraId="7ED3BE83" w14:textId="77777777" w:rsidR="00E01D2F" w:rsidRPr="008D0DDA" w:rsidRDefault="00E01D2F"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6283E28D" w14:textId="5157FF66"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xml:space="preserve">§ </w:t>
      </w:r>
      <w:r w:rsidR="00F825EB" w:rsidRPr="008D0DDA">
        <w:rPr>
          <w:rFonts w:ascii="Times New Roman" w:eastAsia="Times New Roman" w:hAnsi="Times New Roman" w:cs="Times New Roman"/>
          <w:b/>
          <w:bCs/>
          <w:kern w:val="0"/>
          <w:sz w:val="24"/>
          <w:szCs w:val="24"/>
          <w:bdr w:val="none" w:sz="0" w:space="0" w:color="auto" w:frame="1"/>
          <w:lang w:eastAsia="et-EE"/>
          <w14:ligatures w14:val="none"/>
        </w:rPr>
        <w:t>20</w:t>
      </w:r>
      <w:r w:rsidRPr="008D0DDA">
        <w:rPr>
          <w:rFonts w:ascii="Times New Roman" w:eastAsia="Times New Roman" w:hAnsi="Times New Roman" w:cs="Times New Roman"/>
          <w:b/>
          <w:bCs/>
          <w:kern w:val="0"/>
          <w:sz w:val="24"/>
          <w:szCs w:val="24"/>
          <w:bdr w:val="none" w:sz="0" w:space="0" w:color="auto" w:frame="1"/>
          <w:lang w:eastAsia="et-EE"/>
          <w14:ligatures w14:val="none"/>
        </w:rPr>
        <w:t>. Diskrimineerimisvaidluste lahendamine</w:t>
      </w:r>
    </w:p>
    <w:p w14:paraId="200A3DA5"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6679EBC0" w14:textId="0990F05E" w:rsidR="008479C5" w:rsidRPr="008D0DDA" w:rsidRDefault="008479C5" w:rsidP="00C306C2">
      <w:pPr>
        <w:pStyle w:val="Kehatekst"/>
        <w:contextualSpacing/>
        <w:jc w:val="both"/>
        <w:rPr>
          <w:bdr w:val="none" w:sz="0" w:space="0" w:color="auto" w:frame="1"/>
          <w:lang w:eastAsia="et-EE"/>
        </w:rPr>
      </w:pPr>
      <w:r w:rsidRPr="008D0DDA">
        <w:rPr>
          <w:bdr w:val="none" w:sz="0" w:space="0" w:color="auto" w:frame="1"/>
          <w:lang w:eastAsia="et-EE"/>
        </w:rPr>
        <w:t xml:space="preserve">(1) </w:t>
      </w:r>
      <w:r w:rsidR="00CE58CB" w:rsidRPr="008D0DDA">
        <w:rPr>
          <w:bdr w:val="none" w:sz="0" w:space="0" w:color="auto" w:frame="1"/>
          <w:lang w:eastAsia="et-EE"/>
        </w:rPr>
        <w:t>Diskrimineerimisvaidlusi lahendab kohus või töövaidluskomisjon.</w:t>
      </w:r>
    </w:p>
    <w:p w14:paraId="33D8CA72" w14:textId="77777777" w:rsidR="008479C5" w:rsidRPr="008D0DDA" w:rsidRDefault="008479C5" w:rsidP="00C306C2">
      <w:pPr>
        <w:pStyle w:val="Kehatekst"/>
        <w:contextualSpacing/>
        <w:jc w:val="both"/>
        <w:rPr>
          <w:bdr w:val="none" w:sz="0" w:space="0" w:color="auto" w:frame="1"/>
          <w:lang w:eastAsia="et-EE"/>
        </w:rPr>
      </w:pPr>
    </w:p>
    <w:p w14:paraId="11B6D051" w14:textId="18620CCF" w:rsidR="008479C5" w:rsidRPr="008D0DDA" w:rsidRDefault="008479C5" w:rsidP="00C306C2">
      <w:pPr>
        <w:pStyle w:val="Kehatekst"/>
        <w:contextualSpacing/>
        <w:jc w:val="both"/>
        <w:rPr>
          <w:bdr w:val="none" w:sz="0" w:space="0" w:color="auto" w:frame="1"/>
          <w:lang w:eastAsia="et-EE"/>
        </w:rPr>
      </w:pPr>
      <w:r w:rsidRPr="008D0DDA">
        <w:rPr>
          <w:bdr w:val="none" w:sz="0" w:space="0" w:color="auto" w:frame="1"/>
          <w:lang w:eastAsia="et-EE"/>
        </w:rPr>
        <w:t xml:space="preserve">(2) </w:t>
      </w:r>
      <w:r w:rsidR="00CE58CB" w:rsidRPr="008D0DDA">
        <w:rPr>
          <w:bdr w:val="none" w:sz="0" w:space="0" w:color="auto" w:frame="1"/>
          <w:lang w:eastAsia="et-EE"/>
        </w:rPr>
        <w:t>Lepitusmenetluse korras lahendab diskrimineerimisvaidlusi õiguskantsler.</w:t>
      </w:r>
    </w:p>
    <w:p w14:paraId="353784E4" w14:textId="77777777" w:rsidR="008479C5" w:rsidRPr="008D0DDA" w:rsidRDefault="008479C5" w:rsidP="00C306C2">
      <w:pPr>
        <w:pStyle w:val="Kehatekst"/>
        <w:contextualSpacing/>
        <w:jc w:val="both"/>
        <w:rPr>
          <w:bdr w:val="none" w:sz="0" w:space="0" w:color="auto" w:frame="1"/>
          <w:lang w:eastAsia="et-EE"/>
        </w:rPr>
      </w:pPr>
    </w:p>
    <w:p w14:paraId="7F363714" w14:textId="22316128" w:rsidR="00C23A1B" w:rsidRPr="008D0DDA" w:rsidRDefault="00C23A1B" w:rsidP="00C306C2">
      <w:pPr>
        <w:pStyle w:val="Kehatekst"/>
        <w:contextualSpacing/>
        <w:jc w:val="both"/>
        <w:rPr>
          <w:b/>
          <w:bCs/>
          <w:bdr w:val="none" w:sz="0" w:space="0" w:color="auto" w:frame="1"/>
          <w:lang w:eastAsia="et-EE"/>
        </w:rPr>
      </w:pPr>
      <w:r w:rsidRPr="008D0DDA">
        <w:rPr>
          <w:b/>
          <w:bCs/>
          <w:bdr w:val="none" w:sz="0" w:space="0" w:color="auto" w:frame="1"/>
          <w:lang w:eastAsia="et-EE"/>
        </w:rPr>
        <w:t xml:space="preserve">§ </w:t>
      </w:r>
      <w:r w:rsidR="00660E3D" w:rsidRPr="008D0DDA">
        <w:rPr>
          <w:b/>
          <w:bCs/>
          <w:bdr w:val="none" w:sz="0" w:space="0" w:color="auto" w:frame="1"/>
          <w:lang w:eastAsia="et-EE"/>
        </w:rPr>
        <w:t>2</w:t>
      </w:r>
      <w:r w:rsidR="00F825EB" w:rsidRPr="008D0DDA">
        <w:rPr>
          <w:b/>
          <w:bCs/>
          <w:bdr w:val="none" w:sz="0" w:space="0" w:color="auto" w:frame="1"/>
          <w:lang w:eastAsia="et-EE"/>
        </w:rPr>
        <w:t>1</w:t>
      </w:r>
      <w:r w:rsidRPr="008D0DDA">
        <w:rPr>
          <w:b/>
          <w:bCs/>
          <w:bdr w:val="none" w:sz="0" w:space="0" w:color="auto" w:frame="1"/>
          <w:lang w:eastAsia="et-EE"/>
        </w:rPr>
        <w:t>. Jagatud tõendamiskohustus</w:t>
      </w:r>
    </w:p>
    <w:p w14:paraId="5DEBF034" w14:textId="77777777" w:rsidR="00C23A1B" w:rsidRPr="008D0DDA" w:rsidRDefault="00C23A1B"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3F6AD122" w14:textId="0285921F" w:rsidR="00C23A1B" w:rsidRPr="008D0DDA" w:rsidRDefault="00C23A1B"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Kohtu, töövaidluskomisjoni või </w:t>
      </w:r>
      <w:r w:rsidR="00E04172" w:rsidRPr="008D0DDA">
        <w:rPr>
          <w:rFonts w:ascii="Times New Roman" w:eastAsia="Times New Roman" w:hAnsi="Times New Roman" w:cs="Times New Roman"/>
          <w:kern w:val="0"/>
          <w:sz w:val="24"/>
          <w:szCs w:val="24"/>
          <w:bdr w:val="none" w:sz="0" w:space="0" w:color="auto" w:frame="1"/>
          <w:lang w:eastAsia="et-EE"/>
          <w14:ligatures w14:val="none"/>
        </w:rPr>
        <w:t>võrd</w:t>
      </w:r>
      <w:r w:rsidR="00903E8C" w:rsidRPr="008D0DDA">
        <w:rPr>
          <w:rFonts w:ascii="Times New Roman" w:eastAsia="Times New Roman" w:hAnsi="Times New Roman" w:cs="Times New Roman"/>
          <w:kern w:val="0"/>
          <w:sz w:val="24"/>
          <w:szCs w:val="24"/>
          <w:bdr w:val="none" w:sz="0" w:space="0" w:color="auto" w:frame="1"/>
          <w:lang w:eastAsia="et-EE"/>
          <w14:ligatures w14:val="none"/>
        </w:rPr>
        <w:t>sus</w:t>
      </w:r>
      <w:r w:rsidRPr="008D0DDA">
        <w:rPr>
          <w:rFonts w:ascii="Times New Roman" w:eastAsia="Times New Roman" w:hAnsi="Times New Roman" w:cs="Times New Roman"/>
          <w:kern w:val="0"/>
          <w:sz w:val="24"/>
          <w:szCs w:val="24"/>
          <w:bdr w:val="none" w:sz="0" w:space="0" w:color="auto" w:frame="1"/>
          <w:lang w:eastAsia="et-EE"/>
          <w14:ligatures w14:val="none"/>
        </w:rPr>
        <w:t xml:space="preserve">voliniku poole pöörduv isik </w:t>
      </w:r>
      <w:r w:rsidR="007228DD" w:rsidRPr="008D0DDA">
        <w:rPr>
          <w:rFonts w:ascii="Times New Roman" w:eastAsia="Times New Roman" w:hAnsi="Times New Roman" w:cs="Times New Roman"/>
          <w:kern w:val="0"/>
          <w:sz w:val="24"/>
          <w:szCs w:val="24"/>
          <w:bdr w:val="none" w:sz="0" w:space="0" w:color="auto" w:frame="1"/>
          <w:lang w:eastAsia="et-EE"/>
          <w14:ligatures w14:val="none"/>
        </w:rPr>
        <w:t xml:space="preserve">esitab avalduses </w:t>
      </w:r>
      <w:r w:rsidRPr="008D0DDA">
        <w:rPr>
          <w:rFonts w:ascii="Times New Roman" w:eastAsia="Times New Roman" w:hAnsi="Times New Roman" w:cs="Times New Roman"/>
          <w:kern w:val="0"/>
          <w:sz w:val="24"/>
          <w:szCs w:val="24"/>
          <w:bdr w:val="none" w:sz="0" w:space="0" w:color="auto" w:frame="1"/>
          <w:lang w:eastAsia="et-EE"/>
          <w14:ligatures w14:val="none"/>
        </w:rPr>
        <w:t xml:space="preserve">faktilised asjaolud, mille </w:t>
      </w:r>
      <w:r w:rsidR="005B5F49" w:rsidRPr="008D0DDA">
        <w:rPr>
          <w:rFonts w:ascii="Times New Roman" w:eastAsia="Times New Roman" w:hAnsi="Times New Roman" w:cs="Times New Roman"/>
          <w:kern w:val="0"/>
          <w:sz w:val="24"/>
          <w:szCs w:val="24"/>
          <w:bdr w:val="none" w:sz="0" w:space="0" w:color="auto" w:frame="1"/>
          <w:lang w:eastAsia="et-EE"/>
          <w14:ligatures w14:val="none"/>
        </w:rPr>
        <w:t>põhjal</w:t>
      </w:r>
      <w:r w:rsidRPr="008D0DDA">
        <w:rPr>
          <w:rFonts w:ascii="Times New Roman" w:eastAsia="Times New Roman" w:hAnsi="Times New Roman" w:cs="Times New Roman"/>
          <w:kern w:val="0"/>
          <w:sz w:val="24"/>
          <w:szCs w:val="24"/>
          <w:bdr w:val="none" w:sz="0" w:space="0" w:color="auto" w:frame="1"/>
          <w:lang w:eastAsia="et-EE"/>
          <w14:ligatures w14:val="none"/>
        </w:rPr>
        <w:t xml:space="preserve"> võib eeldada, et toimunud on diskrimineerimine.</w:t>
      </w:r>
      <w:r w:rsidR="005B5F49" w:rsidRPr="008D0DDA">
        <w:rPr>
          <w:rFonts w:ascii="Times New Roman" w:eastAsia="Times New Roman" w:hAnsi="Times New Roman" w:cs="Times New Roman"/>
          <w:kern w:val="0"/>
          <w:sz w:val="24"/>
          <w:szCs w:val="24"/>
          <w:bdr w:val="none" w:sz="0" w:space="0" w:color="auto" w:frame="1"/>
          <w:lang w:eastAsia="et-EE"/>
          <w14:ligatures w14:val="none"/>
        </w:rPr>
        <w:t xml:space="preserve"> Faktiliste asjaolude tõendamiseks esitab avalduse esitaja tõendid, </w:t>
      </w:r>
      <w:r w:rsidRPr="008D0DDA">
        <w:rPr>
          <w:rFonts w:ascii="Times New Roman" w:eastAsia="Times New Roman" w:hAnsi="Times New Roman" w:cs="Times New Roman"/>
          <w:kern w:val="0"/>
          <w:sz w:val="24"/>
          <w:szCs w:val="24"/>
          <w:bdr w:val="none" w:sz="0" w:space="0" w:color="auto" w:frame="1"/>
          <w:lang w:eastAsia="et-EE"/>
          <w14:ligatures w14:val="none"/>
        </w:rPr>
        <w:t xml:space="preserve">mis on tema valduses või millele tal on </w:t>
      </w:r>
      <w:r w:rsidRPr="006E3AF3">
        <w:rPr>
          <w:rFonts w:ascii="Times New Roman" w:eastAsia="Times New Roman" w:hAnsi="Times New Roman" w:cs="Times New Roman"/>
          <w:kern w:val="0"/>
          <w:sz w:val="24"/>
          <w:szCs w:val="24"/>
          <w:bdr w:val="none" w:sz="0" w:space="0" w:color="auto" w:frame="1"/>
          <w:lang w:eastAsia="et-EE"/>
          <w14:ligatures w14:val="none"/>
        </w:rPr>
        <w:t>seadusest või praktikast tulenevalt vaba</w:t>
      </w:r>
      <w:r w:rsidRPr="008D0DDA">
        <w:rPr>
          <w:rFonts w:ascii="Times New Roman" w:eastAsia="Times New Roman" w:hAnsi="Times New Roman" w:cs="Times New Roman"/>
          <w:kern w:val="0"/>
          <w:sz w:val="24"/>
          <w:szCs w:val="24"/>
          <w:bdr w:val="none" w:sz="0" w:space="0" w:color="auto" w:frame="1"/>
          <w:lang w:eastAsia="et-EE"/>
          <w14:ligatures w14:val="none"/>
        </w:rPr>
        <w:t xml:space="preserve"> juurdepääs.</w:t>
      </w:r>
    </w:p>
    <w:p w14:paraId="7FE5E1CF" w14:textId="77777777" w:rsidR="00C23A1B" w:rsidRPr="008D0DDA" w:rsidRDefault="00C23A1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114C7F3" w14:textId="77777777" w:rsidR="00C23A1B" w:rsidRPr="008D0DDA" w:rsidRDefault="00C23A1B"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Isik, kelle vastu on avaldus esitatud, peab menetluses tõendama, et ta ei ole rikkunud võrdse kohtlemise põhimõtet. Kui isik keeldub tõendamisest, võrdsustatakse keeldumine diskrimineerimise omaksvõtuga.</w:t>
      </w:r>
    </w:p>
    <w:p w14:paraId="05477199" w14:textId="77777777" w:rsidR="00C23A1B" w:rsidRPr="008D0DDA" w:rsidRDefault="00C23A1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0DDB687" w14:textId="77777777" w:rsidR="00C23A1B" w:rsidRPr="008D0DDA" w:rsidRDefault="00C23A1B" w:rsidP="00C306C2">
      <w:pPr>
        <w:pStyle w:val="Kehatekst"/>
        <w:contextualSpacing/>
        <w:jc w:val="both"/>
        <w:rPr>
          <w:bdr w:val="none" w:sz="0" w:space="0" w:color="auto" w:frame="1"/>
          <w:lang w:eastAsia="et-EE"/>
        </w:rPr>
      </w:pPr>
      <w:r w:rsidRPr="008D0DDA">
        <w:rPr>
          <w:bdr w:val="none" w:sz="0" w:space="0" w:color="auto" w:frame="1"/>
          <w:lang w:eastAsia="et-EE"/>
        </w:rPr>
        <w:t>(3) Jagatud tõendamiskohustust ei kohaldata halduskohtu- ja kriminaalmenetluses.</w:t>
      </w:r>
    </w:p>
    <w:p w14:paraId="7C8DEB97" w14:textId="77777777" w:rsidR="0093372F" w:rsidRPr="008D0DDA" w:rsidRDefault="0093372F" w:rsidP="00C306C2">
      <w:pPr>
        <w:pStyle w:val="Kehatekst"/>
        <w:contextualSpacing/>
        <w:rPr>
          <w:b/>
          <w:spacing w:val="-1"/>
        </w:rPr>
      </w:pPr>
    </w:p>
    <w:p w14:paraId="21B17A63" w14:textId="7DA6D88E"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bookmarkStart w:id="43" w:name="_Hlk148084077"/>
      <w:r w:rsidRPr="008D0DDA">
        <w:rPr>
          <w:rFonts w:ascii="Times New Roman" w:eastAsia="Times New Roman" w:hAnsi="Times New Roman" w:cs="Times New Roman"/>
          <w:b/>
          <w:bCs/>
          <w:kern w:val="0"/>
          <w:sz w:val="24"/>
          <w:szCs w:val="24"/>
          <w:bdr w:val="none" w:sz="0" w:space="0" w:color="auto" w:frame="1"/>
          <w:lang w:eastAsia="et-EE"/>
          <w14:ligatures w14:val="none"/>
        </w:rPr>
        <w:t xml:space="preserve">§ </w:t>
      </w:r>
      <w:r w:rsidR="00660E3D" w:rsidRPr="008D0DDA">
        <w:rPr>
          <w:rFonts w:ascii="Times New Roman" w:eastAsia="Times New Roman" w:hAnsi="Times New Roman" w:cs="Times New Roman"/>
          <w:b/>
          <w:bCs/>
          <w:kern w:val="0"/>
          <w:sz w:val="24"/>
          <w:szCs w:val="24"/>
          <w:bdr w:val="none" w:sz="0" w:space="0" w:color="auto" w:frame="1"/>
          <w:lang w:eastAsia="et-EE"/>
          <w14:ligatures w14:val="none"/>
        </w:rPr>
        <w:t>2</w:t>
      </w:r>
      <w:r w:rsidR="00F825EB" w:rsidRPr="008D0DDA">
        <w:rPr>
          <w:rFonts w:ascii="Times New Roman" w:eastAsia="Times New Roman" w:hAnsi="Times New Roman" w:cs="Times New Roman"/>
          <w:b/>
          <w:bCs/>
          <w:kern w:val="0"/>
          <w:sz w:val="24"/>
          <w:szCs w:val="24"/>
          <w:bdr w:val="none" w:sz="0" w:space="0" w:color="auto" w:frame="1"/>
          <w:lang w:eastAsia="et-EE"/>
          <w14:ligatures w14:val="none"/>
        </w:rPr>
        <w:t>2</w:t>
      </w:r>
      <w:r w:rsidRPr="008D0DDA">
        <w:rPr>
          <w:rFonts w:ascii="Times New Roman" w:eastAsia="Times New Roman" w:hAnsi="Times New Roman" w:cs="Times New Roman"/>
          <w:b/>
          <w:bCs/>
          <w:kern w:val="0"/>
          <w:sz w:val="24"/>
          <w:szCs w:val="24"/>
          <w:bdr w:val="none" w:sz="0" w:space="0" w:color="auto" w:frame="1"/>
          <w:lang w:eastAsia="et-EE"/>
          <w14:ligatures w14:val="none"/>
        </w:rPr>
        <w:t>. Kahju hüvitamine</w:t>
      </w:r>
    </w:p>
    <w:p w14:paraId="429CBA06"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30B0FE6F" w14:textId="554C44FC" w:rsidR="00CE58CB" w:rsidRPr="008D0DDA" w:rsidRDefault="00CE58CB"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Kui isiku õigusi on diskrimineerimise tõttu rikutud, võib ta õigusi rikkunud isikult nõuda seaduses sätestatud alustel ja korras kahju tekitava käitumise lõpetamist ning </w:t>
      </w:r>
      <w:r w:rsidR="00705BBE" w:rsidRPr="008D0DDA">
        <w:rPr>
          <w:rFonts w:ascii="Times New Roman" w:eastAsia="Times New Roman" w:hAnsi="Times New Roman" w:cs="Times New Roman"/>
          <w:kern w:val="0"/>
          <w:sz w:val="24"/>
          <w:szCs w:val="24"/>
          <w:bdr w:val="none" w:sz="0" w:space="0" w:color="auto" w:frame="1"/>
          <w:lang w:eastAsia="et-EE"/>
          <w14:ligatures w14:val="none"/>
        </w:rPr>
        <w:t xml:space="preserve">varalise ja mittevaralise </w:t>
      </w:r>
      <w:r w:rsidRPr="008D0DDA">
        <w:rPr>
          <w:rFonts w:ascii="Times New Roman" w:eastAsia="Times New Roman" w:hAnsi="Times New Roman" w:cs="Times New Roman"/>
          <w:kern w:val="0"/>
          <w:sz w:val="24"/>
          <w:szCs w:val="24"/>
          <w:bdr w:val="none" w:sz="0" w:space="0" w:color="auto" w:frame="1"/>
          <w:lang w:eastAsia="et-EE"/>
          <w14:ligatures w14:val="none"/>
        </w:rPr>
        <w:t>kahju hüvitamist.</w:t>
      </w:r>
    </w:p>
    <w:p w14:paraId="66EC77FB" w14:textId="77777777" w:rsidR="007F316C" w:rsidRPr="008D0DDA" w:rsidRDefault="007F316C"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B757089" w14:textId="773C6EDD" w:rsidR="00CE58CB" w:rsidRPr="008D0DDA" w:rsidRDefault="00CE58CB"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705BBE" w:rsidRPr="008D0DDA">
        <w:rPr>
          <w:rFonts w:ascii="Times New Roman" w:eastAsia="Times New Roman" w:hAnsi="Times New Roman" w:cs="Times New Roman"/>
          <w:kern w:val="0"/>
          <w:sz w:val="24"/>
          <w:szCs w:val="24"/>
          <w:bdr w:val="none" w:sz="0" w:space="0" w:color="auto" w:frame="1"/>
          <w:lang w:eastAsia="et-EE"/>
          <w14:ligatures w14:val="none"/>
        </w:rPr>
        <w:t>2</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AB7415" w:rsidRPr="008D0DDA">
        <w:rPr>
          <w:rFonts w:ascii="Times New Roman" w:eastAsia="Times New Roman" w:hAnsi="Times New Roman" w:cs="Times New Roman"/>
          <w:kern w:val="0"/>
          <w:sz w:val="24"/>
          <w:szCs w:val="24"/>
          <w:bdr w:val="none" w:sz="0" w:space="0" w:color="auto" w:frame="1"/>
          <w:lang w:eastAsia="et-EE"/>
          <w14:ligatures w14:val="none"/>
        </w:rPr>
        <w:t>Käesoleva paragrahvi lõi</w:t>
      </w:r>
      <w:r w:rsidR="00705BBE" w:rsidRPr="008D0DDA">
        <w:rPr>
          <w:rFonts w:ascii="Times New Roman" w:eastAsia="Times New Roman" w:hAnsi="Times New Roman" w:cs="Times New Roman"/>
          <w:kern w:val="0"/>
          <w:sz w:val="24"/>
          <w:szCs w:val="24"/>
          <w:bdr w:val="none" w:sz="0" w:space="0" w:color="auto" w:frame="1"/>
          <w:lang w:eastAsia="et-EE"/>
          <w14:ligatures w14:val="none"/>
        </w:rPr>
        <w:t>ke 1</w:t>
      </w:r>
      <w:r w:rsidR="00AB7415" w:rsidRPr="008D0DDA">
        <w:rPr>
          <w:rFonts w:ascii="Times New Roman" w:eastAsia="Times New Roman" w:hAnsi="Times New Roman" w:cs="Times New Roman"/>
          <w:kern w:val="0"/>
          <w:sz w:val="24"/>
          <w:szCs w:val="24"/>
          <w:bdr w:val="none" w:sz="0" w:space="0" w:color="auto" w:frame="1"/>
          <w:lang w:eastAsia="et-EE"/>
          <w14:ligatures w14:val="none"/>
        </w:rPr>
        <w:t xml:space="preserve"> alusel määratud hüvitis peab olema tõhus, </w:t>
      </w:r>
      <w:r w:rsidRPr="008D0DDA">
        <w:rPr>
          <w:rFonts w:ascii="Times New Roman" w:eastAsia="Times New Roman" w:hAnsi="Times New Roman" w:cs="Times New Roman"/>
          <w:kern w:val="0"/>
          <w:sz w:val="24"/>
          <w:szCs w:val="24"/>
          <w:bdr w:val="none" w:sz="0" w:space="0" w:color="auto" w:frame="1"/>
          <w:lang w:eastAsia="et-EE"/>
          <w14:ligatures w14:val="none"/>
        </w:rPr>
        <w:t xml:space="preserve">proportsionaalne kahju suurusega </w:t>
      </w:r>
      <w:r w:rsidR="006A48F4" w:rsidRPr="008D0DDA">
        <w:rPr>
          <w:rFonts w:ascii="Times New Roman" w:eastAsia="Times New Roman" w:hAnsi="Times New Roman" w:cs="Times New Roman"/>
          <w:kern w:val="0"/>
          <w:sz w:val="24"/>
          <w:szCs w:val="24"/>
          <w:bdr w:val="none" w:sz="0" w:space="0" w:color="auto" w:frame="1"/>
          <w:lang w:eastAsia="et-EE"/>
          <w14:ligatures w14:val="none"/>
        </w:rPr>
        <w:t>ning</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6A48F4" w:rsidRPr="008D0DDA">
        <w:rPr>
          <w:rFonts w:ascii="Times New Roman" w:eastAsia="Times New Roman" w:hAnsi="Times New Roman" w:cs="Times New Roman"/>
          <w:kern w:val="0"/>
          <w:sz w:val="24"/>
          <w:szCs w:val="24"/>
          <w:bdr w:val="none" w:sz="0" w:space="0" w:color="auto" w:frame="1"/>
          <w:lang w:eastAsia="et-EE"/>
          <w14:ligatures w14:val="none"/>
        </w:rPr>
        <w:t xml:space="preserve">aitama ennetada diskrimineerimise jätkumist ja kordumist. </w:t>
      </w:r>
      <w:r w:rsidR="00AB7415" w:rsidRPr="008D0DDA">
        <w:rPr>
          <w:rFonts w:ascii="Times New Roman" w:eastAsia="Times New Roman" w:hAnsi="Times New Roman" w:cs="Times New Roman"/>
          <w:kern w:val="0"/>
          <w:sz w:val="24"/>
          <w:szCs w:val="24"/>
          <w:bdr w:val="none" w:sz="0" w:space="0" w:color="auto" w:frame="1"/>
          <w:lang w:eastAsia="et-EE"/>
          <w14:ligatures w14:val="none"/>
        </w:rPr>
        <w:t xml:space="preserve">Hüvitise suurust kindlaks määrates arvestab kohus või töövaidluskomisjon muu hulgas diskrimineerimise ulatust, kestust </w:t>
      </w:r>
      <w:r w:rsidR="00C4675D" w:rsidRPr="008D0DDA">
        <w:rPr>
          <w:rFonts w:ascii="Times New Roman" w:eastAsia="Times New Roman" w:hAnsi="Times New Roman" w:cs="Times New Roman"/>
          <w:kern w:val="0"/>
          <w:sz w:val="24"/>
          <w:szCs w:val="24"/>
          <w:bdr w:val="none" w:sz="0" w:space="0" w:color="auto" w:frame="1"/>
          <w:lang w:eastAsia="et-EE"/>
          <w14:ligatures w14:val="none"/>
        </w:rPr>
        <w:t xml:space="preserve">ja </w:t>
      </w:r>
      <w:r w:rsidR="00AB7415" w:rsidRPr="008D0DDA">
        <w:rPr>
          <w:rFonts w:ascii="Times New Roman" w:eastAsia="Times New Roman" w:hAnsi="Times New Roman" w:cs="Times New Roman"/>
          <w:kern w:val="0"/>
          <w:sz w:val="24"/>
          <w:szCs w:val="24"/>
          <w:bdr w:val="none" w:sz="0" w:space="0" w:color="auto" w:frame="1"/>
          <w:lang w:eastAsia="et-EE"/>
          <w14:ligatures w14:val="none"/>
        </w:rPr>
        <w:t>laadi</w:t>
      </w:r>
      <w:r w:rsidR="00C4675D" w:rsidRPr="008D0DDA">
        <w:rPr>
          <w:rFonts w:ascii="Times New Roman" w:eastAsia="Times New Roman" w:hAnsi="Times New Roman" w:cs="Times New Roman"/>
          <w:kern w:val="0"/>
          <w:sz w:val="24"/>
          <w:szCs w:val="24"/>
          <w:bdr w:val="none" w:sz="0" w:space="0" w:color="auto" w:frame="1"/>
          <w:lang w:eastAsia="et-EE"/>
          <w14:ligatures w14:val="none"/>
        </w:rPr>
        <w:t xml:space="preserve"> ning </w:t>
      </w:r>
      <w:r w:rsidR="00F360D5" w:rsidRPr="008D0DDA">
        <w:rPr>
          <w:rFonts w:ascii="Times New Roman" w:eastAsia="Times New Roman" w:hAnsi="Times New Roman" w:cs="Times New Roman"/>
          <w:kern w:val="0"/>
          <w:sz w:val="24"/>
          <w:szCs w:val="24"/>
          <w:bdr w:val="none" w:sz="0" w:space="0" w:color="auto" w:frame="1"/>
          <w:lang w:eastAsia="et-EE"/>
          <w14:ligatures w14:val="none"/>
        </w:rPr>
        <w:t>diskrimineerimise tõttu isiku õigusi rikkunud juriidilise isiku käivet ja kasumit</w:t>
      </w:r>
      <w:r w:rsidR="00AB7415" w:rsidRPr="008D0DDA">
        <w:rPr>
          <w:rFonts w:ascii="Times New Roman" w:eastAsia="Times New Roman" w:hAnsi="Times New Roman" w:cs="Times New Roman"/>
          <w:kern w:val="0"/>
          <w:sz w:val="24"/>
          <w:szCs w:val="24"/>
          <w:bdr w:val="none" w:sz="0" w:space="0" w:color="auto" w:frame="1"/>
          <w:lang w:eastAsia="et-EE"/>
          <w14:ligatures w14:val="none"/>
        </w:rPr>
        <w:t>.</w:t>
      </w:r>
    </w:p>
    <w:p w14:paraId="5F9B50F7" w14:textId="77777777" w:rsidR="007F316C" w:rsidRPr="008D0DDA" w:rsidRDefault="007F316C"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236B1B80" w14:textId="0D81C7F2" w:rsidR="00CE58CB"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705BBE" w:rsidRPr="008D0DDA">
        <w:rPr>
          <w:rFonts w:ascii="Times New Roman" w:eastAsia="Times New Roman" w:hAnsi="Times New Roman" w:cs="Times New Roman"/>
          <w:kern w:val="0"/>
          <w:sz w:val="24"/>
          <w:szCs w:val="24"/>
          <w:bdr w:val="none" w:sz="0" w:space="0" w:color="auto" w:frame="1"/>
          <w:lang w:eastAsia="et-EE"/>
          <w14:ligatures w14:val="none"/>
        </w:rPr>
        <w:t>3</w:t>
      </w:r>
      <w:r w:rsidRPr="008D0DDA">
        <w:rPr>
          <w:rFonts w:ascii="Times New Roman" w:eastAsia="Times New Roman" w:hAnsi="Times New Roman" w:cs="Times New Roman"/>
          <w:kern w:val="0"/>
          <w:sz w:val="24"/>
          <w:szCs w:val="24"/>
          <w:bdr w:val="none" w:sz="0" w:space="0" w:color="auto" w:frame="1"/>
          <w:lang w:eastAsia="et-EE"/>
          <w14:ligatures w14:val="none"/>
        </w:rPr>
        <w:t xml:space="preserve">) Tööle ja teenistusse soovija, kellega tööandja ei sõlminud töölepingut või teenuste osutamise lepingut või keda ei nimetatud või valitud ametisse </w:t>
      </w:r>
      <w:r w:rsidR="00AF767A" w:rsidRPr="008D0DDA">
        <w:rPr>
          <w:rFonts w:ascii="Times New Roman" w:eastAsia="Times New Roman" w:hAnsi="Times New Roman" w:cs="Times New Roman"/>
          <w:kern w:val="0"/>
          <w:sz w:val="24"/>
          <w:szCs w:val="24"/>
          <w:bdr w:val="none" w:sz="0" w:space="0" w:color="auto" w:frame="1"/>
          <w:lang w:eastAsia="et-EE"/>
          <w14:ligatures w14:val="none"/>
        </w:rPr>
        <w:t xml:space="preserve">kaitstud </w:t>
      </w:r>
      <w:r w:rsidRPr="008D0DDA">
        <w:rPr>
          <w:rFonts w:ascii="Times New Roman" w:eastAsia="Times New Roman" w:hAnsi="Times New Roman" w:cs="Times New Roman"/>
          <w:kern w:val="0"/>
          <w:sz w:val="24"/>
          <w:szCs w:val="24"/>
          <w:bdr w:val="none" w:sz="0" w:space="0" w:color="auto" w:frame="1"/>
          <w:lang w:eastAsia="et-EE"/>
          <w14:ligatures w14:val="none"/>
        </w:rPr>
        <w:t xml:space="preserve">tunnuse tõttu, ei või </w:t>
      </w:r>
      <w:r w:rsidR="001E30BA" w:rsidRPr="008D0DDA">
        <w:rPr>
          <w:rFonts w:ascii="Times New Roman" w:eastAsia="Times New Roman" w:hAnsi="Times New Roman" w:cs="Times New Roman"/>
          <w:kern w:val="0"/>
          <w:sz w:val="24"/>
          <w:szCs w:val="24"/>
          <w:bdr w:val="none" w:sz="0" w:space="0" w:color="auto" w:frame="1"/>
          <w:lang w:eastAsia="et-EE"/>
          <w14:ligatures w14:val="none"/>
        </w:rPr>
        <w:t xml:space="preserve">kahju tekitava käitumise lõpetamisena </w:t>
      </w:r>
      <w:r w:rsidRPr="008D0DDA">
        <w:rPr>
          <w:rFonts w:ascii="Times New Roman" w:eastAsia="Times New Roman" w:hAnsi="Times New Roman" w:cs="Times New Roman"/>
          <w:kern w:val="0"/>
          <w:sz w:val="24"/>
          <w:szCs w:val="24"/>
          <w:bdr w:val="none" w:sz="0" w:space="0" w:color="auto" w:frame="1"/>
          <w:lang w:eastAsia="et-EE"/>
          <w14:ligatures w14:val="none"/>
        </w:rPr>
        <w:t>nõuda töölepingu või teenuste osutamise lepingu sõlmimist või ametisse nimetamist või valimist.</w:t>
      </w:r>
    </w:p>
    <w:bookmarkEnd w:id="43"/>
    <w:p w14:paraId="5F0ACE45" w14:textId="77777777" w:rsidR="00CE58CB" w:rsidRPr="008D0DDA"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3C9825ED" w14:textId="776B557A"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2</w:t>
      </w:r>
      <w:r w:rsidR="003838E2" w:rsidRPr="008D0DDA">
        <w:rPr>
          <w:rFonts w:ascii="Times New Roman" w:eastAsia="Times New Roman" w:hAnsi="Times New Roman" w:cs="Times New Roman"/>
          <w:b/>
          <w:bCs/>
          <w:kern w:val="0"/>
          <w:sz w:val="24"/>
          <w:szCs w:val="24"/>
          <w:bdr w:val="none" w:sz="0" w:space="0" w:color="auto" w:frame="1"/>
          <w:lang w:eastAsia="et-EE"/>
          <w14:ligatures w14:val="none"/>
        </w:rPr>
        <w:t>3</w:t>
      </w:r>
      <w:r w:rsidRPr="008D0DDA">
        <w:rPr>
          <w:rFonts w:ascii="Times New Roman" w:eastAsia="Times New Roman" w:hAnsi="Times New Roman" w:cs="Times New Roman"/>
          <w:b/>
          <w:bCs/>
          <w:kern w:val="0"/>
          <w:sz w:val="24"/>
          <w:szCs w:val="24"/>
          <w:bdr w:val="none" w:sz="0" w:space="0" w:color="auto" w:frame="1"/>
          <w:lang w:eastAsia="et-EE"/>
          <w14:ligatures w14:val="none"/>
        </w:rPr>
        <w:t>. Kahju hüvitamise nõude aegumine</w:t>
      </w:r>
    </w:p>
    <w:p w14:paraId="3FD5B38B"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43AEBDBB" w14:textId="0CEA3066" w:rsidR="00CE58CB" w:rsidRPr="008D0DDA" w:rsidRDefault="122ED532" w:rsidP="00C306C2">
      <w:pPr>
        <w:pStyle w:val="Kehatekst"/>
        <w:contextualSpacing/>
        <w:jc w:val="both"/>
        <w:rPr>
          <w:bdr w:val="none" w:sz="0" w:space="0" w:color="auto" w:frame="1"/>
          <w:lang w:eastAsia="et-EE"/>
        </w:rPr>
      </w:pPr>
      <w:r w:rsidRPr="008D0DDA">
        <w:rPr>
          <w:bdr w:val="none" w:sz="0" w:space="0" w:color="auto" w:frame="1"/>
          <w:lang w:eastAsia="et-EE"/>
        </w:rPr>
        <w:t xml:space="preserve">Käesoleva seaduse </w:t>
      </w:r>
      <w:r w:rsidR="00D04778" w:rsidRPr="008D0DDA">
        <w:rPr>
          <w:bdr w:val="none" w:sz="0" w:space="0" w:color="auto" w:frame="1"/>
          <w:lang w:eastAsia="et-EE"/>
        </w:rPr>
        <w:t xml:space="preserve">§ </w:t>
      </w:r>
      <w:r w:rsidRPr="008D0DDA">
        <w:rPr>
          <w:bdr w:val="none" w:sz="0" w:space="0" w:color="auto" w:frame="1"/>
          <w:lang w:eastAsia="et-EE"/>
        </w:rPr>
        <w:t>2</w:t>
      </w:r>
      <w:r w:rsidR="2118312A" w:rsidRPr="008D0DDA">
        <w:rPr>
          <w:bdr w:val="none" w:sz="0" w:space="0" w:color="auto" w:frame="1"/>
          <w:lang w:eastAsia="et-EE"/>
        </w:rPr>
        <w:t>2</w:t>
      </w:r>
      <w:r w:rsidRPr="008D0DDA">
        <w:rPr>
          <w:bdr w:val="none" w:sz="0" w:space="0" w:color="auto" w:frame="1"/>
          <w:lang w:eastAsia="et-EE"/>
        </w:rPr>
        <w:t xml:space="preserve"> </w:t>
      </w:r>
      <w:r w:rsidR="00D04778" w:rsidRPr="008D0DDA">
        <w:rPr>
          <w:bdr w:val="none" w:sz="0" w:space="0" w:color="auto" w:frame="1"/>
          <w:lang w:eastAsia="et-EE"/>
        </w:rPr>
        <w:t xml:space="preserve">lõikes 1 </w:t>
      </w:r>
      <w:r w:rsidRPr="008D0DDA">
        <w:rPr>
          <w:bdr w:val="none" w:sz="0" w:space="0" w:color="auto" w:frame="1"/>
          <w:lang w:eastAsia="et-EE"/>
        </w:rPr>
        <w:t>sätestatud nõue aegub ühe aasta jooksul arvates päevast, millal kannatanud isik kahju tekkimisest teada sai või pidi teada saama</w:t>
      </w:r>
      <w:r w:rsidR="00953422">
        <w:rPr>
          <w:bdr w:val="none" w:sz="0" w:space="0" w:color="auto" w:frame="1"/>
          <w:lang w:eastAsia="et-EE"/>
        </w:rPr>
        <w:t>.</w:t>
      </w:r>
    </w:p>
    <w:p w14:paraId="09FFCC03" w14:textId="77777777" w:rsidR="00DB53A0" w:rsidRPr="008D0DDA" w:rsidRDefault="00DB53A0" w:rsidP="00C306C2">
      <w:pPr>
        <w:pStyle w:val="Kehatekst"/>
        <w:contextualSpacing/>
        <w:rPr>
          <w:bdr w:val="none" w:sz="0" w:space="0" w:color="auto" w:frame="1"/>
          <w:lang w:eastAsia="et-EE"/>
        </w:rPr>
      </w:pPr>
    </w:p>
    <w:p w14:paraId="0FE8FAC3" w14:textId="52253281" w:rsidR="00E01D2F" w:rsidRPr="008D0DDA" w:rsidRDefault="00E01D2F" w:rsidP="00C306C2">
      <w:pPr>
        <w:pStyle w:val="Kehatekst"/>
        <w:contextualSpacing/>
        <w:jc w:val="center"/>
        <w:rPr>
          <w:b/>
          <w:bCs/>
          <w:bdr w:val="none" w:sz="0" w:space="0" w:color="auto" w:frame="1"/>
          <w:lang w:eastAsia="et-EE"/>
        </w:rPr>
      </w:pPr>
      <w:r w:rsidRPr="008D0DDA">
        <w:rPr>
          <w:b/>
          <w:bCs/>
          <w:bdr w:val="none" w:sz="0" w:space="0" w:color="auto" w:frame="1"/>
          <w:lang w:eastAsia="et-EE"/>
        </w:rPr>
        <w:t>5. peatükk</w:t>
      </w:r>
    </w:p>
    <w:p w14:paraId="00E19686" w14:textId="4F6D4023" w:rsidR="00E01D2F" w:rsidRPr="008D0DDA" w:rsidRDefault="007E687E" w:rsidP="00C306C2">
      <w:pPr>
        <w:pStyle w:val="Kehatekst"/>
        <w:contextualSpacing/>
        <w:jc w:val="center"/>
        <w:rPr>
          <w:bdr w:val="none" w:sz="0" w:space="0" w:color="auto" w:frame="1"/>
          <w:lang w:eastAsia="et-EE"/>
        </w:rPr>
      </w:pPr>
      <w:r w:rsidRPr="008D0DDA">
        <w:rPr>
          <w:b/>
          <w:bCs/>
          <w:bdr w:val="none" w:sz="0" w:space="0" w:color="auto" w:frame="1"/>
          <w:lang w:eastAsia="et-EE"/>
        </w:rPr>
        <w:t>Võrd</w:t>
      </w:r>
      <w:r w:rsidR="00027A50" w:rsidRPr="008D0DDA">
        <w:rPr>
          <w:b/>
          <w:bCs/>
          <w:bdr w:val="none" w:sz="0" w:space="0" w:color="auto" w:frame="1"/>
          <w:lang w:eastAsia="et-EE"/>
        </w:rPr>
        <w:t>sus</w:t>
      </w:r>
      <w:r w:rsidR="00E01D2F" w:rsidRPr="008D0DDA">
        <w:rPr>
          <w:b/>
          <w:bCs/>
          <w:bdr w:val="none" w:sz="0" w:space="0" w:color="auto" w:frame="1"/>
          <w:lang w:eastAsia="et-EE"/>
        </w:rPr>
        <w:t>volinik</w:t>
      </w:r>
    </w:p>
    <w:p w14:paraId="2EF20515" w14:textId="77777777" w:rsidR="00CE58CB" w:rsidRPr="008D0DDA" w:rsidRDefault="00CE58CB" w:rsidP="00C306C2">
      <w:pPr>
        <w:pStyle w:val="Kehatekst"/>
        <w:contextualSpacing/>
        <w:rPr>
          <w:bdr w:val="none" w:sz="0" w:space="0" w:color="auto" w:frame="1"/>
          <w:lang w:eastAsia="et-EE"/>
        </w:rPr>
      </w:pPr>
    </w:p>
    <w:p w14:paraId="41732F78" w14:textId="24AB7810" w:rsidR="00CE58CB" w:rsidRPr="008D0DDA" w:rsidRDefault="00CE58CB" w:rsidP="000E0711">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2</w:t>
      </w:r>
      <w:r w:rsidR="003838E2" w:rsidRPr="008D0DDA">
        <w:rPr>
          <w:rFonts w:ascii="Times New Roman" w:eastAsia="Times New Roman" w:hAnsi="Times New Roman" w:cs="Times New Roman"/>
          <w:b/>
          <w:bCs/>
          <w:kern w:val="0"/>
          <w:sz w:val="24"/>
          <w:szCs w:val="24"/>
          <w:bdr w:val="none" w:sz="0" w:space="0" w:color="auto" w:frame="1"/>
          <w:lang w:eastAsia="et-EE"/>
          <w14:ligatures w14:val="none"/>
        </w:rPr>
        <w:t>4</w:t>
      </w:r>
      <w:r w:rsidRPr="008D0DDA">
        <w:rPr>
          <w:rFonts w:ascii="Times New Roman" w:eastAsia="Times New Roman" w:hAnsi="Times New Roman" w:cs="Times New Roman"/>
          <w:b/>
          <w:bCs/>
          <w:kern w:val="0"/>
          <w:sz w:val="24"/>
          <w:szCs w:val="24"/>
          <w:bdr w:val="none" w:sz="0" w:space="0" w:color="auto" w:frame="1"/>
          <w:lang w:eastAsia="et-EE"/>
          <w14:ligatures w14:val="none"/>
        </w:rPr>
        <w:t xml:space="preserve">. </w:t>
      </w:r>
      <w:r w:rsidR="00EF359D" w:rsidRPr="008D0DDA">
        <w:rPr>
          <w:rFonts w:ascii="Times New Roman" w:eastAsia="Times New Roman" w:hAnsi="Times New Roman" w:cs="Times New Roman"/>
          <w:b/>
          <w:bCs/>
          <w:kern w:val="0"/>
          <w:sz w:val="24"/>
          <w:szCs w:val="24"/>
          <w:bdr w:val="none" w:sz="0" w:space="0" w:color="auto" w:frame="1"/>
          <w:lang w:eastAsia="et-EE"/>
          <w14:ligatures w14:val="none"/>
        </w:rPr>
        <w:t>Võrd</w:t>
      </w:r>
      <w:r w:rsidR="00027A50" w:rsidRPr="008D0DDA">
        <w:rPr>
          <w:rFonts w:ascii="Times New Roman" w:eastAsia="Times New Roman" w:hAnsi="Times New Roman" w:cs="Times New Roman"/>
          <w:b/>
          <w:bCs/>
          <w:kern w:val="0"/>
          <w:sz w:val="24"/>
          <w:szCs w:val="24"/>
          <w:bdr w:val="none" w:sz="0" w:space="0" w:color="auto" w:frame="1"/>
          <w:lang w:eastAsia="et-EE"/>
          <w14:ligatures w14:val="none"/>
        </w:rPr>
        <w:t>sus</w:t>
      </w:r>
      <w:r w:rsidRPr="008D0DDA">
        <w:rPr>
          <w:rFonts w:ascii="Times New Roman" w:eastAsia="Times New Roman" w:hAnsi="Times New Roman" w:cs="Times New Roman"/>
          <w:b/>
          <w:bCs/>
          <w:kern w:val="0"/>
          <w:sz w:val="24"/>
          <w:szCs w:val="24"/>
          <w:bdr w:val="none" w:sz="0" w:space="0" w:color="auto" w:frame="1"/>
          <w:lang w:eastAsia="et-EE"/>
          <w14:ligatures w14:val="none"/>
        </w:rPr>
        <w:t>volinik</w:t>
      </w:r>
      <w:r w:rsidR="000A1024" w:rsidRPr="008D0DDA">
        <w:rPr>
          <w:rFonts w:ascii="Times New Roman" w:eastAsia="Times New Roman" w:hAnsi="Times New Roman" w:cs="Times New Roman"/>
          <w:b/>
          <w:bCs/>
          <w:kern w:val="0"/>
          <w:sz w:val="24"/>
          <w:szCs w:val="24"/>
          <w:bdr w:val="none" w:sz="0" w:space="0" w:color="auto" w:frame="1"/>
          <w:lang w:eastAsia="et-EE"/>
          <w14:ligatures w14:val="none"/>
        </w:rPr>
        <w:t xml:space="preserve"> ja tema kantselei</w:t>
      </w:r>
    </w:p>
    <w:p w14:paraId="5328DC76"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2EDFB81E" w14:textId="3626A56E" w:rsidR="00CE58CB"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w:t>
      </w: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00EF359D" w:rsidRPr="008D0DDA">
        <w:rPr>
          <w:rFonts w:ascii="Times New Roman" w:eastAsia="Times New Roman" w:hAnsi="Times New Roman" w:cs="Times New Roman"/>
          <w:kern w:val="0"/>
          <w:sz w:val="24"/>
          <w:szCs w:val="24"/>
          <w:bdr w:val="none" w:sz="0" w:space="0" w:color="auto" w:frame="1"/>
          <w:lang w:eastAsia="et-EE"/>
          <w14:ligatures w14:val="none"/>
        </w:rPr>
        <w:t>Võrd</w:t>
      </w:r>
      <w:r w:rsidR="00027A50" w:rsidRPr="008D0DDA">
        <w:rPr>
          <w:rFonts w:ascii="Times New Roman" w:eastAsia="Times New Roman" w:hAnsi="Times New Roman" w:cs="Times New Roman"/>
          <w:kern w:val="0"/>
          <w:sz w:val="24"/>
          <w:szCs w:val="24"/>
          <w:bdr w:val="none" w:sz="0" w:space="0" w:color="auto" w:frame="1"/>
          <w:lang w:eastAsia="et-EE"/>
          <w14:ligatures w14:val="none"/>
        </w:rPr>
        <w:t>sus</w:t>
      </w:r>
      <w:r w:rsidRPr="008D0DDA">
        <w:rPr>
          <w:rFonts w:ascii="Times New Roman" w:eastAsia="Times New Roman" w:hAnsi="Times New Roman" w:cs="Times New Roman"/>
          <w:kern w:val="0"/>
          <w:sz w:val="24"/>
          <w:szCs w:val="24"/>
          <w:bdr w:val="none" w:sz="0" w:space="0" w:color="auto" w:frame="1"/>
          <w:lang w:eastAsia="et-EE"/>
          <w14:ligatures w14:val="none"/>
        </w:rPr>
        <w:t xml:space="preserve">volinik (edaspidi </w:t>
      </w:r>
      <w:r w:rsidRPr="008D0DDA">
        <w:rPr>
          <w:rFonts w:ascii="Times New Roman" w:eastAsia="Times New Roman" w:hAnsi="Times New Roman" w:cs="Times New Roman"/>
          <w:i/>
          <w:iCs/>
          <w:kern w:val="0"/>
          <w:sz w:val="24"/>
          <w:szCs w:val="24"/>
          <w:bdr w:val="none" w:sz="0" w:space="0" w:color="auto" w:frame="1"/>
          <w:lang w:eastAsia="et-EE"/>
          <w14:ligatures w14:val="none"/>
        </w:rPr>
        <w:t>volinik</w:t>
      </w:r>
      <w:r w:rsidRPr="008D0DDA">
        <w:rPr>
          <w:rFonts w:ascii="Times New Roman" w:eastAsia="Times New Roman" w:hAnsi="Times New Roman" w:cs="Times New Roman"/>
          <w:kern w:val="0"/>
          <w:sz w:val="24"/>
          <w:szCs w:val="24"/>
          <w:bdr w:val="none" w:sz="0" w:space="0" w:color="auto" w:frame="1"/>
          <w:lang w:eastAsia="et-EE"/>
          <w14:ligatures w14:val="none"/>
        </w:rPr>
        <w:t>) on</w:t>
      </w:r>
      <w:r w:rsidR="00F576E6"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85131F" w:rsidRPr="008D0DDA">
        <w:rPr>
          <w:rFonts w:ascii="Times New Roman" w:eastAsia="Times New Roman" w:hAnsi="Times New Roman" w:cs="Times New Roman"/>
          <w:kern w:val="0"/>
          <w:sz w:val="24"/>
          <w:szCs w:val="24"/>
          <w:bdr w:val="none" w:sz="0" w:space="0" w:color="auto" w:frame="1"/>
          <w:lang w:eastAsia="et-EE"/>
          <w14:ligatures w14:val="none"/>
        </w:rPr>
        <w:t xml:space="preserve">käesoleva </w:t>
      </w:r>
      <w:r w:rsidRPr="008D0DDA">
        <w:rPr>
          <w:rFonts w:ascii="Times New Roman" w:eastAsia="Times New Roman" w:hAnsi="Times New Roman" w:cs="Times New Roman"/>
          <w:kern w:val="0"/>
          <w:sz w:val="24"/>
          <w:szCs w:val="24"/>
          <w:bdr w:val="none" w:sz="0" w:space="0" w:color="auto" w:frame="1"/>
          <w:lang w:eastAsia="et-EE"/>
          <w14:ligatures w14:val="none"/>
        </w:rPr>
        <w:t xml:space="preserve">seaduse nõuete täitmist jälgiv ning muid </w:t>
      </w:r>
      <w:r w:rsidR="006D754A" w:rsidRPr="008D0DDA">
        <w:rPr>
          <w:rFonts w:ascii="Times New Roman" w:eastAsia="Times New Roman" w:hAnsi="Times New Roman" w:cs="Times New Roman"/>
          <w:kern w:val="0"/>
          <w:sz w:val="24"/>
          <w:szCs w:val="24"/>
          <w:bdr w:val="none" w:sz="0" w:space="0" w:color="auto" w:frame="1"/>
          <w:lang w:eastAsia="et-EE"/>
          <w14:ligatures w14:val="none"/>
        </w:rPr>
        <w:t xml:space="preserve">talle </w:t>
      </w:r>
      <w:r w:rsidRPr="008D0DDA">
        <w:rPr>
          <w:rFonts w:ascii="Times New Roman" w:eastAsia="Times New Roman" w:hAnsi="Times New Roman" w:cs="Times New Roman"/>
          <w:kern w:val="0"/>
          <w:sz w:val="24"/>
          <w:szCs w:val="24"/>
          <w:bdr w:val="none" w:sz="0" w:space="0" w:color="auto" w:frame="1"/>
          <w:lang w:eastAsia="et-EE"/>
          <w14:ligatures w14:val="none"/>
        </w:rPr>
        <w:t xml:space="preserve">seadusega pandud ülesandeid täitev </w:t>
      </w:r>
      <w:r w:rsidR="00F576E6" w:rsidRPr="008D0DDA">
        <w:rPr>
          <w:rFonts w:ascii="Times New Roman" w:eastAsia="Times New Roman" w:hAnsi="Times New Roman" w:cs="Times New Roman"/>
          <w:kern w:val="0"/>
          <w:sz w:val="24"/>
          <w:szCs w:val="24"/>
          <w:bdr w:val="none" w:sz="0" w:space="0" w:color="auto" w:frame="1"/>
          <w:lang w:eastAsia="et-EE"/>
          <w14:ligatures w14:val="none"/>
        </w:rPr>
        <w:t xml:space="preserve">iseseisvalt tegutsev </w:t>
      </w:r>
      <w:r w:rsidRPr="008D0DDA">
        <w:rPr>
          <w:rFonts w:ascii="Times New Roman" w:eastAsia="Times New Roman" w:hAnsi="Times New Roman" w:cs="Times New Roman"/>
          <w:kern w:val="0"/>
          <w:sz w:val="24"/>
          <w:szCs w:val="24"/>
          <w:bdr w:val="none" w:sz="0" w:space="0" w:color="auto" w:frame="1"/>
          <w:lang w:eastAsia="et-EE"/>
          <w14:ligatures w14:val="none"/>
        </w:rPr>
        <w:t>sõltumatu ja erapooletu asjatundja.</w:t>
      </w:r>
    </w:p>
    <w:p w14:paraId="44F8903D" w14:textId="77777777"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F4797F3" w14:textId="0C72C655" w:rsidR="000A1024" w:rsidRPr="008D0DDA" w:rsidRDefault="000A1024" w:rsidP="000E0711">
      <w:pPr>
        <w:shd w:val="clear" w:color="auto" w:fill="FFFFFF"/>
        <w:spacing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Volinikku teenindab kantselei. Kantselei struktuuri kinnitab volinik.</w:t>
      </w:r>
    </w:p>
    <w:p w14:paraId="5762D836" w14:textId="77777777" w:rsidR="00CD2A7A" w:rsidRPr="008D0DDA" w:rsidRDefault="00CD2A7A" w:rsidP="000E0711">
      <w:pPr>
        <w:shd w:val="clear" w:color="auto" w:fill="FFFFFF"/>
        <w:spacing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428104B7" w14:textId="359DA739" w:rsidR="00272A46" w:rsidRPr="008D0DDA" w:rsidRDefault="00CD2A7A"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(3) Voliniku </w:t>
      </w:r>
      <w:r w:rsidR="00272A46" w:rsidRPr="008D0DDA">
        <w:rPr>
          <w:rFonts w:ascii="Times New Roman" w:eastAsia="Times New Roman" w:hAnsi="Times New Roman" w:cs="Times New Roman"/>
          <w:kern w:val="0"/>
          <w:sz w:val="24"/>
          <w:szCs w:val="24"/>
          <w:bdr w:val="none" w:sz="0" w:space="0" w:color="auto" w:frame="1"/>
          <w:lang w:eastAsia="et-EE"/>
          <w14:ligatures w14:val="none"/>
        </w:rPr>
        <w:t>ülesandeid täidab tema asetäitja-nõunik:</w:t>
      </w:r>
    </w:p>
    <w:p w14:paraId="1AE6A761" w14:textId="7C250B46" w:rsidR="00272A46" w:rsidRPr="008D0DDA" w:rsidRDefault="00272A46"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voliniku </w:t>
      </w:r>
      <w:r w:rsidR="00CD2A7A" w:rsidRPr="008D0DDA">
        <w:rPr>
          <w:rFonts w:ascii="Times New Roman" w:eastAsia="Times New Roman" w:hAnsi="Times New Roman" w:cs="Times New Roman"/>
          <w:kern w:val="0"/>
          <w:sz w:val="24"/>
          <w:szCs w:val="24"/>
          <w:bdr w:val="none" w:sz="0" w:space="0" w:color="auto" w:frame="1"/>
          <w:lang w:eastAsia="et-EE"/>
          <w14:ligatures w14:val="none"/>
        </w:rPr>
        <w:t>ajutisel äraolekul</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67F08C92" w14:textId="342E66E7" w:rsidR="00272A46" w:rsidRPr="008D0DDA" w:rsidRDefault="00272A46"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2) voliniku </w:t>
      </w:r>
      <w:r w:rsidR="00CA2F26" w:rsidRPr="008D0DDA">
        <w:rPr>
          <w:rFonts w:ascii="Times New Roman" w:eastAsia="Times New Roman" w:hAnsi="Times New Roman" w:cs="Times New Roman"/>
          <w:kern w:val="0"/>
          <w:sz w:val="24"/>
          <w:szCs w:val="24"/>
          <w:bdr w:val="none" w:sz="0" w:space="0" w:color="auto" w:frame="1"/>
          <w:lang w:eastAsia="et-EE"/>
          <w14:ligatures w14:val="none"/>
        </w:rPr>
        <w:t xml:space="preserve">ametist vabastamise korral </w:t>
      </w:r>
      <w:r w:rsidR="00CD2A7A" w:rsidRPr="008D0DDA">
        <w:rPr>
          <w:rFonts w:ascii="Times New Roman" w:eastAsia="Times New Roman" w:hAnsi="Times New Roman" w:cs="Times New Roman"/>
          <w:kern w:val="0"/>
          <w:sz w:val="24"/>
          <w:szCs w:val="24"/>
          <w:bdr w:val="none" w:sz="0" w:space="0" w:color="auto" w:frame="1"/>
          <w:lang w:eastAsia="et-EE"/>
          <w14:ligatures w14:val="none"/>
        </w:rPr>
        <w:t>käesoleva seaduse §</w:t>
      </w:r>
      <w:r w:rsidR="00CA2F26" w:rsidRPr="008D0DDA">
        <w:rPr>
          <w:rFonts w:ascii="Times New Roman" w:eastAsia="Times New Roman" w:hAnsi="Times New Roman" w:cs="Times New Roman"/>
          <w:kern w:val="0"/>
          <w:sz w:val="24"/>
          <w:szCs w:val="24"/>
          <w:bdr w:val="none" w:sz="0" w:space="0" w:color="auto" w:frame="1"/>
          <w:lang w:eastAsia="et-EE"/>
          <w14:ligatures w14:val="none"/>
        </w:rPr>
        <w:t xml:space="preserve">-s 27 </w:t>
      </w:r>
      <w:r w:rsidR="00CD2A7A" w:rsidRPr="008D0DDA">
        <w:rPr>
          <w:rFonts w:ascii="Times New Roman" w:eastAsia="Times New Roman" w:hAnsi="Times New Roman" w:cs="Times New Roman"/>
          <w:kern w:val="0"/>
          <w:sz w:val="24"/>
          <w:szCs w:val="24"/>
          <w:bdr w:val="none" w:sz="0" w:space="0" w:color="auto" w:frame="1"/>
          <w:lang w:eastAsia="et-EE"/>
          <w14:ligatures w14:val="none"/>
        </w:rPr>
        <w:t>märgitud alustel</w:t>
      </w:r>
      <w:r w:rsidRPr="008D0DDA">
        <w:rPr>
          <w:rFonts w:ascii="Times New Roman" w:eastAsia="Times New Roman" w:hAnsi="Times New Roman" w:cs="Times New Roman"/>
          <w:kern w:val="0"/>
          <w:sz w:val="24"/>
          <w:szCs w:val="24"/>
          <w:bdr w:val="none" w:sz="0" w:space="0" w:color="auto" w:frame="1"/>
          <w:lang w:eastAsia="et-EE"/>
          <w14:ligatures w14:val="none"/>
        </w:rPr>
        <w:t xml:space="preserve"> kuni uue voliniku ametisse nimetamiseni;</w:t>
      </w:r>
    </w:p>
    <w:p w14:paraId="656826F3" w14:textId="3BFD39C3" w:rsidR="00CD2A7A" w:rsidRPr="008D0DDA" w:rsidRDefault="00CA2F26"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3</w:t>
      </w:r>
      <w:r w:rsidR="001A2A20"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382EFC" w:rsidRPr="008D0DDA">
        <w:rPr>
          <w:rFonts w:ascii="Times New Roman" w:eastAsia="Times New Roman" w:hAnsi="Times New Roman" w:cs="Times New Roman"/>
          <w:kern w:val="0"/>
          <w:sz w:val="24"/>
          <w:szCs w:val="24"/>
          <w:bdr w:val="none" w:sz="0" w:space="0" w:color="auto" w:frame="1"/>
          <w:lang w:eastAsia="et-EE"/>
          <w14:ligatures w14:val="none"/>
        </w:rPr>
        <w:t>olukorras, kus</w:t>
      </w:r>
      <w:r w:rsidR="001A2A20"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272A46" w:rsidRPr="008D0DDA">
        <w:rPr>
          <w:rFonts w:ascii="Times New Roman" w:eastAsia="Times New Roman" w:hAnsi="Times New Roman" w:cs="Times New Roman"/>
          <w:kern w:val="0"/>
          <w:sz w:val="24"/>
          <w:szCs w:val="24"/>
          <w:bdr w:val="none" w:sz="0" w:space="0" w:color="auto" w:frame="1"/>
          <w:lang w:eastAsia="et-EE"/>
          <w14:ligatures w14:val="none"/>
        </w:rPr>
        <w:t>volinik on ennast huvide konflikti tõttu arvamuse andmisest taandanud</w:t>
      </w:r>
      <w:r w:rsidR="001A2A20" w:rsidRPr="008D0DDA">
        <w:rPr>
          <w:rFonts w:ascii="Times New Roman" w:eastAsia="Times New Roman" w:hAnsi="Times New Roman" w:cs="Times New Roman"/>
          <w:kern w:val="0"/>
          <w:sz w:val="24"/>
          <w:szCs w:val="24"/>
          <w:bdr w:val="none" w:sz="0" w:space="0" w:color="auto" w:frame="1"/>
          <w:lang w:eastAsia="et-EE"/>
          <w14:ligatures w14:val="none"/>
        </w:rPr>
        <w:t>.</w:t>
      </w:r>
    </w:p>
    <w:p w14:paraId="74C29F0F" w14:textId="77777777" w:rsidR="000A1024" w:rsidRPr="008D0DDA" w:rsidRDefault="000A1024"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1953CF62" w14:textId="1434C63F"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CD2A7A" w:rsidRPr="008D0DDA">
        <w:rPr>
          <w:rFonts w:ascii="Times New Roman" w:eastAsia="Times New Roman" w:hAnsi="Times New Roman" w:cs="Times New Roman"/>
          <w:kern w:val="0"/>
          <w:sz w:val="24"/>
          <w:szCs w:val="24"/>
          <w:bdr w:val="none" w:sz="0" w:space="0" w:color="auto" w:frame="1"/>
          <w:lang w:eastAsia="et-EE"/>
          <w14:ligatures w14:val="none"/>
        </w:rPr>
        <w:t>4</w:t>
      </w:r>
      <w:r w:rsidRPr="008D0DDA">
        <w:rPr>
          <w:rFonts w:ascii="Times New Roman" w:eastAsia="Times New Roman" w:hAnsi="Times New Roman" w:cs="Times New Roman"/>
          <w:kern w:val="0"/>
          <w:sz w:val="24"/>
          <w:szCs w:val="24"/>
          <w:bdr w:val="none" w:sz="0" w:space="0" w:color="auto" w:frame="1"/>
          <w:lang w:eastAsia="et-EE"/>
          <w14:ligatures w14:val="none"/>
        </w:rPr>
        <w:t>) Voliniku ja tema kantselei tegevust finantseeritakse riigieelarvest</w:t>
      </w:r>
      <w:r w:rsidR="00B15815" w:rsidRPr="008D0DDA">
        <w:rPr>
          <w:rFonts w:ascii="Times New Roman" w:eastAsia="Times New Roman" w:hAnsi="Times New Roman" w:cs="Times New Roman"/>
          <w:kern w:val="0"/>
          <w:sz w:val="24"/>
          <w:szCs w:val="24"/>
          <w:bdr w:val="none" w:sz="0" w:space="0" w:color="auto" w:frame="1"/>
          <w:lang w:eastAsia="et-EE"/>
          <w14:ligatures w14:val="none"/>
        </w:rPr>
        <w:t>.</w:t>
      </w:r>
      <w:r w:rsidR="00F76875">
        <w:rPr>
          <w:rFonts w:ascii="Times New Roman" w:eastAsia="Times New Roman" w:hAnsi="Times New Roman" w:cs="Times New Roman"/>
          <w:kern w:val="0"/>
          <w:sz w:val="24"/>
          <w:szCs w:val="24"/>
          <w:bdr w:val="none" w:sz="0" w:space="0" w:color="auto" w:frame="1"/>
          <w:lang w:eastAsia="et-EE"/>
          <w14:ligatures w14:val="none"/>
        </w:rPr>
        <w:t xml:space="preserve"> </w:t>
      </w:r>
      <w:r w:rsidR="00F76875" w:rsidRPr="00F76875">
        <w:rPr>
          <w:rFonts w:ascii="Times New Roman" w:eastAsia="Times New Roman" w:hAnsi="Times New Roman" w:cs="Times New Roman"/>
          <w:kern w:val="0"/>
          <w:sz w:val="24"/>
          <w:szCs w:val="24"/>
          <w:bdr w:val="none" w:sz="0" w:space="0" w:color="auto" w:frame="1"/>
          <w:lang w:eastAsia="et-EE"/>
          <w14:ligatures w14:val="none"/>
        </w:rPr>
        <w:t xml:space="preserve">Voliniku ja tema kantselei eelarve esitatakse iga-aastases riigieelarve seaduses Majandus- ja Kommunikatsiooniministeeriumi eelarves programmi tegevusena ja sõltumatute institutsioonide eelarveid käsitlevas </w:t>
      </w:r>
      <w:r w:rsidR="00F16852">
        <w:rPr>
          <w:rFonts w:ascii="Times New Roman" w:eastAsia="Times New Roman" w:hAnsi="Times New Roman" w:cs="Times New Roman"/>
          <w:kern w:val="0"/>
          <w:sz w:val="24"/>
          <w:szCs w:val="24"/>
          <w:bdr w:val="none" w:sz="0" w:space="0" w:color="auto" w:frame="1"/>
          <w:lang w:eastAsia="et-EE"/>
          <w14:ligatures w14:val="none"/>
        </w:rPr>
        <w:t>sättes</w:t>
      </w:r>
      <w:r w:rsidR="00F76875" w:rsidRPr="00F76875">
        <w:rPr>
          <w:rFonts w:ascii="Times New Roman" w:eastAsia="Times New Roman" w:hAnsi="Times New Roman" w:cs="Times New Roman"/>
          <w:kern w:val="0"/>
          <w:sz w:val="24"/>
          <w:szCs w:val="24"/>
          <w:bdr w:val="none" w:sz="0" w:space="0" w:color="auto" w:frame="1"/>
          <w:lang w:eastAsia="et-EE"/>
          <w14:ligatures w14:val="none"/>
        </w:rPr>
        <w:t>.</w:t>
      </w:r>
    </w:p>
    <w:p w14:paraId="16FE74C8" w14:textId="77777777" w:rsidR="007F316C" w:rsidRPr="008D0DDA" w:rsidRDefault="007F316C"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0D050612" w14:textId="3DBFB65D" w:rsidR="00CE58CB" w:rsidRPr="008D0DDA" w:rsidRDefault="122ED532" w:rsidP="00C306C2">
      <w:pPr>
        <w:shd w:val="clear" w:color="auto" w:fill="FFFFFF" w:themeFill="background1"/>
        <w:spacing w:after="0" w:line="240" w:lineRule="auto"/>
        <w:contextualSpacing/>
        <w:jc w:val="both"/>
        <w:outlineLvl w:val="2"/>
        <w:rPr>
          <w:rFonts w:ascii="Times New Roman" w:eastAsia="Times New Roman" w:hAnsi="Times New Roman" w:cs="Times New Roman"/>
          <w:sz w:val="24"/>
          <w:szCs w:val="24"/>
          <w:lang w:eastAsia="et-E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73020C28" w:rsidRPr="008D0DDA">
        <w:rPr>
          <w:rFonts w:ascii="Times New Roman" w:eastAsia="Times New Roman" w:hAnsi="Times New Roman" w:cs="Times New Roman"/>
          <w:kern w:val="0"/>
          <w:sz w:val="24"/>
          <w:szCs w:val="24"/>
          <w:bdr w:val="none" w:sz="0" w:space="0" w:color="auto" w:frame="1"/>
          <w:lang w:eastAsia="et-EE"/>
          <w14:ligatures w14:val="none"/>
        </w:rPr>
        <w:t>5</w:t>
      </w:r>
      <w:commentRangeStart w:id="44"/>
      <w:r w:rsidRPr="008D0DDA">
        <w:rPr>
          <w:rFonts w:ascii="Times New Roman" w:eastAsia="Times New Roman" w:hAnsi="Times New Roman" w:cs="Times New Roman"/>
          <w:kern w:val="0"/>
          <w:sz w:val="24"/>
          <w:szCs w:val="24"/>
          <w:bdr w:val="none" w:sz="0" w:space="0" w:color="auto" w:frame="1"/>
          <w:lang w:eastAsia="et-EE"/>
          <w14:ligatures w14:val="none"/>
        </w:rPr>
        <w:t>) Voliniku ja tema kantselei töökorraldus sätestatakse põhimääruses, mille kehtestab Vabariigi Valitsus</w:t>
      </w:r>
      <w:r w:rsidR="00E77309" w:rsidRPr="008D0DDA">
        <w:rPr>
          <w:rFonts w:ascii="Times New Roman" w:eastAsia="Times New Roman" w:hAnsi="Times New Roman" w:cs="Times New Roman"/>
          <w:kern w:val="0"/>
          <w:sz w:val="24"/>
          <w:szCs w:val="24"/>
          <w:bdr w:val="none" w:sz="0" w:space="0" w:color="auto" w:frame="1"/>
          <w:lang w:eastAsia="et-EE"/>
          <w14:ligatures w14:val="none"/>
        </w:rPr>
        <w:t xml:space="preserve"> määrusega</w:t>
      </w:r>
      <w:r w:rsidRPr="008D0DDA">
        <w:rPr>
          <w:rFonts w:ascii="Times New Roman" w:eastAsia="Times New Roman" w:hAnsi="Times New Roman" w:cs="Times New Roman"/>
          <w:kern w:val="0"/>
          <w:sz w:val="24"/>
          <w:szCs w:val="24"/>
          <w:bdr w:val="none" w:sz="0" w:space="0" w:color="auto" w:frame="1"/>
          <w:lang w:eastAsia="et-EE"/>
          <w14:ligatures w14:val="none"/>
        </w:rPr>
        <w:t>.</w:t>
      </w:r>
      <w:commentRangeEnd w:id="44"/>
      <w:r w:rsidR="002C3F8D">
        <w:rPr>
          <w:rStyle w:val="Kommentaariviide"/>
        </w:rPr>
        <w:commentReference w:id="44"/>
      </w:r>
    </w:p>
    <w:p w14:paraId="21E33D1E" w14:textId="3F18DED4" w:rsidR="1FA604CD" w:rsidRPr="008D0DDA" w:rsidRDefault="1FA604CD" w:rsidP="00C306C2">
      <w:pPr>
        <w:shd w:val="clear" w:color="auto" w:fill="FFFFFF"/>
        <w:spacing w:after="0" w:line="240" w:lineRule="auto"/>
        <w:contextualSpacing/>
        <w:jc w:val="both"/>
        <w:outlineLvl w:val="2"/>
        <w:rPr>
          <w:rFonts w:ascii="Times New Roman" w:eastAsia="Times New Roman" w:hAnsi="Times New Roman" w:cs="Times New Roman"/>
          <w:sz w:val="24"/>
          <w:szCs w:val="24"/>
          <w:lang w:eastAsia="et-EE"/>
        </w:rPr>
      </w:pPr>
    </w:p>
    <w:p w14:paraId="34643A57" w14:textId="6D7E7B79"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25. Voliniku valimine ja ametisse nimetamine</w:t>
      </w:r>
    </w:p>
    <w:p w14:paraId="3260C582" w14:textId="77777777"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1CDB60D" w14:textId="4AA49716"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bookmarkStart w:id="45" w:name="_Hlk144289406"/>
      <w:r w:rsidRPr="008D0DDA">
        <w:rPr>
          <w:rFonts w:ascii="Times New Roman" w:eastAsia="Times New Roman" w:hAnsi="Times New Roman" w:cs="Times New Roman"/>
          <w:kern w:val="0"/>
          <w:sz w:val="24"/>
          <w:szCs w:val="24"/>
          <w:bdr w:val="none" w:sz="0" w:space="0" w:color="auto" w:frame="1"/>
          <w:lang w:eastAsia="et-EE"/>
          <w14:ligatures w14:val="none"/>
        </w:rPr>
        <w:t>(1) Avaliku konkursi voliniku ametikohale kuulutab välja valdkonna eest vastutav minister.</w:t>
      </w:r>
    </w:p>
    <w:p w14:paraId="06F36B7B" w14:textId="77777777"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16ED7EC4" w14:textId="2A5E9CF7" w:rsidR="00AC15D2" w:rsidRPr="008D0DDA" w:rsidRDefault="08685286" w:rsidP="00C306C2">
      <w:pPr>
        <w:shd w:val="clear" w:color="auto" w:fill="FFFFFF" w:themeFill="background1"/>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(2) Konkursi </w:t>
      </w:r>
      <w:r w:rsidR="00665ECA">
        <w:rPr>
          <w:rFonts w:ascii="Times New Roman" w:eastAsia="Times New Roman" w:hAnsi="Times New Roman" w:cs="Times New Roman"/>
          <w:kern w:val="0"/>
          <w:sz w:val="24"/>
          <w:szCs w:val="24"/>
          <w:bdr w:val="none" w:sz="0" w:space="0" w:color="auto" w:frame="1"/>
          <w:lang w:eastAsia="et-EE"/>
          <w14:ligatures w14:val="none"/>
        </w:rPr>
        <w:t>korraldab</w:t>
      </w:r>
      <w:r w:rsidRPr="008D0DDA">
        <w:rPr>
          <w:rFonts w:ascii="Times New Roman" w:eastAsia="Times New Roman" w:hAnsi="Times New Roman" w:cs="Times New Roman"/>
          <w:kern w:val="0"/>
          <w:sz w:val="24"/>
          <w:szCs w:val="24"/>
          <w:bdr w:val="none" w:sz="0" w:space="0" w:color="auto" w:frame="1"/>
          <w:lang w:eastAsia="et-EE"/>
          <w14:ligatures w14:val="none"/>
        </w:rPr>
        <w:t xml:space="preserve"> valdkonna eest vastutava ministri moodustatud voliniku valiku komisjon</w:t>
      </w:r>
      <w:r w:rsidR="734C1B52" w:rsidRPr="008D0DDA">
        <w:rPr>
          <w:rFonts w:ascii="Times New Roman" w:eastAsia="Times New Roman" w:hAnsi="Times New Roman" w:cs="Times New Roman"/>
          <w:kern w:val="0"/>
          <w:sz w:val="24"/>
          <w:szCs w:val="24"/>
          <w:bdr w:val="none" w:sz="0" w:space="0" w:color="auto" w:frame="1"/>
          <w:lang w:eastAsia="et-EE"/>
          <w14:ligatures w14:val="none"/>
        </w:rPr>
        <w:t>. Voliniku valiku komisjoni</w:t>
      </w:r>
      <w:r w:rsidRPr="008D0DDA">
        <w:rPr>
          <w:rFonts w:ascii="Times New Roman" w:eastAsia="Times New Roman" w:hAnsi="Times New Roman" w:cs="Times New Roman"/>
          <w:kern w:val="0"/>
          <w:sz w:val="24"/>
          <w:szCs w:val="24"/>
          <w:bdr w:val="none" w:sz="0" w:space="0" w:color="auto" w:frame="1"/>
          <w:lang w:eastAsia="et-EE"/>
          <w14:ligatures w14:val="none"/>
        </w:rPr>
        <w:t xml:space="preserve"> koosseisust vähemalt poole moodustavad võrdsete võimaluste või soolise võrdsuse valdkonna eksperdid ja selliste </w:t>
      </w:r>
      <w:r w:rsidR="6D8E48EE" w:rsidRPr="008D0DDA">
        <w:rPr>
          <w:rFonts w:ascii="Times New Roman" w:eastAsia="Times New Roman" w:hAnsi="Times New Roman" w:cs="Times New Roman"/>
          <w:kern w:val="0"/>
          <w:sz w:val="24"/>
          <w:szCs w:val="24"/>
          <w:bdr w:val="none" w:sz="0" w:space="0" w:color="auto" w:frame="1"/>
          <w:lang w:eastAsia="et-EE"/>
          <w14:ligatures w14:val="none"/>
        </w:rPr>
        <w:t>kodanikuühenduste</w:t>
      </w:r>
      <w:r w:rsidRPr="008D0DDA">
        <w:rPr>
          <w:rFonts w:ascii="Times New Roman" w:eastAsia="Times New Roman" w:hAnsi="Times New Roman" w:cs="Times New Roman"/>
          <w:sz w:val="24"/>
          <w:szCs w:val="24"/>
          <w:lang w:eastAsia="et-EE"/>
        </w:rPr>
        <w:t xml:space="preserve"> esindajad, millel on põhikirjast tulenev õigustatud huvi võidelda diskrimineerimise vastu </w:t>
      </w:r>
      <w:r w:rsidR="002053AA" w:rsidRPr="008D0DDA">
        <w:rPr>
          <w:rFonts w:ascii="Times New Roman" w:eastAsia="Times New Roman" w:hAnsi="Times New Roman" w:cs="Times New Roman"/>
          <w:sz w:val="24"/>
          <w:szCs w:val="24"/>
          <w:lang w:eastAsia="et-EE"/>
        </w:rPr>
        <w:t>ning</w:t>
      </w:r>
      <w:r w:rsidRPr="008D0DDA">
        <w:rPr>
          <w:rFonts w:ascii="Times New Roman" w:eastAsia="Times New Roman" w:hAnsi="Times New Roman" w:cs="Times New Roman"/>
          <w:sz w:val="24"/>
          <w:szCs w:val="24"/>
          <w:lang w:eastAsia="et-EE"/>
        </w:rPr>
        <w:t xml:space="preserve"> toetada </w:t>
      </w:r>
      <w:r w:rsidR="002053AA" w:rsidRPr="008D0DDA">
        <w:rPr>
          <w:rFonts w:ascii="Times New Roman" w:eastAsia="Times New Roman" w:hAnsi="Times New Roman" w:cs="Times New Roman"/>
          <w:sz w:val="24"/>
          <w:szCs w:val="24"/>
          <w:lang w:eastAsia="et-EE"/>
        </w:rPr>
        <w:t xml:space="preserve">soolise võrdsuse ja </w:t>
      </w:r>
      <w:r w:rsidRPr="008D0DDA">
        <w:rPr>
          <w:rFonts w:ascii="Times New Roman" w:eastAsia="Times New Roman" w:hAnsi="Times New Roman" w:cs="Times New Roman"/>
          <w:sz w:val="24"/>
          <w:szCs w:val="24"/>
          <w:lang w:eastAsia="et-EE"/>
        </w:rPr>
        <w:t>võrdsete võimaluste edendamist</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3024D875" w14:textId="77777777" w:rsidR="00AC15D2" w:rsidRPr="008D0DDA" w:rsidRDefault="00AC15D2"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199D57A8" w14:textId="3D30EFD1" w:rsidR="00AC15D2" w:rsidRDefault="000A1024" w:rsidP="00C306C2">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(3) </w:t>
      </w:r>
      <w:r w:rsidR="00AC15D2" w:rsidRPr="008D0DDA">
        <w:rPr>
          <w:rFonts w:ascii="Times New Roman" w:eastAsia="Times New Roman" w:hAnsi="Times New Roman" w:cs="Times New Roman"/>
          <w:kern w:val="0"/>
          <w:sz w:val="24"/>
          <w:szCs w:val="24"/>
          <w:bdr w:val="none" w:sz="0" w:space="0" w:color="auto" w:frame="1"/>
          <w:lang w:eastAsia="et-EE"/>
          <w14:ligatures w14:val="none"/>
        </w:rPr>
        <w:t>Volinikuna tegutsev isik peab:</w:t>
      </w:r>
    </w:p>
    <w:p w14:paraId="1E9616E2" w14:textId="77777777" w:rsidR="003B5B20" w:rsidRDefault="00AC15D2" w:rsidP="00C306C2">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olema teovõimeline Eesti Vabariigi kodanik, kelle alaline elukoht on Eesti Vabariigis;</w:t>
      </w:r>
    </w:p>
    <w:p w14:paraId="0DEB90E5" w14:textId="1E68AF9A" w:rsidR="003B5B20" w:rsidRDefault="00AC15D2" w:rsidP="00C306C2">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olema omandanud kõrghariduse või sellele vastava kvalifikatsiooni Eesti Vabariigi haridusseaduse § 28 lõike 2</w:t>
      </w:r>
      <w:r w:rsidRPr="008D0DDA">
        <w:rPr>
          <w:rFonts w:ascii="Times New Roman" w:eastAsia="Times New Roman" w:hAnsi="Times New Roman" w:cs="Times New Roman"/>
          <w:kern w:val="0"/>
          <w:sz w:val="24"/>
          <w:szCs w:val="24"/>
          <w:bdr w:val="none" w:sz="0" w:space="0" w:color="auto" w:frame="1"/>
          <w:vertAlign w:val="superscript"/>
          <w:lang w:eastAsia="et-EE"/>
          <w14:ligatures w14:val="none"/>
        </w:rPr>
        <w:t>2</w:t>
      </w:r>
      <w:r w:rsidRPr="008D0DDA">
        <w:rPr>
          <w:rFonts w:ascii="Times New Roman" w:eastAsia="Times New Roman" w:hAnsi="Times New Roman" w:cs="Times New Roman"/>
          <w:kern w:val="0"/>
          <w:sz w:val="24"/>
          <w:szCs w:val="24"/>
          <w:bdr w:val="none" w:sz="0" w:space="0" w:color="auto" w:frame="1"/>
          <w:lang w:eastAsia="et-EE"/>
          <w14:ligatures w14:val="none"/>
        </w:rPr>
        <w:t> tähenduses või sellele vastava välisriigi kvalifikatsiooni;</w:t>
      </w:r>
    </w:p>
    <w:p w14:paraId="68FB0DB0" w14:textId="252EC295" w:rsidR="00AC15D2" w:rsidRPr="008D0DDA" w:rsidRDefault="00AC15D2"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3) omama häid teadmisi võrdse kohtlemise, võrdsete võimaluste ja soolise võrdsuse õiguslikust regulatsioonist ja eelnevat töökogemust </w:t>
      </w:r>
      <w:r w:rsidR="002053AA" w:rsidRPr="008D0DDA">
        <w:rPr>
          <w:rFonts w:ascii="Times New Roman" w:eastAsia="Times New Roman" w:hAnsi="Times New Roman" w:cs="Times New Roman"/>
          <w:kern w:val="0"/>
          <w:sz w:val="24"/>
          <w:szCs w:val="24"/>
          <w:bdr w:val="none" w:sz="0" w:space="0" w:color="auto" w:frame="1"/>
          <w:lang w:eastAsia="et-EE"/>
          <w14:ligatures w14:val="none"/>
        </w:rPr>
        <w:t xml:space="preserve">soolise võrdsuse või </w:t>
      </w:r>
      <w:r w:rsidRPr="008D0DDA">
        <w:rPr>
          <w:rFonts w:ascii="Times New Roman" w:eastAsia="Times New Roman" w:hAnsi="Times New Roman" w:cs="Times New Roman"/>
          <w:kern w:val="0"/>
          <w:sz w:val="24"/>
          <w:szCs w:val="24"/>
          <w:bdr w:val="none" w:sz="0" w:space="0" w:color="auto" w:frame="1"/>
          <w:lang w:eastAsia="et-EE"/>
          <w14:ligatures w14:val="none"/>
        </w:rPr>
        <w:t>võrdsete võimaluste valdkonnas;</w:t>
      </w:r>
    </w:p>
    <w:p w14:paraId="4C54F740" w14:textId="7FB7A58A" w:rsidR="00AC15D2" w:rsidRPr="008D0DDA" w:rsidRDefault="00AC15D2" w:rsidP="000E0711">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4) valdama keeleseaduse nõuetest lähtudes riigikeelt vähemalt C1-tasemel.</w:t>
      </w:r>
    </w:p>
    <w:p w14:paraId="1F2C5E1E" w14:textId="77777777" w:rsidR="00AC15D2" w:rsidRPr="008D0DDA" w:rsidRDefault="00AC15D2"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042372D4" w14:textId="4C9F93B5"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(4) Voliniku nimetab valdkonna eest vastutava ministri ettepanekul viieks aastaks ametisse Vabariigi Valitsus, olles enne ära kuulanud Riigikogu põhiseaduskomisjoni </w:t>
      </w:r>
      <w:r w:rsidR="00DF714C" w:rsidRPr="008D0DDA">
        <w:rPr>
          <w:rFonts w:ascii="Times New Roman" w:eastAsia="Times New Roman" w:hAnsi="Times New Roman" w:cs="Times New Roman"/>
          <w:kern w:val="0"/>
          <w:sz w:val="24"/>
          <w:szCs w:val="24"/>
          <w:bdr w:val="none" w:sz="0" w:space="0" w:color="auto" w:frame="1"/>
          <w:lang w:eastAsia="et-EE"/>
          <w14:ligatures w14:val="none"/>
        </w:rPr>
        <w:t>arvamuse</w:t>
      </w:r>
      <w:r w:rsidRPr="008D0DDA">
        <w:rPr>
          <w:rFonts w:ascii="Times New Roman" w:eastAsia="Times New Roman" w:hAnsi="Times New Roman" w:cs="Times New Roman"/>
          <w:kern w:val="0"/>
          <w:sz w:val="24"/>
          <w:szCs w:val="24"/>
          <w:bdr w:val="none" w:sz="0" w:space="0" w:color="auto" w:frame="1"/>
          <w:lang w:eastAsia="et-EE"/>
          <w14:ligatures w14:val="none"/>
        </w:rPr>
        <w:t>.</w:t>
      </w:r>
    </w:p>
    <w:p w14:paraId="48FB4833" w14:textId="77777777"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A6F3B13" w14:textId="37B9B7FD"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26. Voliniku tegevuse piirangud</w:t>
      </w:r>
    </w:p>
    <w:p w14:paraId="283A29D6" w14:textId="77777777"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5A63B9BA" w14:textId="5B379BBB"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Volinik ei tohi ametis</w:t>
      </w:r>
      <w:r w:rsidR="00AE1789">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oleku ajal:</w:t>
      </w:r>
    </w:p>
    <w:p w14:paraId="051F53DF" w14:textId="77777777" w:rsidR="006766C7" w:rsidRDefault="000A1024" w:rsidP="009F7B9A">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olla mõnes teises riigi-, kohaliku omavalitsuse või avalik-õigusliku juriidilise isiku ametis;</w:t>
      </w:r>
    </w:p>
    <w:p w14:paraId="701FE96E" w14:textId="3E3E9E4B" w:rsidR="00E86C34" w:rsidRPr="008D0DDA" w:rsidRDefault="00E86C3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2) töötada riigi-, kohaliku omavalitsuse või avalik-õigusliku juriidilise isiku juures</w:t>
      </w:r>
      <w:r w:rsidR="009F7B9A">
        <w:rPr>
          <w:rFonts w:ascii="Times New Roman" w:eastAsia="Times New Roman" w:hAnsi="Times New Roman" w:cs="Times New Roman"/>
          <w:kern w:val="0"/>
          <w:sz w:val="24"/>
          <w:szCs w:val="24"/>
          <w:bdr w:val="none" w:sz="0" w:space="0" w:color="auto" w:frame="1"/>
          <w:lang w:eastAsia="et-EE"/>
          <w14:ligatures w14:val="none"/>
        </w:rPr>
        <w:t xml:space="preserve"> </w:t>
      </w:r>
      <w:r>
        <w:rPr>
          <w:rFonts w:ascii="Times New Roman" w:eastAsia="Times New Roman" w:hAnsi="Times New Roman" w:cs="Times New Roman"/>
          <w:kern w:val="0"/>
          <w:sz w:val="24"/>
          <w:szCs w:val="24"/>
          <w:bdr w:val="none" w:sz="0" w:space="0" w:color="auto" w:frame="1"/>
          <w:lang w:eastAsia="et-EE"/>
          <w14:ligatures w14:val="none"/>
        </w:rPr>
        <w:t>töölepinguga;</w:t>
      </w:r>
    </w:p>
    <w:p w14:paraId="25782A36" w14:textId="0ABEBE75" w:rsidR="000A1024" w:rsidRPr="008D0DDA" w:rsidRDefault="00E86C3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3</w:t>
      </w:r>
      <w:r w:rsidR="000A1024" w:rsidRPr="008D0DDA">
        <w:rPr>
          <w:rFonts w:ascii="Times New Roman" w:eastAsia="Times New Roman" w:hAnsi="Times New Roman" w:cs="Times New Roman"/>
          <w:kern w:val="0"/>
          <w:sz w:val="24"/>
          <w:szCs w:val="24"/>
          <w:bdr w:val="none" w:sz="0" w:space="0" w:color="auto" w:frame="1"/>
          <w:lang w:eastAsia="et-EE"/>
          <w14:ligatures w14:val="none"/>
        </w:rPr>
        <w:t>) olla erakonna liige</w:t>
      </w:r>
      <w:r w:rsidR="00F45DF4" w:rsidRPr="008D0DDA">
        <w:rPr>
          <w:rFonts w:ascii="Times New Roman" w:eastAsia="Times New Roman" w:hAnsi="Times New Roman" w:cs="Times New Roman"/>
          <w:kern w:val="0"/>
          <w:sz w:val="24"/>
          <w:szCs w:val="24"/>
          <w:bdr w:val="none" w:sz="0" w:space="0" w:color="auto" w:frame="1"/>
          <w:lang w:eastAsia="et-EE"/>
          <w14:ligatures w14:val="none"/>
        </w:rPr>
        <w:t xml:space="preserve"> või osaleda muul moel erakonna tegevuses</w:t>
      </w:r>
      <w:r w:rsidR="000A1024" w:rsidRPr="008D0DDA">
        <w:rPr>
          <w:rFonts w:ascii="Times New Roman" w:eastAsia="Times New Roman" w:hAnsi="Times New Roman" w:cs="Times New Roman"/>
          <w:kern w:val="0"/>
          <w:sz w:val="24"/>
          <w:szCs w:val="24"/>
          <w:bdr w:val="none" w:sz="0" w:space="0" w:color="auto" w:frame="1"/>
          <w:lang w:eastAsia="et-EE"/>
          <w14:ligatures w14:val="none"/>
        </w:rPr>
        <w:t>;</w:t>
      </w:r>
    </w:p>
    <w:p w14:paraId="6398BC15" w14:textId="529D40C8" w:rsidR="006766C7" w:rsidRPr="008D0DDA" w:rsidRDefault="00E86C3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4</w:t>
      </w:r>
      <w:r w:rsidR="000A1024" w:rsidRPr="008D0DDA">
        <w:rPr>
          <w:rFonts w:ascii="Times New Roman" w:eastAsia="Times New Roman" w:hAnsi="Times New Roman" w:cs="Times New Roman"/>
          <w:kern w:val="0"/>
          <w:sz w:val="24"/>
          <w:szCs w:val="24"/>
          <w:bdr w:val="none" w:sz="0" w:space="0" w:color="auto" w:frame="1"/>
          <w:lang w:eastAsia="et-EE"/>
          <w14:ligatures w14:val="none"/>
        </w:rPr>
        <w:t>) kuuluda äriühingu juhtimis- või kontrollorganisse;</w:t>
      </w:r>
    </w:p>
    <w:p w14:paraId="0DF828AB" w14:textId="75CB0DEC" w:rsidR="000A1024" w:rsidRPr="008D0DDA" w:rsidRDefault="00E86C3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5</w:t>
      </w:r>
      <w:r w:rsidR="000A1024" w:rsidRPr="008D0DDA">
        <w:rPr>
          <w:rFonts w:ascii="Times New Roman" w:eastAsia="Times New Roman" w:hAnsi="Times New Roman" w:cs="Times New Roman"/>
          <w:kern w:val="0"/>
          <w:sz w:val="24"/>
          <w:szCs w:val="24"/>
          <w:bdr w:val="none" w:sz="0" w:space="0" w:color="auto" w:frame="1"/>
          <w:lang w:eastAsia="et-EE"/>
          <w14:ligatures w14:val="none"/>
        </w:rPr>
        <w:t>) olla füüsilisest isikust ettevõtja, enamusaktsionär või -osanik.</w:t>
      </w:r>
    </w:p>
    <w:p w14:paraId="043CF3CD" w14:textId="77777777"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8260456" w14:textId="19276756" w:rsidR="000A1024" w:rsidRPr="008D0DDA" w:rsidRDefault="000A102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497262" w:rsidRPr="008D0DDA">
        <w:rPr>
          <w:rFonts w:ascii="Times New Roman" w:eastAsia="Times New Roman" w:hAnsi="Times New Roman" w:cs="Times New Roman"/>
          <w:kern w:val="0"/>
          <w:sz w:val="24"/>
          <w:szCs w:val="24"/>
          <w:bdr w:val="none" w:sz="0" w:space="0" w:color="auto" w:frame="1"/>
          <w:lang w:eastAsia="et-EE"/>
          <w14:ligatures w14:val="none"/>
        </w:rPr>
        <w:t>2</w:t>
      </w:r>
      <w:r w:rsidRPr="008D0DDA">
        <w:rPr>
          <w:rFonts w:ascii="Times New Roman" w:eastAsia="Times New Roman" w:hAnsi="Times New Roman" w:cs="Times New Roman"/>
          <w:kern w:val="0"/>
          <w:sz w:val="24"/>
          <w:szCs w:val="24"/>
          <w:bdr w:val="none" w:sz="0" w:space="0" w:color="auto" w:frame="1"/>
          <w:lang w:eastAsia="et-EE"/>
          <w14:ligatures w14:val="none"/>
        </w:rPr>
        <w:t>) Volinik võib tegeleda teadus- ja pedagoogilise tööga, kui see ei takista tema ametiülesannete täitmist.</w:t>
      </w:r>
    </w:p>
    <w:p w14:paraId="1FCFA2D2" w14:textId="77777777" w:rsidR="00043F37" w:rsidRPr="008D0DDA" w:rsidRDefault="00043F37"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bookmarkEnd w:id="45"/>
    <w:p w14:paraId="3AADF40F" w14:textId="06CABDC0"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xml:space="preserve">§ </w:t>
      </w:r>
      <w:r w:rsidR="000A1024" w:rsidRPr="008D0DDA">
        <w:rPr>
          <w:rFonts w:ascii="Times New Roman" w:eastAsia="Times New Roman" w:hAnsi="Times New Roman" w:cs="Times New Roman"/>
          <w:b/>
          <w:bCs/>
          <w:kern w:val="0"/>
          <w:sz w:val="24"/>
          <w:szCs w:val="24"/>
          <w:bdr w:val="none" w:sz="0" w:space="0" w:color="auto" w:frame="1"/>
          <w:lang w:eastAsia="et-EE"/>
          <w14:ligatures w14:val="none"/>
        </w:rPr>
        <w:t>2</w:t>
      </w:r>
      <w:r w:rsidR="003A792B" w:rsidRPr="008D0DDA">
        <w:rPr>
          <w:rFonts w:ascii="Times New Roman" w:eastAsia="Times New Roman" w:hAnsi="Times New Roman" w:cs="Times New Roman"/>
          <w:b/>
          <w:bCs/>
          <w:kern w:val="0"/>
          <w:sz w:val="24"/>
          <w:szCs w:val="24"/>
          <w:bdr w:val="none" w:sz="0" w:space="0" w:color="auto" w:frame="1"/>
          <w:lang w:eastAsia="et-EE"/>
          <w14:ligatures w14:val="none"/>
        </w:rPr>
        <w:t>7</w:t>
      </w:r>
      <w:r w:rsidRPr="008D0DDA">
        <w:rPr>
          <w:rFonts w:ascii="Times New Roman" w:eastAsia="Times New Roman" w:hAnsi="Times New Roman" w:cs="Times New Roman"/>
          <w:b/>
          <w:bCs/>
          <w:kern w:val="0"/>
          <w:sz w:val="24"/>
          <w:szCs w:val="24"/>
          <w:bdr w:val="none" w:sz="0" w:space="0" w:color="auto" w:frame="1"/>
          <w:lang w:eastAsia="et-EE"/>
          <w14:ligatures w14:val="none"/>
        </w:rPr>
        <w:t>. Voliniku</w:t>
      </w:r>
      <w:r w:rsidR="00CA2F26" w:rsidRPr="008D0DDA">
        <w:rPr>
          <w:rFonts w:ascii="Times New Roman" w:eastAsia="Times New Roman" w:hAnsi="Times New Roman" w:cs="Times New Roman"/>
          <w:b/>
          <w:bCs/>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b/>
          <w:bCs/>
          <w:kern w:val="0"/>
          <w:sz w:val="24"/>
          <w:szCs w:val="24"/>
          <w:bdr w:val="none" w:sz="0" w:space="0" w:color="auto" w:frame="1"/>
          <w:lang w:eastAsia="et-EE"/>
          <w14:ligatures w14:val="none"/>
        </w:rPr>
        <w:t>volituste lõppemine</w:t>
      </w:r>
      <w:r w:rsidR="00CA2F26" w:rsidRPr="008D0DDA">
        <w:rPr>
          <w:rFonts w:ascii="Times New Roman" w:eastAsia="Times New Roman" w:hAnsi="Times New Roman" w:cs="Times New Roman"/>
          <w:b/>
          <w:bCs/>
          <w:kern w:val="0"/>
          <w:sz w:val="24"/>
          <w:szCs w:val="24"/>
          <w:bdr w:val="none" w:sz="0" w:space="0" w:color="auto" w:frame="1"/>
          <w:lang w:eastAsia="et-EE"/>
          <w14:ligatures w14:val="none"/>
        </w:rPr>
        <w:t xml:space="preserve"> ja ametist vabastamine</w:t>
      </w:r>
    </w:p>
    <w:p w14:paraId="3E78BB91" w14:textId="77777777"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799C7ADC" w14:textId="5F4C3B55" w:rsidR="000A1024" w:rsidRPr="008D0DDA" w:rsidRDefault="009C4C1E"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00AC15D2" w:rsidRPr="008D0DDA">
        <w:rPr>
          <w:rFonts w:ascii="Times New Roman" w:eastAsia="Times New Roman" w:hAnsi="Times New Roman" w:cs="Times New Roman"/>
          <w:kern w:val="0"/>
          <w:sz w:val="24"/>
          <w:szCs w:val="24"/>
          <w:bdr w:val="none" w:sz="0" w:space="0" w:color="auto" w:frame="1"/>
          <w:lang w:eastAsia="et-EE"/>
          <w14:ligatures w14:val="none"/>
        </w:rPr>
        <w:t>Voliniku volitused loetakse lõppenuks ja ta vabastatakse ametist:</w:t>
      </w:r>
    </w:p>
    <w:p w14:paraId="6EC3DE1F" w14:textId="6B8EFA96" w:rsidR="000A1024"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 käesoleva seaduse § 2</w:t>
      </w:r>
      <w:r w:rsidR="009C4C1E" w:rsidRPr="008D0DDA">
        <w:rPr>
          <w:rFonts w:ascii="Times New Roman" w:eastAsia="Times New Roman" w:hAnsi="Times New Roman" w:cs="Times New Roman"/>
          <w:kern w:val="0"/>
          <w:sz w:val="24"/>
          <w:szCs w:val="24"/>
          <w:bdr w:val="none" w:sz="0" w:space="0" w:color="auto" w:frame="1"/>
          <w:lang w:eastAsia="et-EE"/>
          <w14:ligatures w14:val="none"/>
        </w:rPr>
        <w:t>5</w:t>
      </w:r>
      <w:r w:rsidRPr="008D0DDA">
        <w:rPr>
          <w:rFonts w:ascii="Times New Roman" w:eastAsia="Times New Roman" w:hAnsi="Times New Roman" w:cs="Times New Roman"/>
          <w:kern w:val="0"/>
          <w:sz w:val="24"/>
          <w:szCs w:val="24"/>
          <w:bdr w:val="none" w:sz="0" w:space="0" w:color="auto" w:frame="1"/>
          <w:lang w:eastAsia="et-EE"/>
          <w14:ligatures w14:val="none"/>
        </w:rPr>
        <w:t xml:space="preserve"> lõikes 4 nimetatud tähtaja möödumise päevast;</w:t>
      </w:r>
    </w:p>
    <w:p w14:paraId="5283D588" w14:textId="77777777" w:rsidR="000A1024"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tema ametist tagasiastumise avalduse rahuldamise päevast;</w:t>
      </w:r>
    </w:p>
    <w:p w14:paraId="2D377B0A" w14:textId="77777777" w:rsidR="000A1024"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3) tahtlikult toimepandud kuriteo eest süüdimõistva kohtuotsuse jõustumise päevast;</w:t>
      </w:r>
    </w:p>
    <w:p w14:paraId="029DAEF2" w14:textId="77777777" w:rsidR="00394A6A"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4) ettevaatamatuse tõttu toimepandud kuriteo eest süüdimõistva kohtuotsuse jõustumise päevast, kui selle kohtuotsusega on määratud vabaduskaotuslik karistus;</w:t>
      </w:r>
    </w:p>
    <w:p w14:paraId="38C07488" w14:textId="764D2C6A"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5) tema surma korral.</w:t>
      </w:r>
    </w:p>
    <w:p w14:paraId="6BA8C596" w14:textId="77777777" w:rsidR="009C4C1E" w:rsidRPr="008D0DDA" w:rsidRDefault="009C4C1E"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5A17AF50" w14:textId="3E9D3CDF" w:rsidR="009C4C1E" w:rsidRPr="008D0DDA" w:rsidRDefault="009C4C1E"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(2) </w:t>
      </w:r>
      <w:r w:rsidR="00C7391B" w:rsidRPr="008D0DDA">
        <w:rPr>
          <w:rFonts w:ascii="Times New Roman" w:eastAsia="Times New Roman" w:hAnsi="Times New Roman" w:cs="Times New Roman"/>
          <w:kern w:val="0"/>
          <w:sz w:val="24"/>
          <w:szCs w:val="24"/>
          <w:bdr w:val="none" w:sz="0" w:space="0" w:color="auto" w:frame="1"/>
          <w:lang w:eastAsia="et-EE"/>
          <w14:ligatures w14:val="none"/>
        </w:rPr>
        <w:t>Vabariigi Valitsus võib v</w:t>
      </w:r>
      <w:r w:rsidRPr="008D0DDA">
        <w:rPr>
          <w:rFonts w:ascii="Times New Roman" w:eastAsia="Times New Roman" w:hAnsi="Times New Roman" w:cs="Times New Roman"/>
          <w:kern w:val="0"/>
          <w:sz w:val="24"/>
          <w:szCs w:val="24"/>
          <w:bdr w:val="none" w:sz="0" w:space="0" w:color="auto" w:frame="1"/>
          <w:lang w:eastAsia="et-EE"/>
          <w14:ligatures w14:val="none"/>
        </w:rPr>
        <w:t>oliniku vabastada ametist ka siis, kui ta on haiguse tõttu või muul põhjusel olnud kuus kuud järjest kestvalt võimetu täitma oma ametiülesandeid.</w:t>
      </w:r>
      <w:r w:rsidR="00AE1F79" w:rsidRPr="008D0DDA">
        <w:rPr>
          <w:rFonts w:ascii="Times New Roman" w:eastAsia="Times New Roman" w:hAnsi="Times New Roman" w:cs="Times New Roman"/>
          <w:kern w:val="0"/>
          <w:sz w:val="24"/>
          <w:szCs w:val="24"/>
          <w:bdr w:val="none" w:sz="0" w:space="0" w:color="auto" w:frame="1"/>
          <w:lang w:eastAsia="et-EE"/>
          <w14:ligatures w14:val="none"/>
        </w:rPr>
        <w:t xml:space="preserve"> </w:t>
      </w:r>
    </w:p>
    <w:p w14:paraId="04B07BA1" w14:textId="77777777" w:rsidR="00AC15D2" w:rsidRPr="008D0DDA" w:rsidRDefault="00AC15D2"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164A5C08" w14:textId="55AE708D" w:rsidR="007F316C" w:rsidRPr="008D0DDA" w:rsidRDefault="00CE58CB" w:rsidP="006A75A6">
      <w:pPr>
        <w:shd w:val="clear" w:color="auto" w:fill="FFFFFF"/>
        <w:spacing w:line="240" w:lineRule="auto"/>
        <w:contextualSpacing/>
        <w:outlineLvl w:val="2"/>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2</w:t>
      </w:r>
      <w:r w:rsidR="003A792B" w:rsidRPr="008D0DDA">
        <w:rPr>
          <w:rFonts w:ascii="Times New Roman" w:eastAsia="Times New Roman" w:hAnsi="Times New Roman" w:cs="Times New Roman"/>
          <w:b/>
          <w:bCs/>
          <w:kern w:val="0"/>
          <w:sz w:val="24"/>
          <w:szCs w:val="24"/>
          <w:bdr w:val="none" w:sz="0" w:space="0" w:color="auto" w:frame="1"/>
          <w:lang w:eastAsia="et-EE"/>
          <w14:ligatures w14:val="none"/>
        </w:rPr>
        <w:t>8</w:t>
      </w:r>
      <w:r w:rsidRPr="008D0DDA">
        <w:rPr>
          <w:rFonts w:ascii="Times New Roman" w:eastAsia="Times New Roman" w:hAnsi="Times New Roman" w:cs="Times New Roman"/>
          <w:b/>
          <w:bCs/>
          <w:kern w:val="0"/>
          <w:sz w:val="24"/>
          <w:szCs w:val="24"/>
          <w:bdr w:val="none" w:sz="0" w:space="0" w:color="auto" w:frame="1"/>
          <w:lang w:eastAsia="et-EE"/>
          <w14:ligatures w14:val="none"/>
        </w:rPr>
        <w:t>. </w:t>
      </w:r>
      <w:r w:rsidRPr="008D0DDA">
        <w:rPr>
          <w:rFonts w:ascii="Times New Roman" w:eastAsia="Times New Roman" w:hAnsi="Times New Roman" w:cs="Times New Roman"/>
          <w:b/>
          <w:bCs/>
          <w:kern w:val="0"/>
          <w:sz w:val="24"/>
          <w:szCs w:val="24"/>
          <w:lang w:eastAsia="et-EE"/>
          <w14:ligatures w14:val="none"/>
        </w:rPr>
        <w:t>Voliniku pädevus</w:t>
      </w:r>
    </w:p>
    <w:p w14:paraId="075A2407" w14:textId="77777777" w:rsidR="00F02E24" w:rsidRPr="008D0DDA" w:rsidRDefault="00F02E24" w:rsidP="006A75A6">
      <w:pPr>
        <w:shd w:val="clear" w:color="auto" w:fill="FFFFFF"/>
        <w:spacing w:line="240" w:lineRule="auto"/>
        <w:contextualSpacing/>
        <w:outlineLvl w:val="2"/>
        <w:rPr>
          <w:rFonts w:ascii="Times New Roman" w:eastAsia="Times New Roman" w:hAnsi="Times New Roman" w:cs="Times New Roman"/>
          <w:b/>
          <w:bCs/>
          <w:kern w:val="0"/>
          <w:sz w:val="24"/>
          <w:szCs w:val="24"/>
          <w:lang w:eastAsia="et-EE"/>
          <w14:ligatures w14:val="none"/>
        </w:rPr>
      </w:pPr>
    </w:p>
    <w:p w14:paraId="0C7DE23C" w14:textId="77777777" w:rsidR="009B73DB" w:rsidRDefault="002D7B00"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(1) </w:t>
      </w:r>
      <w:r w:rsidR="00CE58CB" w:rsidRPr="008D0DDA">
        <w:rPr>
          <w:rFonts w:ascii="Times New Roman" w:eastAsia="Times New Roman" w:hAnsi="Times New Roman" w:cs="Times New Roman"/>
          <w:kern w:val="0"/>
          <w:sz w:val="24"/>
          <w:szCs w:val="24"/>
          <w:lang w:eastAsia="et-EE"/>
          <w14:ligatures w14:val="none"/>
        </w:rPr>
        <w:t>Volinik:</w:t>
      </w:r>
    </w:p>
    <w:p w14:paraId="6B19843B" w14:textId="3B27EDDF" w:rsidR="00636775" w:rsidRPr="006E3AF3" w:rsidRDefault="00CE58CB"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1) jälgib käesoleva seaduse </w:t>
      </w:r>
      <w:r w:rsidRPr="006E3AF3">
        <w:rPr>
          <w:rFonts w:ascii="Times New Roman" w:eastAsia="Times New Roman" w:hAnsi="Times New Roman" w:cs="Times New Roman"/>
          <w:kern w:val="0"/>
          <w:sz w:val="24"/>
          <w:szCs w:val="24"/>
          <w:lang w:eastAsia="et-EE"/>
          <w14:ligatures w14:val="none"/>
        </w:rPr>
        <w:t>nõuete täitmist</w:t>
      </w:r>
      <w:r w:rsidR="000F6FF0" w:rsidRPr="006E3AF3">
        <w:rPr>
          <w:rFonts w:ascii="Times New Roman" w:eastAsia="Times New Roman" w:hAnsi="Times New Roman" w:cs="Times New Roman"/>
          <w:kern w:val="0"/>
          <w:sz w:val="24"/>
          <w:szCs w:val="24"/>
          <w:lang w:eastAsia="et-EE"/>
          <w14:ligatures w14:val="none"/>
        </w:rPr>
        <w:t>;</w:t>
      </w:r>
    </w:p>
    <w:p w14:paraId="44618F4A" w14:textId="17788F35" w:rsidR="00CA4F71" w:rsidRPr="008D0DDA" w:rsidRDefault="00CA4F71"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6E3AF3">
        <w:rPr>
          <w:rFonts w:ascii="Times New Roman" w:eastAsia="Times New Roman" w:hAnsi="Times New Roman" w:cs="Times New Roman"/>
          <w:kern w:val="0"/>
          <w:sz w:val="24"/>
          <w:szCs w:val="24"/>
          <w:lang w:eastAsia="et-EE"/>
          <w14:ligatures w14:val="none"/>
        </w:rPr>
        <w:t>2</w:t>
      </w:r>
      <w:r w:rsidR="008D027A" w:rsidRPr="006E3AF3">
        <w:rPr>
          <w:rFonts w:ascii="Times New Roman" w:eastAsia="Times New Roman" w:hAnsi="Times New Roman" w:cs="Times New Roman"/>
          <w:kern w:val="0"/>
          <w:sz w:val="24"/>
          <w:szCs w:val="24"/>
          <w:lang w:eastAsia="et-EE"/>
          <w14:ligatures w14:val="none"/>
        </w:rPr>
        <w:t xml:space="preserve">) nõustab </w:t>
      </w:r>
      <w:r w:rsidR="00E67CC9" w:rsidRPr="006E3AF3">
        <w:rPr>
          <w:rFonts w:ascii="Times New Roman" w:eastAsia="Times New Roman" w:hAnsi="Times New Roman" w:cs="Times New Roman"/>
          <w:kern w:val="0"/>
          <w:sz w:val="24"/>
          <w:szCs w:val="24"/>
          <w:lang w:eastAsia="et-EE"/>
          <w14:ligatures w14:val="none"/>
        </w:rPr>
        <w:t xml:space="preserve">tema poole </w:t>
      </w:r>
      <w:r w:rsidR="00B33FD6" w:rsidRPr="006E3AF3">
        <w:rPr>
          <w:rFonts w:ascii="Times New Roman" w:eastAsia="Times New Roman" w:hAnsi="Times New Roman" w:cs="Times New Roman"/>
          <w:kern w:val="0"/>
          <w:sz w:val="24"/>
          <w:szCs w:val="24"/>
          <w:lang w:eastAsia="et-EE"/>
          <w14:ligatures w14:val="none"/>
        </w:rPr>
        <w:t xml:space="preserve">pöördunud </w:t>
      </w:r>
      <w:r w:rsidR="00B42176" w:rsidRPr="006E3AF3">
        <w:rPr>
          <w:rFonts w:ascii="Times New Roman" w:eastAsia="Times New Roman" w:hAnsi="Times New Roman" w:cs="Times New Roman"/>
          <w:kern w:val="0"/>
          <w:sz w:val="24"/>
          <w:szCs w:val="24"/>
          <w:lang w:eastAsia="et-EE"/>
          <w14:ligatures w14:val="none"/>
        </w:rPr>
        <w:t>diskrimineerimist kahtlustava</w:t>
      </w:r>
      <w:r w:rsidR="005A18A8">
        <w:rPr>
          <w:rFonts w:ascii="Times New Roman" w:eastAsia="Times New Roman" w:hAnsi="Times New Roman" w:cs="Times New Roman"/>
          <w:kern w:val="0"/>
          <w:sz w:val="24"/>
          <w:szCs w:val="24"/>
          <w:lang w:eastAsia="et-EE"/>
          <w14:ligatures w14:val="none"/>
        </w:rPr>
        <w:t>t</w:t>
      </w:r>
      <w:r w:rsidR="00B42176" w:rsidRPr="006E3AF3">
        <w:rPr>
          <w:rFonts w:ascii="Times New Roman" w:eastAsia="Times New Roman" w:hAnsi="Times New Roman" w:cs="Times New Roman"/>
          <w:kern w:val="0"/>
          <w:sz w:val="24"/>
          <w:szCs w:val="24"/>
          <w:lang w:eastAsia="et-EE"/>
          <w14:ligatures w14:val="none"/>
        </w:rPr>
        <w:t xml:space="preserve"> </w:t>
      </w:r>
      <w:r w:rsidR="00E67CC9" w:rsidRPr="006E3AF3">
        <w:rPr>
          <w:rFonts w:ascii="Times New Roman" w:eastAsia="Times New Roman" w:hAnsi="Times New Roman" w:cs="Times New Roman"/>
          <w:kern w:val="0"/>
          <w:sz w:val="24"/>
          <w:szCs w:val="24"/>
          <w:lang w:eastAsia="et-EE"/>
          <w14:ligatures w14:val="none"/>
        </w:rPr>
        <w:t>isiku</w:t>
      </w:r>
      <w:r w:rsidR="005D7142">
        <w:rPr>
          <w:rFonts w:ascii="Times New Roman" w:eastAsia="Times New Roman" w:hAnsi="Times New Roman" w:cs="Times New Roman"/>
          <w:kern w:val="0"/>
          <w:sz w:val="24"/>
          <w:szCs w:val="24"/>
          <w:lang w:eastAsia="et-EE"/>
          <w14:ligatures w14:val="none"/>
        </w:rPr>
        <w:t>t</w:t>
      </w:r>
      <w:r w:rsidR="00E67CC9" w:rsidRPr="006E3AF3">
        <w:rPr>
          <w:rFonts w:ascii="Times New Roman" w:eastAsia="Times New Roman" w:hAnsi="Times New Roman" w:cs="Times New Roman"/>
          <w:kern w:val="0"/>
          <w:sz w:val="24"/>
          <w:szCs w:val="24"/>
          <w:lang w:eastAsia="et-EE"/>
          <w14:ligatures w14:val="none"/>
        </w:rPr>
        <w:t xml:space="preserve"> </w:t>
      </w:r>
      <w:r w:rsidR="00C14BF4" w:rsidRPr="006E3AF3">
        <w:rPr>
          <w:rFonts w:ascii="Times New Roman" w:eastAsia="Times New Roman" w:hAnsi="Times New Roman" w:cs="Times New Roman"/>
          <w:kern w:val="0"/>
          <w:sz w:val="24"/>
          <w:szCs w:val="24"/>
          <w:lang w:eastAsia="et-EE"/>
          <w14:ligatures w14:val="none"/>
        </w:rPr>
        <w:t>ning</w:t>
      </w:r>
      <w:r w:rsidR="00E67CC9" w:rsidRPr="006E3AF3">
        <w:rPr>
          <w:rFonts w:ascii="Times New Roman" w:eastAsia="Times New Roman" w:hAnsi="Times New Roman" w:cs="Times New Roman"/>
          <w:kern w:val="0"/>
          <w:sz w:val="24"/>
          <w:szCs w:val="24"/>
          <w:lang w:eastAsia="et-EE"/>
          <w14:ligatures w14:val="none"/>
        </w:rPr>
        <w:t xml:space="preserve"> käesoleva seaduse alusel </w:t>
      </w:r>
      <w:r w:rsidR="000A3DA2" w:rsidRPr="006E3AF3">
        <w:rPr>
          <w:rFonts w:ascii="Times New Roman" w:eastAsia="Times New Roman" w:hAnsi="Times New Roman" w:cs="Times New Roman"/>
          <w:kern w:val="0"/>
          <w:sz w:val="24"/>
          <w:szCs w:val="24"/>
          <w:lang w:eastAsia="et-EE"/>
          <w14:ligatures w14:val="none"/>
        </w:rPr>
        <w:t>võrdse kohtlemise põhimõtte järg</w:t>
      </w:r>
      <w:r w:rsidR="00E262BB" w:rsidRPr="006E3AF3">
        <w:rPr>
          <w:rFonts w:ascii="Times New Roman" w:eastAsia="Times New Roman" w:hAnsi="Times New Roman" w:cs="Times New Roman"/>
          <w:kern w:val="0"/>
          <w:sz w:val="24"/>
          <w:szCs w:val="24"/>
          <w:lang w:eastAsia="et-EE"/>
          <w14:ligatures w14:val="none"/>
        </w:rPr>
        <w:t>i</w:t>
      </w:r>
      <w:r w:rsidR="000A3DA2" w:rsidRPr="006E3AF3">
        <w:rPr>
          <w:rFonts w:ascii="Times New Roman" w:eastAsia="Times New Roman" w:hAnsi="Times New Roman" w:cs="Times New Roman"/>
          <w:kern w:val="0"/>
          <w:sz w:val="24"/>
          <w:szCs w:val="24"/>
          <w:lang w:eastAsia="et-EE"/>
          <w14:ligatures w14:val="none"/>
        </w:rPr>
        <w:t xml:space="preserve">mise </w:t>
      </w:r>
      <w:r w:rsidR="00C14BF4" w:rsidRPr="006E3AF3">
        <w:rPr>
          <w:rFonts w:ascii="Times New Roman" w:eastAsia="Times New Roman" w:hAnsi="Times New Roman" w:cs="Times New Roman"/>
          <w:kern w:val="0"/>
          <w:sz w:val="24"/>
          <w:szCs w:val="24"/>
          <w:lang w:eastAsia="et-EE"/>
          <w14:ligatures w14:val="none"/>
        </w:rPr>
        <w:t xml:space="preserve">ja </w:t>
      </w:r>
      <w:r w:rsidR="00E262BB" w:rsidRPr="006E3AF3">
        <w:rPr>
          <w:rFonts w:ascii="Times New Roman" w:eastAsia="Times New Roman" w:hAnsi="Times New Roman" w:cs="Times New Roman"/>
          <w:kern w:val="0"/>
          <w:sz w:val="24"/>
          <w:szCs w:val="24"/>
          <w:lang w:eastAsia="et-EE"/>
          <w14:ligatures w14:val="none"/>
        </w:rPr>
        <w:t>käesoleva seaduse</w:t>
      </w:r>
      <w:r w:rsidR="00E262BB" w:rsidRPr="008D0DDA">
        <w:rPr>
          <w:rFonts w:ascii="Times New Roman" w:eastAsia="Times New Roman" w:hAnsi="Times New Roman" w:cs="Times New Roman"/>
          <w:kern w:val="0"/>
          <w:sz w:val="24"/>
          <w:szCs w:val="24"/>
          <w:lang w:eastAsia="et-EE"/>
          <w14:ligatures w14:val="none"/>
        </w:rPr>
        <w:t xml:space="preserve"> </w:t>
      </w:r>
      <w:r w:rsidR="007A38FC" w:rsidRPr="008D0DDA">
        <w:rPr>
          <w:rFonts w:ascii="Times New Roman" w:eastAsia="Times New Roman" w:hAnsi="Times New Roman" w:cs="Times New Roman"/>
          <w:kern w:val="0"/>
          <w:sz w:val="24"/>
          <w:szCs w:val="24"/>
          <w:lang w:eastAsia="et-EE"/>
          <w14:ligatures w14:val="none"/>
        </w:rPr>
        <w:t>2</w:t>
      </w:r>
      <w:r w:rsidR="00E262BB" w:rsidRPr="008D0DDA">
        <w:rPr>
          <w:rFonts w:ascii="Times New Roman" w:eastAsia="Times New Roman" w:hAnsi="Times New Roman" w:cs="Times New Roman"/>
          <w:kern w:val="0"/>
          <w:sz w:val="24"/>
          <w:szCs w:val="24"/>
          <w:lang w:eastAsia="et-EE"/>
          <w14:ligatures w14:val="none"/>
        </w:rPr>
        <w:t xml:space="preserve">. peatükis kehtestatud </w:t>
      </w:r>
      <w:r w:rsidR="00D66E1B" w:rsidRPr="008D0DDA">
        <w:rPr>
          <w:rFonts w:ascii="Times New Roman" w:eastAsia="Times New Roman" w:hAnsi="Times New Roman" w:cs="Times New Roman"/>
          <w:kern w:val="0"/>
          <w:sz w:val="24"/>
          <w:szCs w:val="24"/>
          <w:lang w:eastAsia="et-EE"/>
          <w14:ligatures w14:val="none"/>
        </w:rPr>
        <w:t xml:space="preserve">soolise võrdsuse ja </w:t>
      </w:r>
      <w:r w:rsidR="00E262BB" w:rsidRPr="008D0DDA">
        <w:rPr>
          <w:rFonts w:ascii="Times New Roman" w:eastAsia="Times New Roman" w:hAnsi="Times New Roman" w:cs="Times New Roman"/>
          <w:kern w:val="0"/>
          <w:sz w:val="24"/>
          <w:szCs w:val="24"/>
          <w:lang w:eastAsia="et-EE"/>
          <w14:ligatures w14:val="none"/>
        </w:rPr>
        <w:t xml:space="preserve">võrdsete võimaluste edendamise kohustuse (edaspidi </w:t>
      </w:r>
      <w:r w:rsidR="00E262BB" w:rsidRPr="008D0DDA">
        <w:rPr>
          <w:rFonts w:ascii="Times New Roman" w:eastAsia="Times New Roman" w:hAnsi="Times New Roman" w:cs="Times New Roman"/>
          <w:i/>
          <w:iCs/>
          <w:kern w:val="0"/>
          <w:sz w:val="24"/>
          <w:szCs w:val="24"/>
          <w:lang w:eastAsia="et-EE"/>
          <w14:ligatures w14:val="none"/>
        </w:rPr>
        <w:t>edendamiskohustus</w:t>
      </w:r>
      <w:r w:rsidR="00E262BB" w:rsidRPr="008D0DDA">
        <w:rPr>
          <w:rFonts w:ascii="Times New Roman" w:eastAsia="Times New Roman" w:hAnsi="Times New Roman" w:cs="Times New Roman"/>
          <w:kern w:val="0"/>
          <w:sz w:val="24"/>
          <w:szCs w:val="24"/>
          <w:lang w:eastAsia="et-EE"/>
          <w14:ligatures w14:val="none"/>
        </w:rPr>
        <w:t>) täitmise</w:t>
      </w:r>
      <w:r w:rsidR="00C14BF4" w:rsidRPr="008D0DDA">
        <w:rPr>
          <w:rFonts w:ascii="Times New Roman" w:eastAsia="Times New Roman" w:hAnsi="Times New Roman" w:cs="Times New Roman"/>
          <w:kern w:val="0"/>
          <w:sz w:val="24"/>
          <w:szCs w:val="24"/>
          <w:lang w:eastAsia="et-EE"/>
          <w14:ligatures w14:val="none"/>
        </w:rPr>
        <w:t xml:space="preserve"> </w:t>
      </w:r>
      <w:r w:rsidR="000A3DA2" w:rsidRPr="008D0DDA">
        <w:rPr>
          <w:rFonts w:ascii="Times New Roman" w:eastAsia="Times New Roman" w:hAnsi="Times New Roman" w:cs="Times New Roman"/>
          <w:kern w:val="0"/>
          <w:sz w:val="24"/>
          <w:szCs w:val="24"/>
          <w:lang w:eastAsia="et-EE"/>
          <w14:ligatures w14:val="none"/>
        </w:rPr>
        <w:t>eest vastutava</w:t>
      </w:r>
      <w:r w:rsidR="005D7142">
        <w:rPr>
          <w:rFonts w:ascii="Times New Roman" w:eastAsia="Times New Roman" w:hAnsi="Times New Roman" w:cs="Times New Roman"/>
          <w:kern w:val="0"/>
          <w:sz w:val="24"/>
          <w:szCs w:val="24"/>
          <w:lang w:eastAsia="et-EE"/>
          <w14:ligatures w14:val="none"/>
        </w:rPr>
        <w:t>t</w:t>
      </w:r>
      <w:r w:rsidR="000A3DA2" w:rsidRPr="008D0DDA">
        <w:rPr>
          <w:rFonts w:ascii="Times New Roman" w:eastAsia="Times New Roman" w:hAnsi="Times New Roman" w:cs="Times New Roman"/>
          <w:kern w:val="0"/>
          <w:sz w:val="24"/>
          <w:szCs w:val="24"/>
          <w:lang w:eastAsia="et-EE"/>
          <w14:ligatures w14:val="none"/>
        </w:rPr>
        <w:t xml:space="preserve"> isiku</w:t>
      </w:r>
      <w:r w:rsidR="005D7142">
        <w:rPr>
          <w:rFonts w:ascii="Times New Roman" w:eastAsia="Times New Roman" w:hAnsi="Times New Roman" w:cs="Times New Roman"/>
          <w:kern w:val="0"/>
          <w:sz w:val="24"/>
          <w:szCs w:val="24"/>
          <w:lang w:eastAsia="et-EE"/>
          <w14:ligatures w14:val="none"/>
        </w:rPr>
        <w:t>t</w:t>
      </w:r>
      <w:r w:rsidR="00E67CC9" w:rsidRPr="008D0DDA">
        <w:rPr>
          <w:rFonts w:ascii="Times New Roman" w:eastAsia="Times New Roman" w:hAnsi="Times New Roman" w:cs="Times New Roman"/>
          <w:kern w:val="0"/>
          <w:sz w:val="24"/>
          <w:szCs w:val="24"/>
          <w:lang w:eastAsia="et-EE"/>
          <w14:ligatures w14:val="none"/>
        </w:rPr>
        <w:t xml:space="preserve"> käesoleva seaduse rakendamis</w:t>
      </w:r>
      <w:r w:rsidR="00DC7553" w:rsidRPr="008D0DDA">
        <w:rPr>
          <w:rFonts w:ascii="Times New Roman" w:eastAsia="Times New Roman" w:hAnsi="Times New Roman" w:cs="Times New Roman"/>
          <w:kern w:val="0"/>
          <w:sz w:val="24"/>
          <w:szCs w:val="24"/>
          <w:lang w:eastAsia="et-EE"/>
          <w14:ligatures w14:val="none"/>
        </w:rPr>
        <w:t>e</w:t>
      </w:r>
      <w:r w:rsidR="00E67CC9" w:rsidRPr="008D0DDA">
        <w:rPr>
          <w:rFonts w:ascii="Times New Roman" w:eastAsia="Times New Roman" w:hAnsi="Times New Roman" w:cs="Times New Roman"/>
          <w:kern w:val="0"/>
          <w:sz w:val="24"/>
          <w:szCs w:val="24"/>
          <w:lang w:eastAsia="et-EE"/>
          <w14:ligatures w14:val="none"/>
        </w:rPr>
        <w:t xml:space="preserve"> küsimuses;</w:t>
      </w:r>
    </w:p>
    <w:p w14:paraId="53850424" w14:textId="570FB455" w:rsidR="008D027A" w:rsidRPr="008D0DDA" w:rsidRDefault="00CA4F71"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3) annab arvamus</w:t>
      </w:r>
      <w:r w:rsidR="005D7142">
        <w:rPr>
          <w:rFonts w:ascii="Times New Roman" w:eastAsia="Times New Roman" w:hAnsi="Times New Roman" w:cs="Times New Roman"/>
          <w:kern w:val="0"/>
          <w:sz w:val="24"/>
          <w:szCs w:val="24"/>
          <w:lang w:eastAsia="et-EE"/>
          <w14:ligatures w14:val="none"/>
        </w:rPr>
        <w:t>e</w:t>
      </w:r>
      <w:r w:rsidRPr="008D0DDA">
        <w:rPr>
          <w:rFonts w:ascii="Times New Roman" w:eastAsia="Times New Roman" w:hAnsi="Times New Roman" w:cs="Times New Roman"/>
          <w:kern w:val="0"/>
          <w:sz w:val="24"/>
          <w:szCs w:val="24"/>
          <w:lang w:eastAsia="et-EE"/>
          <w14:ligatures w14:val="none"/>
        </w:rPr>
        <w:t xml:space="preserve"> võimaliku diskrimineerimise asetleidmise </w:t>
      </w:r>
      <w:r w:rsidR="006B7DB0" w:rsidRPr="008D0DDA">
        <w:rPr>
          <w:rFonts w:ascii="Times New Roman" w:eastAsia="Times New Roman" w:hAnsi="Times New Roman" w:cs="Times New Roman"/>
          <w:kern w:val="0"/>
          <w:sz w:val="24"/>
          <w:szCs w:val="24"/>
          <w:lang w:eastAsia="et-EE"/>
          <w14:ligatures w14:val="none"/>
        </w:rPr>
        <w:t xml:space="preserve">või </w:t>
      </w:r>
      <w:r w:rsidR="00D909D1" w:rsidRPr="008D0DDA">
        <w:rPr>
          <w:rFonts w:ascii="Times New Roman" w:eastAsia="Times New Roman" w:hAnsi="Times New Roman" w:cs="Times New Roman"/>
          <w:kern w:val="0"/>
          <w:sz w:val="24"/>
          <w:szCs w:val="24"/>
          <w:lang w:eastAsia="et-EE"/>
          <w14:ligatures w14:val="none"/>
        </w:rPr>
        <w:t>edendamiskohustus</w:t>
      </w:r>
      <w:r w:rsidR="00E262BB" w:rsidRPr="008D0DDA">
        <w:rPr>
          <w:rFonts w:ascii="Times New Roman" w:eastAsia="Times New Roman" w:hAnsi="Times New Roman" w:cs="Times New Roman"/>
          <w:kern w:val="0"/>
          <w:sz w:val="24"/>
          <w:szCs w:val="24"/>
          <w:lang w:eastAsia="et-EE"/>
          <w14:ligatures w14:val="none"/>
        </w:rPr>
        <w:t>e</w:t>
      </w:r>
      <w:r w:rsidR="00D909D1" w:rsidRPr="008D0DDA">
        <w:rPr>
          <w:rFonts w:ascii="Times New Roman" w:eastAsia="Times New Roman" w:hAnsi="Times New Roman" w:cs="Times New Roman"/>
          <w:kern w:val="0"/>
          <w:sz w:val="24"/>
          <w:szCs w:val="24"/>
          <w:lang w:eastAsia="et-EE"/>
          <w14:ligatures w14:val="none"/>
        </w:rPr>
        <w:t xml:space="preserve"> </w:t>
      </w:r>
      <w:r w:rsidR="006B7DB0" w:rsidRPr="008D0DDA">
        <w:rPr>
          <w:rFonts w:ascii="Times New Roman" w:eastAsia="Times New Roman" w:hAnsi="Times New Roman" w:cs="Times New Roman"/>
          <w:kern w:val="0"/>
          <w:sz w:val="24"/>
          <w:szCs w:val="24"/>
          <w:lang w:eastAsia="et-EE"/>
          <w14:ligatures w14:val="none"/>
        </w:rPr>
        <w:t xml:space="preserve">rikkumise </w:t>
      </w:r>
      <w:r w:rsidRPr="008D0DDA">
        <w:rPr>
          <w:rFonts w:ascii="Times New Roman" w:eastAsia="Times New Roman" w:hAnsi="Times New Roman" w:cs="Times New Roman"/>
          <w:kern w:val="0"/>
          <w:sz w:val="24"/>
          <w:szCs w:val="24"/>
          <w:lang w:eastAsia="et-EE"/>
          <w14:ligatures w14:val="none"/>
        </w:rPr>
        <w:t>kohta isiku avaldus</w:t>
      </w:r>
      <w:r w:rsidR="005A18A8">
        <w:rPr>
          <w:rFonts w:ascii="Times New Roman" w:eastAsia="Times New Roman" w:hAnsi="Times New Roman" w:cs="Times New Roman"/>
          <w:kern w:val="0"/>
          <w:sz w:val="24"/>
          <w:szCs w:val="24"/>
          <w:lang w:eastAsia="et-EE"/>
          <w14:ligatures w14:val="none"/>
        </w:rPr>
        <w:t>e</w:t>
      </w:r>
      <w:r w:rsidRPr="008D0DDA">
        <w:rPr>
          <w:rFonts w:ascii="Times New Roman" w:eastAsia="Times New Roman" w:hAnsi="Times New Roman" w:cs="Times New Roman"/>
          <w:kern w:val="0"/>
          <w:sz w:val="24"/>
          <w:szCs w:val="24"/>
          <w:lang w:eastAsia="et-EE"/>
          <w14:ligatures w14:val="none"/>
        </w:rPr>
        <w:t xml:space="preserve"> alusel või talle laekunud teabe põhjal omal algatusel;</w:t>
      </w:r>
    </w:p>
    <w:p w14:paraId="1F38A990" w14:textId="312E636C" w:rsidR="00811FC2" w:rsidRPr="008D0DDA" w:rsidRDefault="008D027A"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4</w:t>
      </w:r>
      <w:r w:rsidR="00CE58CB" w:rsidRPr="008D0DDA">
        <w:rPr>
          <w:rFonts w:ascii="Times New Roman" w:eastAsia="Times New Roman" w:hAnsi="Times New Roman" w:cs="Times New Roman"/>
          <w:kern w:val="0"/>
          <w:sz w:val="24"/>
          <w:szCs w:val="24"/>
          <w:lang w:eastAsia="et-EE"/>
          <w14:ligatures w14:val="none"/>
        </w:rPr>
        <w:t>) nõustab</w:t>
      </w:r>
      <w:r w:rsidR="00C9535D" w:rsidRPr="008D0DDA">
        <w:rPr>
          <w:rFonts w:ascii="Times New Roman" w:eastAsia="Times New Roman" w:hAnsi="Times New Roman" w:cs="Times New Roman"/>
          <w:kern w:val="0"/>
          <w:sz w:val="24"/>
          <w:szCs w:val="24"/>
          <w:lang w:eastAsia="et-EE"/>
          <w14:ligatures w14:val="none"/>
        </w:rPr>
        <w:t xml:space="preserve"> ja vajaduse korral </w:t>
      </w:r>
      <w:r w:rsidR="00CE58CB" w:rsidRPr="008D0DDA">
        <w:rPr>
          <w:rFonts w:ascii="Times New Roman" w:eastAsia="Times New Roman" w:hAnsi="Times New Roman" w:cs="Times New Roman"/>
          <w:kern w:val="0"/>
          <w:sz w:val="24"/>
          <w:szCs w:val="24"/>
          <w:lang w:eastAsia="et-EE"/>
          <w14:ligatures w14:val="none"/>
        </w:rPr>
        <w:t>abistab isiku</w:t>
      </w:r>
      <w:r w:rsidR="005D7142">
        <w:rPr>
          <w:rFonts w:ascii="Times New Roman" w:eastAsia="Times New Roman" w:hAnsi="Times New Roman" w:cs="Times New Roman"/>
          <w:kern w:val="0"/>
          <w:sz w:val="24"/>
          <w:szCs w:val="24"/>
          <w:lang w:eastAsia="et-EE"/>
          <w14:ligatures w14:val="none"/>
        </w:rPr>
        <w:t>t</w:t>
      </w:r>
      <w:r w:rsidR="00CE58CB" w:rsidRPr="008D0DDA">
        <w:rPr>
          <w:rFonts w:ascii="Times New Roman" w:eastAsia="Times New Roman" w:hAnsi="Times New Roman" w:cs="Times New Roman"/>
          <w:kern w:val="0"/>
          <w:sz w:val="24"/>
          <w:szCs w:val="24"/>
          <w:lang w:eastAsia="et-EE"/>
          <w14:ligatures w14:val="none"/>
        </w:rPr>
        <w:t xml:space="preserve"> </w:t>
      </w:r>
      <w:r w:rsidR="00756894" w:rsidRPr="008D0DDA">
        <w:rPr>
          <w:rFonts w:ascii="Times New Roman" w:eastAsia="Times New Roman" w:hAnsi="Times New Roman" w:cs="Times New Roman"/>
          <w:kern w:val="0"/>
          <w:sz w:val="24"/>
          <w:szCs w:val="24"/>
          <w:lang w:eastAsia="et-EE"/>
          <w14:ligatures w14:val="none"/>
        </w:rPr>
        <w:t xml:space="preserve">haldus- või kohtumenetluses </w:t>
      </w:r>
      <w:r w:rsidR="00CE58CB" w:rsidRPr="008D0DDA">
        <w:rPr>
          <w:rFonts w:ascii="Times New Roman" w:eastAsia="Times New Roman" w:hAnsi="Times New Roman" w:cs="Times New Roman"/>
          <w:kern w:val="0"/>
          <w:sz w:val="24"/>
          <w:szCs w:val="24"/>
          <w:lang w:eastAsia="et-EE"/>
          <w14:ligatures w14:val="none"/>
        </w:rPr>
        <w:t>diskrimineerimist käsitleva kaebuse esitamisel</w:t>
      </w:r>
      <w:r w:rsidR="002F38EF" w:rsidRPr="008D0DDA">
        <w:rPr>
          <w:rFonts w:ascii="Times New Roman" w:eastAsia="Times New Roman" w:hAnsi="Times New Roman" w:cs="Times New Roman"/>
          <w:kern w:val="0"/>
          <w:sz w:val="24"/>
          <w:szCs w:val="24"/>
          <w:lang w:eastAsia="et-EE"/>
          <w14:ligatures w14:val="none"/>
        </w:rPr>
        <w:t>;</w:t>
      </w:r>
    </w:p>
    <w:p w14:paraId="4FE672F0" w14:textId="7AABCAA5" w:rsidR="00811FC2" w:rsidRPr="008D0DDA" w:rsidRDefault="001E5CA5"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5</w:t>
      </w:r>
      <w:r w:rsidR="00811FC2" w:rsidRPr="008D0DDA">
        <w:rPr>
          <w:rFonts w:ascii="Times New Roman" w:eastAsia="Times New Roman" w:hAnsi="Times New Roman" w:cs="Times New Roman"/>
          <w:kern w:val="0"/>
          <w:sz w:val="24"/>
          <w:szCs w:val="24"/>
          <w:lang w:eastAsia="et-EE"/>
          <w14:ligatures w14:val="none"/>
        </w:rPr>
        <w:t xml:space="preserve">) esineb </w:t>
      </w:r>
      <w:r w:rsidR="00C9535D" w:rsidRPr="008D0DDA">
        <w:rPr>
          <w:rFonts w:ascii="Times New Roman" w:eastAsia="Times New Roman" w:hAnsi="Times New Roman" w:cs="Times New Roman"/>
          <w:kern w:val="0"/>
          <w:sz w:val="24"/>
          <w:szCs w:val="24"/>
          <w:lang w:eastAsia="et-EE"/>
          <w14:ligatures w14:val="none"/>
        </w:rPr>
        <w:t xml:space="preserve">põhjendatud juhul </w:t>
      </w:r>
      <w:r w:rsidR="00811FC2" w:rsidRPr="008D0DDA">
        <w:rPr>
          <w:rFonts w:ascii="Times New Roman" w:eastAsia="Times New Roman" w:hAnsi="Times New Roman" w:cs="Times New Roman"/>
          <w:kern w:val="0"/>
          <w:sz w:val="24"/>
          <w:szCs w:val="24"/>
          <w:lang w:eastAsia="et-EE"/>
          <w14:ligatures w14:val="none"/>
        </w:rPr>
        <w:t>käesolevas seaduses sätestatud keel</w:t>
      </w:r>
      <w:r w:rsidR="00152EA0" w:rsidRPr="008D0DDA">
        <w:rPr>
          <w:rFonts w:ascii="Times New Roman" w:eastAsia="Times New Roman" w:hAnsi="Times New Roman" w:cs="Times New Roman"/>
          <w:kern w:val="0"/>
          <w:sz w:val="24"/>
          <w:szCs w:val="24"/>
          <w:lang w:eastAsia="et-EE"/>
          <w14:ligatures w14:val="none"/>
        </w:rPr>
        <w:t>u</w:t>
      </w:r>
      <w:r w:rsidR="00811FC2" w:rsidRPr="008D0DDA">
        <w:rPr>
          <w:rFonts w:ascii="Times New Roman" w:eastAsia="Times New Roman" w:hAnsi="Times New Roman" w:cs="Times New Roman"/>
          <w:kern w:val="0"/>
          <w:sz w:val="24"/>
          <w:szCs w:val="24"/>
          <w:lang w:eastAsia="et-EE"/>
          <w14:ligatures w14:val="none"/>
        </w:rPr>
        <w:t xml:space="preserve"> või kohustus</w:t>
      </w:r>
      <w:r w:rsidR="00152EA0" w:rsidRPr="008D0DDA">
        <w:rPr>
          <w:rFonts w:ascii="Times New Roman" w:eastAsia="Times New Roman" w:hAnsi="Times New Roman" w:cs="Times New Roman"/>
          <w:kern w:val="0"/>
          <w:sz w:val="24"/>
          <w:szCs w:val="24"/>
          <w:lang w:eastAsia="et-EE"/>
          <w14:ligatures w14:val="none"/>
        </w:rPr>
        <w:t>e</w:t>
      </w:r>
      <w:r w:rsidR="00811FC2" w:rsidRPr="008D0DDA">
        <w:rPr>
          <w:rFonts w:ascii="Times New Roman" w:eastAsia="Times New Roman" w:hAnsi="Times New Roman" w:cs="Times New Roman"/>
          <w:kern w:val="0"/>
          <w:sz w:val="24"/>
          <w:szCs w:val="24"/>
          <w:lang w:eastAsia="et-EE"/>
          <w14:ligatures w14:val="none"/>
        </w:rPr>
        <w:t xml:space="preserve"> rikkumise </w:t>
      </w:r>
      <w:r w:rsidR="00152EA0" w:rsidRPr="008D0DDA">
        <w:rPr>
          <w:rFonts w:ascii="Times New Roman" w:eastAsia="Times New Roman" w:hAnsi="Times New Roman" w:cs="Times New Roman"/>
          <w:kern w:val="0"/>
          <w:sz w:val="24"/>
          <w:szCs w:val="24"/>
          <w:lang w:eastAsia="et-EE"/>
          <w14:ligatures w14:val="none"/>
        </w:rPr>
        <w:t xml:space="preserve">küsimuses </w:t>
      </w:r>
      <w:r w:rsidR="00811FC2" w:rsidRPr="008D0DDA">
        <w:rPr>
          <w:rFonts w:ascii="Times New Roman" w:eastAsia="Times New Roman" w:hAnsi="Times New Roman" w:cs="Times New Roman"/>
          <w:kern w:val="0"/>
          <w:sz w:val="24"/>
          <w:szCs w:val="24"/>
          <w:lang w:eastAsia="et-EE"/>
          <w14:ligatures w14:val="none"/>
        </w:rPr>
        <w:t xml:space="preserve">toimuvas </w:t>
      </w:r>
      <w:r w:rsidR="003936B3" w:rsidRPr="008D0DDA">
        <w:rPr>
          <w:rFonts w:ascii="Times New Roman" w:eastAsia="Times New Roman" w:hAnsi="Times New Roman" w:cs="Times New Roman"/>
          <w:kern w:val="0"/>
          <w:sz w:val="24"/>
          <w:szCs w:val="24"/>
          <w:lang w:eastAsia="et-EE"/>
          <w14:ligatures w14:val="none"/>
        </w:rPr>
        <w:t xml:space="preserve">haldus- või </w:t>
      </w:r>
      <w:r w:rsidR="00F81777" w:rsidRPr="008D0DDA">
        <w:rPr>
          <w:rFonts w:ascii="Times New Roman" w:eastAsia="Times New Roman" w:hAnsi="Times New Roman" w:cs="Times New Roman"/>
          <w:kern w:val="0"/>
          <w:sz w:val="24"/>
          <w:szCs w:val="24"/>
          <w:lang w:eastAsia="et-EE"/>
          <w14:ligatures w14:val="none"/>
        </w:rPr>
        <w:t>kohtu</w:t>
      </w:r>
      <w:r w:rsidR="003936B3" w:rsidRPr="008D0DDA">
        <w:rPr>
          <w:rFonts w:ascii="Times New Roman" w:eastAsia="Times New Roman" w:hAnsi="Times New Roman" w:cs="Times New Roman"/>
          <w:kern w:val="0"/>
          <w:sz w:val="24"/>
          <w:szCs w:val="24"/>
          <w:lang w:eastAsia="et-EE"/>
          <w14:ligatures w14:val="none"/>
        </w:rPr>
        <w:t>me</w:t>
      </w:r>
      <w:r w:rsidR="00F81777" w:rsidRPr="008D0DDA">
        <w:rPr>
          <w:rFonts w:ascii="Times New Roman" w:eastAsia="Times New Roman" w:hAnsi="Times New Roman" w:cs="Times New Roman"/>
          <w:kern w:val="0"/>
          <w:sz w:val="24"/>
          <w:szCs w:val="24"/>
          <w:lang w:eastAsia="et-EE"/>
          <w14:ligatures w14:val="none"/>
        </w:rPr>
        <w:t>netluses kaebuse esitaja nõusolekul tema esindajana või</w:t>
      </w:r>
      <w:r w:rsidR="00090A53" w:rsidRPr="008D0DDA">
        <w:rPr>
          <w:rFonts w:ascii="Times New Roman" w:eastAsia="Times New Roman" w:hAnsi="Times New Roman" w:cs="Times New Roman"/>
          <w:kern w:val="0"/>
          <w:sz w:val="24"/>
          <w:szCs w:val="24"/>
          <w:lang w:eastAsia="et-EE"/>
          <w14:ligatures w14:val="none"/>
        </w:rPr>
        <w:t xml:space="preserve"> </w:t>
      </w:r>
      <w:r w:rsidR="00F81777" w:rsidRPr="008D0DDA">
        <w:rPr>
          <w:rFonts w:ascii="Times New Roman" w:eastAsia="Times New Roman" w:hAnsi="Times New Roman" w:cs="Times New Roman"/>
          <w:kern w:val="0"/>
          <w:sz w:val="24"/>
          <w:szCs w:val="24"/>
          <w:lang w:eastAsia="et-EE"/>
          <w14:ligatures w14:val="none"/>
        </w:rPr>
        <w:t>haldusmenetluse seaduse §</w:t>
      </w:r>
      <w:r w:rsidR="003936B3" w:rsidRPr="008D0DDA">
        <w:rPr>
          <w:rFonts w:ascii="Times New Roman" w:eastAsia="Times New Roman" w:hAnsi="Times New Roman" w:cs="Times New Roman"/>
          <w:kern w:val="0"/>
          <w:sz w:val="24"/>
          <w:szCs w:val="24"/>
          <w:lang w:eastAsia="et-EE"/>
          <w14:ligatures w14:val="none"/>
        </w:rPr>
        <w:t xml:space="preserve"> 11 lõike 2</w:t>
      </w:r>
      <w:r w:rsidR="00F81777" w:rsidRPr="008D0DDA">
        <w:rPr>
          <w:rFonts w:ascii="Times New Roman" w:eastAsia="Times New Roman" w:hAnsi="Times New Roman" w:cs="Times New Roman"/>
          <w:kern w:val="0"/>
          <w:sz w:val="24"/>
          <w:szCs w:val="24"/>
          <w:lang w:eastAsia="et-EE"/>
          <w14:ligatures w14:val="none"/>
        </w:rPr>
        <w:t xml:space="preserve"> </w:t>
      </w:r>
      <w:r w:rsidR="0058479F" w:rsidRPr="008D0DDA">
        <w:rPr>
          <w:rFonts w:ascii="Times New Roman" w:eastAsia="Times New Roman" w:hAnsi="Times New Roman" w:cs="Times New Roman"/>
          <w:kern w:val="0"/>
          <w:sz w:val="24"/>
          <w:szCs w:val="24"/>
          <w:lang w:eastAsia="et-EE"/>
          <w14:ligatures w14:val="none"/>
        </w:rPr>
        <w:t xml:space="preserve">kohaselt </w:t>
      </w:r>
      <w:r w:rsidR="003936B3" w:rsidRPr="008D0DDA">
        <w:rPr>
          <w:rFonts w:ascii="Times New Roman" w:eastAsia="Times New Roman" w:hAnsi="Times New Roman" w:cs="Times New Roman"/>
          <w:kern w:val="0"/>
          <w:sz w:val="24"/>
          <w:szCs w:val="24"/>
          <w:lang w:eastAsia="et-EE"/>
          <w14:ligatures w14:val="none"/>
        </w:rPr>
        <w:t>muu organina</w:t>
      </w:r>
      <w:r w:rsidR="00F81777" w:rsidRPr="008D0DDA">
        <w:rPr>
          <w:rFonts w:ascii="Times New Roman" w:eastAsia="Times New Roman" w:hAnsi="Times New Roman" w:cs="Times New Roman"/>
          <w:kern w:val="0"/>
          <w:sz w:val="24"/>
          <w:szCs w:val="24"/>
          <w:lang w:eastAsia="et-EE"/>
          <w14:ligatures w14:val="none"/>
        </w:rPr>
        <w:t xml:space="preserve">, </w:t>
      </w:r>
      <w:r w:rsidR="00AC5159" w:rsidRPr="008D0DDA">
        <w:rPr>
          <w:rFonts w:ascii="Times New Roman" w:eastAsia="Times New Roman" w:hAnsi="Times New Roman" w:cs="Times New Roman"/>
          <w:kern w:val="0"/>
          <w:sz w:val="24"/>
          <w:szCs w:val="24"/>
          <w:lang w:eastAsia="et-EE"/>
          <w14:ligatures w14:val="none"/>
        </w:rPr>
        <w:t>tsiviilkohtumenetluse</w:t>
      </w:r>
      <w:r w:rsidR="00F81777" w:rsidRPr="008D0DDA">
        <w:rPr>
          <w:rFonts w:ascii="Times New Roman" w:eastAsia="Times New Roman" w:hAnsi="Times New Roman" w:cs="Times New Roman"/>
          <w:kern w:val="0"/>
          <w:sz w:val="24"/>
          <w:szCs w:val="24"/>
          <w:lang w:eastAsia="et-EE"/>
          <w14:ligatures w14:val="none"/>
        </w:rPr>
        <w:t xml:space="preserve"> seadustiku § 228 </w:t>
      </w:r>
      <w:r w:rsidR="0058479F" w:rsidRPr="008D0DDA">
        <w:rPr>
          <w:rFonts w:ascii="Times New Roman" w:eastAsia="Times New Roman" w:hAnsi="Times New Roman" w:cs="Times New Roman"/>
          <w:kern w:val="0"/>
          <w:sz w:val="24"/>
          <w:szCs w:val="24"/>
          <w:lang w:eastAsia="et-EE"/>
          <w14:ligatures w14:val="none"/>
        </w:rPr>
        <w:t xml:space="preserve">kohaselt </w:t>
      </w:r>
      <w:r w:rsidR="00090A53" w:rsidRPr="008D0DDA">
        <w:rPr>
          <w:rFonts w:ascii="Times New Roman" w:eastAsia="Times New Roman" w:hAnsi="Times New Roman" w:cs="Times New Roman"/>
          <w:kern w:val="0"/>
          <w:sz w:val="24"/>
          <w:szCs w:val="24"/>
          <w:lang w:eastAsia="et-EE"/>
          <w14:ligatures w14:val="none"/>
        </w:rPr>
        <w:t>n</w:t>
      </w:r>
      <w:r w:rsidR="00F81777" w:rsidRPr="008D0DDA">
        <w:rPr>
          <w:rFonts w:ascii="Times New Roman" w:eastAsia="Times New Roman" w:hAnsi="Times New Roman" w:cs="Times New Roman"/>
          <w:kern w:val="0"/>
          <w:sz w:val="24"/>
          <w:szCs w:val="24"/>
          <w:lang w:eastAsia="et-EE"/>
          <w14:ligatures w14:val="none"/>
        </w:rPr>
        <w:t xml:space="preserve">õustajana või halduskohtumenetluse seadustiku § 24 </w:t>
      </w:r>
      <w:r w:rsidR="0058479F" w:rsidRPr="008D0DDA">
        <w:rPr>
          <w:rFonts w:ascii="Times New Roman" w:eastAsia="Times New Roman" w:hAnsi="Times New Roman" w:cs="Times New Roman"/>
          <w:kern w:val="0"/>
          <w:sz w:val="24"/>
          <w:szCs w:val="24"/>
          <w:lang w:eastAsia="et-EE"/>
          <w14:ligatures w14:val="none"/>
        </w:rPr>
        <w:t xml:space="preserve">kohaselt </w:t>
      </w:r>
      <w:r w:rsidR="003936B3" w:rsidRPr="008D0DDA">
        <w:rPr>
          <w:rFonts w:ascii="Times New Roman" w:eastAsia="Times New Roman" w:hAnsi="Times New Roman" w:cs="Times New Roman"/>
          <w:kern w:val="0"/>
          <w:sz w:val="24"/>
          <w:szCs w:val="24"/>
          <w:lang w:eastAsia="et-EE"/>
          <w14:ligatures w14:val="none"/>
        </w:rPr>
        <w:t>kaasatud haldusorganina</w:t>
      </w:r>
      <w:r w:rsidR="00090A53" w:rsidRPr="008D0DDA">
        <w:rPr>
          <w:rFonts w:ascii="Times New Roman" w:eastAsia="Times New Roman" w:hAnsi="Times New Roman" w:cs="Times New Roman"/>
          <w:kern w:val="0"/>
          <w:sz w:val="24"/>
          <w:szCs w:val="24"/>
          <w:lang w:eastAsia="et-EE"/>
          <w14:ligatures w14:val="none"/>
        </w:rPr>
        <w:t xml:space="preserve"> tema toetuseks</w:t>
      </w:r>
      <w:r w:rsidR="00811FC2" w:rsidRPr="008D0DDA">
        <w:rPr>
          <w:rFonts w:ascii="Times New Roman" w:eastAsia="Times New Roman" w:hAnsi="Times New Roman" w:cs="Times New Roman"/>
          <w:kern w:val="0"/>
          <w:sz w:val="24"/>
          <w:szCs w:val="24"/>
          <w:lang w:eastAsia="et-EE"/>
          <w14:ligatures w14:val="none"/>
        </w:rPr>
        <w:t>;</w:t>
      </w:r>
    </w:p>
    <w:p w14:paraId="5102592B" w14:textId="311ABAC1" w:rsidR="0044375A" w:rsidRPr="008D0DDA" w:rsidRDefault="008D027A"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6</w:t>
      </w:r>
      <w:r w:rsidR="00AC5159" w:rsidRPr="008D0DDA">
        <w:rPr>
          <w:rFonts w:ascii="Times New Roman" w:eastAsia="Times New Roman" w:hAnsi="Times New Roman" w:cs="Times New Roman"/>
          <w:kern w:val="0"/>
          <w:sz w:val="24"/>
          <w:szCs w:val="24"/>
          <w:lang w:eastAsia="et-EE"/>
          <w14:ligatures w14:val="none"/>
        </w:rPr>
        <w:t xml:space="preserve">) </w:t>
      </w:r>
      <w:bookmarkStart w:id="46" w:name="_Hlk155177069"/>
      <w:r w:rsidR="00AC5159" w:rsidRPr="008D0DDA">
        <w:rPr>
          <w:rFonts w:ascii="Times New Roman" w:eastAsia="Times New Roman" w:hAnsi="Times New Roman" w:cs="Times New Roman"/>
          <w:kern w:val="0"/>
          <w:sz w:val="24"/>
          <w:szCs w:val="24"/>
          <w:lang w:eastAsia="et-EE"/>
          <w14:ligatures w14:val="none"/>
        </w:rPr>
        <w:t xml:space="preserve">pöördub </w:t>
      </w:r>
      <w:r w:rsidR="00152EA0" w:rsidRPr="008D0DDA">
        <w:rPr>
          <w:rFonts w:ascii="Times New Roman" w:eastAsia="Times New Roman" w:hAnsi="Times New Roman" w:cs="Times New Roman"/>
          <w:kern w:val="0"/>
          <w:sz w:val="24"/>
          <w:szCs w:val="24"/>
          <w:lang w:eastAsia="et-EE"/>
          <w14:ligatures w14:val="none"/>
        </w:rPr>
        <w:t xml:space="preserve">põhjendatud juhul diskrimineeritud isiku õiguste kaitseks </w:t>
      </w:r>
      <w:r w:rsidR="003936B3" w:rsidRPr="008D0DDA">
        <w:rPr>
          <w:rFonts w:ascii="Times New Roman" w:eastAsia="Times New Roman" w:hAnsi="Times New Roman" w:cs="Times New Roman"/>
          <w:kern w:val="0"/>
          <w:sz w:val="24"/>
          <w:szCs w:val="24"/>
          <w:lang w:eastAsia="et-EE"/>
          <w14:ligatures w14:val="none"/>
        </w:rPr>
        <w:t xml:space="preserve">tema </w:t>
      </w:r>
      <w:r w:rsidR="00DC7553" w:rsidRPr="008D0DDA">
        <w:rPr>
          <w:rFonts w:ascii="Times New Roman" w:eastAsia="Times New Roman" w:hAnsi="Times New Roman" w:cs="Times New Roman"/>
          <w:kern w:val="0"/>
          <w:sz w:val="24"/>
          <w:szCs w:val="24"/>
          <w:lang w:eastAsia="et-EE"/>
          <w14:ligatures w14:val="none"/>
        </w:rPr>
        <w:t xml:space="preserve">nõusolekul ja </w:t>
      </w:r>
      <w:r w:rsidR="003936B3" w:rsidRPr="008D0DDA">
        <w:rPr>
          <w:rFonts w:ascii="Times New Roman" w:eastAsia="Times New Roman" w:hAnsi="Times New Roman" w:cs="Times New Roman"/>
          <w:kern w:val="0"/>
          <w:sz w:val="24"/>
          <w:szCs w:val="24"/>
          <w:lang w:eastAsia="et-EE"/>
          <w14:ligatures w14:val="none"/>
        </w:rPr>
        <w:t xml:space="preserve">nimel </w:t>
      </w:r>
      <w:r w:rsidR="00152EA0" w:rsidRPr="008D0DDA">
        <w:rPr>
          <w:rFonts w:ascii="Times New Roman" w:eastAsia="Times New Roman" w:hAnsi="Times New Roman" w:cs="Times New Roman"/>
          <w:kern w:val="0"/>
          <w:sz w:val="24"/>
          <w:szCs w:val="24"/>
          <w:lang w:eastAsia="et-EE"/>
          <w14:ligatures w14:val="none"/>
        </w:rPr>
        <w:t>kohtusse</w:t>
      </w:r>
      <w:r w:rsidR="00AC5159" w:rsidRPr="008D0DDA">
        <w:rPr>
          <w:rFonts w:ascii="Times New Roman" w:eastAsia="Times New Roman" w:hAnsi="Times New Roman" w:cs="Times New Roman"/>
          <w:kern w:val="0"/>
          <w:sz w:val="24"/>
          <w:szCs w:val="24"/>
          <w:lang w:eastAsia="et-EE"/>
          <w14:ligatures w14:val="none"/>
        </w:rPr>
        <w:t>;</w:t>
      </w:r>
      <w:bookmarkEnd w:id="46"/>
    </w:p>
    <w:p w14:paraId="23D07418" w14:textId="5E86DF4A" w:rsidR="00035659" w:rsidRPr="008D0DDA" w:rsidRDefault="0013226D"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bookmarkStart w:id="47" w:name="_Hlk161672676"/>
      <w:r w:rsidRPr="008D0DDA">
        <w:rPr>
          <w:rFonts w:ascii="Times New Roman" w:eastAsia="Times New Roman" w:hAnsi="Times New Roman" w:cs="Times New Roman"/>
          <w:kern w:val="0"/>
          <w:sz w:val="24"/>
          <w:szCs w:val="24"/>
          <w:lang w:eastAsia="et-EE"/>
          <w14:ligatures w14:val="none"/>
        </w:rPr>
        <w:t>7</w:t>
      </w:r>
      <w:r w:rsidR="00CE58CB" w:rsidRPr="008D0DDA">
        <w:rPr>
          <w:rFonts w:ascii="Times New Roman" w:eastAsia="Times New Roman" w:hAnsi="Times New Roman" w:cs="Times New Roman"/>
          <w:kern w:val="0"/>
          <w:sz w:val="24"/>
          <w:szCs w:val="24"/>
          <w:lang w:eastAsia="et-EE"/>
          <w14:ligatures w14:val="none"/>
        </w:rPr>
        <w:t xml:space="preserve">) analüüsib </w:t>
      </w:r>
      <w:r w:rsidR="0095412F" w:rsidRPr="008D0DDA">
        <w:rPr>
          <w:rFonts w:ascii="Times New Roman" w:eastAsia="Times New Roman" w:hAnsi="Times New Roman" w:cs="Times New Roman"/>
          <w:kern w:val="0"/>
          <w:sz w:val="24"/>
          <w:szCs w:val="24"/>
          <w:lang w:eastAsia="et-EE"/>
          <w14:ligatures w14:val="none"/>
        </w:rPr>
        <w:t>kaitstud tunnustest lähtu</w:t>
      </w:r>
      <w:r w:rsidR="009B51FF">
        <w:rPr>
          <w:rFonts w:ascii="Times New Roman" w:eastAsia="Times New Roman" w:hAnsi="Times New Roman" w:cs="Times New Roman"/>
          <w:kern w:val="0"/>
          <w:sz w:val="24"/>
          <w:szCs w:val="24"/>
          <w:lang w:eastAsia="et-EE"/>
          <w14:ligatures w14:val="none"/>
        </w:rPr>
        <w:t>des</w:t>
      </w:r>
      <w:r w:rsidR="0095412F" w:rsidRPr="008D0DDA">
        <w:rPr>
          <w:rFonts w:ascii="Times New Roman" w:eastAsia="Times New Roman" w:hAnsi="Times New Roman" w:cs="Times New Roman"/>
          <w:kern w:val="0"/>
          <w:sz w:val="24"/>
          <w:szCs w:val="24"/>
          <w:lang w:eastAsia="et-EE"/>
          <w14:ligatures w14:val="none"/>
        </w:rPr>
        <w:t xml:space="preserve"> </w:t>
      </w:r>
      <w:r w:rsidR="00CE58CB" w:rsidRPr="008D0DDA">
        <w:rPr>
          <w:rFonts w:ascii="Times New Roman" w:eastAsia="Times New Roman" w:hAnsi="Times New Roman" w:cs="Times New Roman"/>
          <w:kern w:val="0"/>
          <w:sz w:val="24"/>
          <w:szCs w:val="24"/>
          <w:lang w:eastAsia="et-EE"/>
          <w14:ligatures w14:val="none"/>
        </w:rPr>
        <w:t>seaduste mõju isikute seisundile ühiskonnas</w:t>
      </w:r>
      <w:r w:rsidR="00035659" w:rsidRPr="008D0DDA">
        <w:rPr>
          <w:rFonts w:ascii="Times New Roman" w:eastAsia="Times New Roman" w:hAnsi="Times New Roman" w:cs="Times New Roman"/>
          <w:kern w:val="0"/>
          <w:sz w:val="24"/>
          <w:szCs w:val="24"/>
          <w:lang w:eastAsia="et-EE"/>
          <w14:ligatures w14:val="none"/>
        </w:rPr>
        <w:t>;</w:t>
      </w:r>
    </w:p>
    <w:p w14:paraId="04681C84" w14:textId="78AA921D" w:rsidR="005F1113" w:rsidRPr="008D0DDA" w:rsidRDefault="0013226D"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bookmarkStart w:id="48" w:name="_Hlk155368111"/>
      <w:bookmarkEnd w:id="47"/>
      <w:r w:rsidRPr="008D0DDA">
        <w:rPr>
          <w:rFonts w:ascii="Times New Roman" w:eastAsia="Times New Roman" w:hAnsi="Times New Roman" w:cs="Times New Roman"/>
          <w:kern w:val="0"/>
          <w:sz w:val="24"/>
          <w:szCs w:val="24"/>
          <w:lang w:eastAsia="et-EE"/>
          <w14:ligatures w14:val="none"/>
        </w:rPr>
        <w:t>8</w:t>
      </w:r>
      <w:r w:rsidR="00CE58CB" w:rsidRPr="008D0DDA">
        <w:rPr>
          <w:rFonts w:ascii="Times New Roman" w:eastAsia="Times New Roman" w:hAnsi="Times New Roman" w:cs="Times New Roman"/>
          <w:kern w:val="0"/>
          <w:sz w:val="24"/>
          <w:szCs w:val="24"/>
          <w:lang w:eastAsia="et-EE"/>
          <w14:ligatures w14:val="none"/>
        </w:rPr>
        <w:t>) teeb ettepanekuid Vabariigi Valitsusele ja valitsusasutusele, samuti kohalik</w:t>
      </w:r>
      <w:r w:rsidR="005A18A8">
        <w:rPr>
          <w:rFonts w:ascii="Times New Roman" w:eastAsia="Times New Roman" w:hAnsi="Times New Roman" w:cs="Times New Roman"/>
          <w:kern w:val="0"/>
          <w:sz w:val="24"/>
          <w:szCs w:val="24"/>
          <w:lang w:eastAsia="et-EE"/>
          <w14:ligatures w14:val="none"/>
        </w:rPr>
        <w:t>u</w:t>
      </w:r>
      <w:r w:rsidR="006E3AF3">
        <w:rPr>
          <w:rFonts w:ascii="Times New Roman" w:eastAsia="Times New Roman" w:hAnsi="Times New Roman" w:cs="Times New Roman"/>
          <w:kern w:val="0"/>
          <w:sz w:val="24"/>
          <w:szCs w:val="24"/>
          <w:lang w:eastAsia="et-EE"/>
          <w14:ligatures w14:val="none"/>
        </w:rPr>
        <w:t xml:space="preserve"> omavalitsus</w:t>
      </w:r>
      <w:r w:rsidR="00805723">
        <w:rPr>
          <w:rFonts w:ascii="Times New Roman" w:eastAsia="Times New Roman" w:hAnsi="Times New Roman" w:cs="Times New Roman"/>
          <w:kern w:val="0"/>
          <w:sz w:val="24"/>
          <w:szCs w:val="24"/>
          <w:lang w:eastAsia="et-EE"/>
          <w14:ligatures w14:val="none"/>
        </w:rPr>
        <w:t>e</w:t>
      </w:r>
      <w:r w:rsidR="005A18A8">
        <w:rPr>
          <w:rFonts w:ascii="Times New Roman" w:eastAsia="Times New Roman" w:hAnsi="Times New Roman" w:cs="Times New Roman"/>
          <w:kern w:val="0"/>
          <w:sz w:val="24"/>
          <w:szCs w:val="24"/>
          <w:lang w:eastAsia="et-EE"/>
          <w14:ligatures w14:val="none"/>
        </w:rPr>
        <w:t xml:space="preserve"> üksusele</w:t>
      </w:r>
      <w:r w:rsidR="006E3AF3">
        <w:rPr>
          <w:rFonts w:ascii="Times New Roman" w:eastAsia="Times New Roman" w:hAnsi="Times New Roman" w:cs="Times New Roman"/>
          <w:kern w:val="0"/>
          <w:sz w:val="24"/>
          <w:szCs w:val="24"/>
          <w:lang w:eastAsia="et-EE"/>
          <w14:ligatures w14:val="none"/>
        </w:rPr>
        <w:t xml:space="preserve"> </w:t>
      </w:r>
      <w:r w:rsidR="00CE58CB" w:rsidRPr="008D0DDA">
        <w:rPr>
          <w:rFonts w:ascii="Times New Roman" w:eastAsia="Times New Roman" w:hAnsi="Times New Roman" w:cs="Times New Roman"/>
          <w:kern w:val="0"/>
          <w:sz w:val="24"/>
          <w:szCs w:val="24"/>
          <w:lang w:eastAsia="et-EE"/>
          <w14:ligatures w14:val="none"/>
        </w:rPr>
        <w:t xml:space="preserve">ning </w:t>
      </w:r>
      <w:r w:rsidR="005A18A8">
        <w:rPr>
          <w:rFonts w:ascii="Times New Roman" w:eastAsia="Times New Roman" w:hAnsi="Times New Roman" w:cs="Times New Roman"/>
          <w:kern w:val="0"/>
          <w:sz w:val="24"/>
          <w:szCs w:val="24"/>
          <w:lang w:eastAsia="et-EE"/>
          <w14:ligatures w14:val="none"/>
        </w:rPr>
        <w:t>selle</w:t>
      </w:r>
      <w:r w:rsidR="00CE58CB" w:rsidRPr="008D0DDA">
        <w:rPr>
          <w:rFonts w:ascii="Times New Roman" w:eastAsia="Times New Roman" w:hAnsi="Times New Roman" w:cs="Times New Roman"/>
          <w:kern w:val="0"/>
          <w:sz w:val="24"/>
          <w:szCs w:val="24"/>
          <w:lang w:eastAsia="et-EE"/>
          <w14:ligatures w14:val="none"/>
        </w:rPr>
        <w:t xml:space="preserve"> asutusele õigusakti </w:t>
      </w:r>
      <w:r w:rsidR="00AE491A" w:rsidRPr="008D0DDA">
        <w:rPr>
          <w:rFonts w:ascii="Times New Roman" w:eastAsia="Times New Roman" w:hAnsi="Times New Roman" w:cs="Times New Roman"/>
          <w:kern w:val="0"/>
          <w:sz w:val="24"/>
          <w:szCs w:val="24"/>
          <w:lang w:eastAsia="et-EE"/>
          <w14:ligatures w14:val="none"/>
        </w:rPr>
        <w:t xml:space="preserve">ja </w:t>
      </w:r>
      <w:r w:rsidR="005A18A8">
        <w:rPr>
          <w:rFonts w:ascii="Times New Roman" w:eastAsia="Times New Roman" w:hAnsi="Times New Roman" w:cs="Times New Roman"/>
          <w:kern w:val="0"/>
          <w:sz w:val="24"/>
          <w:szCs w:val="24"/>
          <w:lang w:eastAsia="et-EE"/>
          <w14:ligatures w14:val="none"/>
        </w:rPr>
        <w:t>selle</w:t>
      </w:r>
      <w:r w:rsidR="005A18A8" w:rsidRPr="008D0DDA">
        <w:rPr>
          <w:rFonts w:ascii="Times New Roman" w:eastAsia="Times New Roman" w:hAnsi="Times New Roman" w:cs="Times New Roman"/>
          <w:kern w:val="0"/>
          <w:sz w:val="24"/>
          <w:szCs w:val="24"/>
          <w:lang w:eastAsia="et-EE"/>
          <w14:ligatures w14:val="none"/>
        </w:rPr>
        <w:t xml:space="preserve"> </w:t>
      </w:r>
      <w:r w:rsidR="00AE491A" w:rsidRPr="008D0DDA">
        <w:rPr>
          <w:rFonts w:ascii="Times New Roman" w:eastAsia="Times New Roman" w:hAnsi="Times New Roman" w:cs="Times New Roman"/>
          <w:kern w:val="0"/>
          <w:sz w:val="24"/>
          <w:szCs w:val="24"/>
          <w:lang w:eastAsia="et-EE"/>
          <w14:ligatures w14:val="none"/>
        </w:rPr>
        <w:t xml:space="preserve">eelnõu </w:t>
      </w:r>
      <w:r w:rsidR="00CE58CB" w:rsidRPr="008D0DDA">
        <w:rPr>
          <w:rFonts w:ascii="Times New Roman" w:eastAsia="Times New Roman" w:hAnsi="Times New Roman" w:cs="Times New Roman"/>
          <w:kern w:val="0"/>
          <w:sz w:val="24"/>
          <w:szCs w:val="24"/>
          <w:lang w:eastAsia="et-EE"/>
          <w14:ligatures w14:val="none"/>
        </w:rPr>
        <w:t>muutmise kohta;</w:t>
      </w:r>
    </w:p>
    <w:bookmarkEnd w:id="48"/>
    <w:p w14:paraId="78C3DB84" w14:textId="16BB7C6C" w:rsidR="00EA1E6B" w:rsidRPr="008D0DDA" w:rsidRDefault="0013226D"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9</w:t>
      </w:r>
      <w:r w:rsidR="00EA1E6B" w:rsidRPr="008D0DDA">
        <w:rPr>
          <w:rFonts w:ascii="Times New Roman" w:eastAsia="Times New Roman" w:hAnsi="Times New Roman" w:cs="Times New Roman"/>
          <w:kern w:val="0"/>
          <w:sz w:val="24"/>
          <w:szCs w:val="24"/>
          <w:lang w:eastAsia="et-EE"/>
          <w14:ligatures w14:val="none"/>
        </w:rPr>
        <w:t>) annab Vabariigi Valitsusele ja valitsusasutusele soovitusi riiklik</w:t>
      </w:r>
      <w:r w:rsidR="005A18A8">
        <w:rPr>
          <w:rFonts w:ascii="Times New Roman" w:eastAsia="Times New Roman" w:hAnsi="Times New Roman" w:cs="Times New Roman"/>
          <w:kern w:val="0"/>
          <w:sz w:val="24"/>
          <w:szCs w:val="24"/>
          <w:lang w:eastAsia="et-EE"/>
          <w14:ligatures w14:val="none"/>
        </w:rPr>
        <w:t>u</w:t>
      </w:r>
      <w:r w:rsidR="00EA1E6B" w:rsidRPr="008D0DDA">
        <w:rPr>
          <w:rFonts w:ascii="Times New Roman" w:eastAsia="Times New Roman" w:hAnsi="Times New Roman" w:cs="Times New Roman"/>
          <w:kern w:val="0"/>
          <w:sz w:val="24"/>
          <w:szCs w:val="24"/>
          <w:lang w:eastAsia="et-EE"/>
          <w14:ligatures w14:val="none"/>
        </w:rPr>
        <w:t xml:space="preserve"> strateegilise arengudokumen</w:t>
      </w:r>
      <w:r w:rsidR="005A18A8">
        <w:rPr>
          <w:rFonts w:ascii="Times New Roman" w:eastAsia="Times New Roman" w:hAnsi="Times New Roman" w:cs="Times New Roman"/>
          <w:kern w:val="0"/>
          <w:sz w:val="24"/>
          <w:szCs w:val="24"/>
          <w:lang w:eastAsia="et-EE"/>
          <w14:ligatures w14:val="none"/>
        </w:rPr>
        <w:t>di</w:t>
      </w:r>
      <w:r w:rsidR="00EA1E6B" w:rsidRPr="008D0DDA">
        <w:rPr>
          <w:rFonts w:ascii="Times New Roman" w:eastAsia="Times New Roman" w:hAnsi="Times New Roman" w:cs="Times New Roman"/>
          <w:kern w:val="0"/>
          <w:sz w:val="24"/>
          <w:szCs w:val="24"/>
          <w:lang w:eastAsia="et-EE"/>
          <w14:ligatures w14:val="none"/>
        </w:rPr>
        <w:t xml:space="preserve">, </w:t>
      </w:r>
      <w:r w:rsidR="005D0FA4" w:rsidRPr="008D0DDA">
        <w:rPr>
          <w:rFonts w:ascii="Times New Roman" w:eastAsia="Times New Roman" w:hAnsi="Times New Roman" w:cs="Times New Roman"/>
          <w:kern w:val="0"/>
          <w:sz w:val="24"/>
          <w:szCs w:val="24"/>
          <w:lang w:eastAsia="et-EE"/>
          <w14:ligatures w14:val="none"/>
        </w:rPr>
        <w:t>meetme ja tegevuse</w:t>
      </w:r>
      <w:r w:rsidR="00EA1E6B" w:rsidRPr="008D0DDA">
        <w:rPr>
          <w:rFonts w:ascii="Times New Roman" w:eastAsia="Times New Roman" w:hAnsi="Times New Roman" w:cs="Times New Roman"/>
          <w:kern w:val="0"/>
          <w:sz w:val="24"/>
          <w:szCs w:val="24"/>
          <w:lang w:eastAsia="et-EE"/>
          <w14:ligatures w14:val="none"/>
        </w:rPr>
        <w:t xml:space="preserve"> käesolevale seadusele vastavuse tagamiseks;</w:t>
      </w:r>
    </w:p>
    <w:p w14:paraId="071613F5" w14:textId="66FD03B7" w:rsidR="00611F45" w:rsidRPr="008D0DDA" w:rsidRDefault="00611F45"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w:t>
      </w:r>
      <w:r w:rsidR="00E262BB" w:rsidRPr="008D0DDA">
        <w:rPr>
          <w:rFonts w:ascii="Times New Roman" w:eastAsia="Times New Roman" w:hAnsi="Times New Roman" w:cs="Times New Roman"/>
          <w:kern w:val="0"/>
          <w:sz w:val="24"/>
          <w:szCs w:val="24"/>
          <w:lang w:eastAsia="et-EE"/>
          <w14:ligatures w14:val="none"/>
        </w:rPr>
        <w:t>0</w:t>
      </w:r>
      <w:r w:rsidRPr="008D0DDA">
        <w:rPr>
          <w:rFonts w:ascii="Times New Roman" w:eastAsia="Times New Roman" w:hAnsi="Times New Roman" w:cs="Times New Roman"/>
          <w:kern w:val="0"/>
          <w:sz w:val="24"/>
          <w:szCs w:val="24"/>
          <w:lang w:eastAsia="et-EE"/>
          <w14:ligatures w14:val="none"/>
        </w:rPr>
        <w:t xml:space="preserve">) annab soovitusi käesolevas seaduses sätestatud õiguste </w:t>
      </w:r>
      <w:r w:rsidR="00E262BB" w:rsidRPr="008D0DDA">
        <w:rPr>
          <w:rFonts w:ascii="Times New Roman" w:eastAsia="Times New Roman" w:hAnsi="Times New Roman" w:cs="Times New Roman"/>
          <w:kern w:val="0"/>
          <w:sz w:val="24"/>
          <w:szCs w:val="24"/>
          <w:lang w:eastAsia="et-EE"/>
          <w14:ligatures w14:val="none"/>
        </w:rPr>
        <w:t xml:space="preserve">kasutamise </w:t>
      </w:r>
      <w:r w:rsidRPr="008D0DDA">
        <w:rPr>
          <w:rFonts w:ascii="Times New Roman" w:eastAsia="Times New Roman" w:hAnsi="Times New Roman" w:cs="Times New Roman"/>
          <w:kern w:val="0"/>
          <w:sz w:val="24"/>
          <w:szCs w:val="24"/>
          <w:lang w:eastAsia="et-EE"/>
          <w14:ligatures w14:val="none"/>
        </w:rPr>
        <w:t xml:space="preserve">ja kohustuste </w:t>
      </w:r>
      <w:r w:rsidR="00E262BB" w:rsidRPr="008D0DDA">
        <w:rPr>
          <w:rFonts w:ascii="Times New Roman" w:eastAsia="Times New Roman" w:hAnsi="Times New Roman" w:cs="Times New Roman"/>
          <w:kern w:val="0"/>
          <w:sz w:val="24"/>
          <w:szCs w:val="24"/>
          <w:lang w:eastAsia="et-EE"/>
          <w14:ligatures w14:val="none"/>
        </w:rPr>
        <w:t xml:space="preserve">täitmise </w:t>
      </w:r>
      <w:r w:rsidRPr="008D0DDA">
        <w:rPr>
          <w:rFonts w:ascii="Times New Roman" w:eastAsia="Times New Roman" w:hAnsi="Times New Roman" w:cs="Times New Roman"/>
          <w:kern w:val="0"/>
          <w:sz w:val="24"/>
          <w:szCs w:val="24"/>
          <w:lang w:eastAsia="et-EE"/>
          <w14:ligatures w14:val="none"/>
        </w:rPr>
        <w:t>kohta statistiliste andmete kogumiseks;</w:t>
      </w:r>
    </w:p>
    <w:p w14:paraId="38DE1ACF" w14:textId="1B08FB21" w:rsidR="007A293D" w:rsidRPr="008D0DDA" w:rsidRDefault="003936B3"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w:t>
      </w:r>
      <w:r w:rsidR="00E262BB" w:rsidRPr="008D0DDA">
        <w:rPr>
          <w:rFonts w:ascii="Times New Roman" w:eastAsia="Times New Roman" w:hAnsi="Times New Roman" w:cs="Times New Roman"/>
          <w:kern w:val="0"/>
          <w:sz w:val="24"/>
          <w:szCs w:val="24"/>
          <w:lang w:eastAsia="et-EE"/>
          <w14:ligatures w14:val="none"/>
        </w:rPr>
        <w:t>1</w:t>
      </w:r>
      <w:r w:rsidR="00AE491A" w:rsidRPr="008D0DDA">
        <w:rPr>
          <w:rFonts w:ascii="Times New Roman" w:eastAsia="Times New Roman" w:hAnsi="Times New Roman" w:cs="Times New Roman"/>
          <w:kern w:val="0"/>
          <w:sz w:val="24"/>
          <w:szCs w:val="24"/>
          <w:lang w:eastAsia="et-EE"/>
          <w14:ligatures w14:val="none"/>
        </w:rPr>
        <w:t xml:space="preserve">) </w:t>
      </w:r>
      <w:r w:rsidR="009B51FF">
        <w:rPr>
          <w:rFonts w:ascii="Times New Roman" w:eastAsia="Times New Roman" w:hAnsi="Times New Roman" w:cs="Times New Roman"/>
          <w:kern w:val="0"/>
          <w:sz w:val="24"/>
          <w:szCs w:val="24"/>
          <w:lang w:eastAsia="et-EE"/>
          <w14:ligatures w14:val="none"/>
        </w:rPr>
        <w:t>teeb</w:t>
      </w:r>
      <w:r w:rsidR="00AE491A" w:rsidRPr="008D0DDA">
        <w:rPr>
          <w:rFonts w:ascii="Times New Roman" w:eastAsia="Times New Roman" w:hAnsi="Times New Roman" w:cs="Times New Roman"/>
          <w:kern w:val="0"/>
          <w:sz w:val="24"/>
          <w:szCs w:val="24"/>
          <w:lang w:eastAsia="et-EE"/>
          <w14:ligatures w14:val="none"/>
        </w:rPr>
        <w:t xml:space="preserve"> </w:t>
      </w:r>
      <w:r w:rsidR="00D96847" w:rsidRPr="008D0DDA">
        <w:rPr>
          <w:rFonts w:ascii="Times New Roman" w:eastAsia="Times New Roman" w:hAnsi="Times New Roman" w:cs="Times New Roman"/>
          <w:kern w:val="0"/>
          <w:sz w:val="24"/>
          <w:szCs w:val="24"/>
          <w:lang w:eastAsia="et-EE"/>
          <w14:ligatures w14:val="none"/>
        </w:rPr>
        <w:t>kaitstud tunnustest lähtu</w:t>
      </w:r>
      <w:r w:rsidR="009B51FF">
        <w:rPr>
          <w:rFonts w:ascii="Times New Roman" w:eastAsia="Times New Roman" w:hAnsi="Times New Roman" w:cs="Times New Roman"/>
          <w:kern w:val="0"/>
          <w:sz w:val="24"/>
          <w:szCs w:val="24"/>
          <w:lang w:eastAsia="et-EE"/>
          <w14:ligatures w14:val="none"/>
        </w:rPr>
        <w:t>des</w:t>
      </w:r>
      <w:r w:rsidR="00AE491A" w:rsidRPr="008D0DDA">
        <w:rPr>
          <w:rFonts w:ascii="Times New Roman" w:eastAsia="Times New Roman" w:hAnsi="Times New Roman" w:cs="Times New Roman"/>
          <w:kern w:val="0"/>
          <w:sz w:val="24"/>
          <w:szCs w:val="24"/>
          <w:lang w:eastAsia="et-EE"/>
          <w14:ligatures w14:val="none"/>
        </w:rPr>
        <w:t xml:space="preserve"> </w:t>
      </w:r>
      <w:r w:rsidR="007B2E43" w:rsidRPr="008D0DDA">
        <w:rPr>
          <w:rFonts w:ascii="Times New Roman" w:eastAsia="Times New Roman" w:hAnsi="Times New Roman" w:cs="Times New Roman"/>
          <w:kern w:val="0"/>
          <w:sz w:val="24"/>
          <w:szCs w:val="24"/>
          <w:lang w:eastAsia="et-EE"/>
          <w14:ligatures w14:val="none"/>
        </w:rPr>
        <w:t>võrdse kohtlemise põhimõtte</w:t>
      </w:r>
      <w:r w:rsidR="00AE491A" w:rsidRPr="008D0DDA">
        <w:rPr>
          <w:rFonts w:ascii="Times New Roman" w:eastAsia="Times New Roman" w:hAnsi="Times New Roman" w:cs="Times New Roman"/>
          <w:kern w:val="0"/>
          <w:sz w:val="24"/>
          <w:szCs w:val="24"/>
          <w:lang w:eastAsia="et-EE"/>
          <w14:ligatures w14:val="none"/>
        </w:rPr>
        <w:t xml:space="preserve"> ning selle rikkumisega seotud sõltumatuid uuringuid;</w:t>
      </w:r>
    </w:p>
    <w:p w14:paraId="1B0C4AD5" w14:textId="544A562C" w:rsidR="00782EFC" w:rsidRPr="008D0DDA" w:rsidRDefault="003936B3"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w:t>
      </w:r>
      <w:r w:rsidR="00E262BB" w:rsidRPr="008D0DDA">
        <w:rPr>
          <w:rFonts w:ascii="Times New Roman" w:eastAsia="Times New Roman" w:hAnsi="Times New Roman" w:cs="Times New Roman"/>
          <w:kern w:val="0"/>
          <w:sz w:val="24"/>
          <w:szCs w:val="24"/>
          <w:lang w:eastAsia="et-EE"/>
          <w14:ligatures w14:val="none"/>
        </w:rPr>
        <w:t>2</w:t>
      </w:r>
      <w:r w:rsidR="00CE58CB" w:rsidRPr="008D0DDA">
        <w:rPr>
          <w:rFonts w:ascii="Times New Roman" w:eastAsia="Times New Roman" w:hAnsi="Times New Roman" w:cs="Times New Roman"/>
          <w:kern w:val="0"/>
          <w:sz w:val="24"/>
          <w:szCs w:val="24"/>
          <w:lang w:eastAsia="et-EE"/>
          <w14:ligatures w14:val="none"/>
        </w:rPr>
        <w:t xml:space="preserve">) avaldab </w:t>
      </w:r>
      <w:r w:rsidR="00863481" w:rsidRPr="008D0DDA">
        <w:rPr>
          <w:rFonts w:ascii="Times New Roman" w:eastAsia="Times New Roman" w:hAnsi="Times New Roman" w:cs="Times New Roman"/>
          <w:kern w:val="0"/>
          <w:sz w:val="24"/>
          <w:szCs w:val="24"/>
          <w:lang w:eastAsia="et-EE"/>
          <w14:ligatures w14:val="none"/>
        </w:rPr>
        <w:t xml:space="preserve">regulaarselt, kuid mitte harvem kui kord nelja aasta jooksul </w:t>
      </w:r>
      <w:r w:rsidR="00CE58CB" w:rsidRPr="008D0DDA">
        <w:rPr>
          <w:rFonts w:ascii="Times New Roman" w:eastAsia="Times New Roman" w:hAnsi="Times New Roman" w:cs="Times New Roman"/>
          <w:kern w:val="0"/>
          <w:sz w:val="24"/>
          <w:szCs w:val="24"/>
          <w:lang w:eastAsia="et-EE"/>
          <w14:ligatures w14:val="none"/>
        </w:rPr>
        <w:t xml:space="preserve">aruande </w:t>
      </w:r>
      <w:r w:rsidR="00863481" w:rsidRPr="008D0DDA">
        <w:rPr>
          <w:rFonts w:ascii="Times New Roman" w:eastAsia="Times New Roman" w:hAnsi="Times New Roman" w:cs="Times New Roman"/>
          <w:kern w:val="0"/>
          <w:sz w:val="24"/>
          <w:szCs w:val="24"/>
          <w:lang w:eastAsia="et-EE"/>
          <w14:ligatures w14:val="none"/>
        </w:rPr>
        <w:t xml:space="preserve">ja soovitused </w:t>
      </w:r>
      <w:r w:rsidR="00CE58CB" w:rsidRPr="008D0DDA">
        <w:rPr>
          <w:rFonts w:ascii="Times New Roman" w:eastAsia="Times New Roman" w:hAnsi="Times New Roman" w:cs="Times New Roman"/>
          <w:kern w:val="0"/>
          <w:sz w:val="24"/>
          <w:szCs w:val="24"/>
          <w:lang w:eastAsia="et-EE"/>
          <w14:ligatures w14:val="none"/>
        </w:rPr>
        <w:t xml:space="preserve">võrdse kohtlemise </w:t>
      </w:r>
      <w:r w:rsidR="007B2E43" w:rsidRPr="008D0DDA">
        <w:rPr>
          <w:rFonts w:ascii="Times New Roman" w:eastAsia="Times New Roman" w:hAnsi="Times New Roman" w:cs="Times New Roman"/>
          <w:kern w:val="0"/>
          <w:sz w:val="24"/>
          <w:szCs w:val="24"/>
          <w:lang w:eastAsia="et-EE"/>
          <w14:ligatures w14:val="none"/>
        </w:rPr>
        <w:t>põhimõtte järgimise</w:t>
      </w:r>
      <w:r w:rsidR="00782EFC" w:rsidRPr="008D0DDA">
        <w:rPr>
          <w:rFonts w:ascii="Times New Roman" w:eastAsia="Times New Roman" w:hAnsi="Times New Roman" w:cs="Times New Roman"/>
          <w:kern w:val="0"/>
          <w:sz w:val="24"/>
          <w:szCs w:val="24"/>
          <w:lang w:eastAsia="et-EE"/>
          <w14:ligatures w14:val="none"/>
        </w:rPr>
        <w:t xml:space="preserve"> </w:t>
      </w:r>
      <w:r w:rsidR="007B2E43" w:rsidRPr="008D0DDA">
        <w:rPr>
          <w:rFonts w:ascii="Times New Roman" w:eastAsia="Times New Roman" w:hAnsi="Times New Roman" w:cs="Times New Roman"/>
          <w:kern w:val="0"/>
          <w:sz w:val="24"/>
          <w:szCs w:val="24"/>
          <w:lang w:eastAsia="et-EE"/>
          <w14:ligatures w14:val="none"/>
        </w:rPr>
        <w:t>ning</w:t>
      </w:r>
      <w:r w:rsidR="00782EFC" w:rsidRPr="008D0DDA">
        <w:rPr>
          <w:rFonts w:ascii="Times New Roman" w:eastAsia="Times New Roman" w:hAnsi="Times New Roman" w:cs="Times New Roman"/>
          <w:kern w:val="0"/>
          <w:sz w:val="24"/>
          <w:szCs w:val="24"/>
          <w:lang w:eastAsia="et-EE"/>
          <w14:ligatures w14:val="none"/>
        </w:rPr>
        <w:t xml:space="preserve"> </w:t>
      </w:r>
      <w:r w:rsidR="002053AA" w:rsidRPr="008D0DDA">
        <w:rPr>
          <w:rFonts w:ascii="Times New Roman" w:eastAsia="Times New Roman" w:hAnsi="Times New Roman" w:cs="Times New Roman"/>
          <w:kern w:val="0"/>
          <w:sz w:val="24"/>
          <w:szCs w:val="24"/>
          <w:lang w:eastAsia="et-EE"/>
          <w14:ligatures w14:val="none"/>
        </w:rPr>
        <w:t xml:space="preserve">soolise võrdsuse ja </w:t>
      </w:r>
      <w:r w:rsidR="007E687E" w:rsidRPr="008D0DDA">
        <w:rPr>
          <w:rFonts w:ascii="Times New Roman" w:eastAsia="Times New Roman" w:hAnsi="Times New Roman" w:cs="Times New Roman"/>
          <w:kern w:val="0"/>
          <w:sz w:val="24"/>
          <w:szCs w:val="24"/>
          <w:lang w:eastAsia="et-EE"/>
          <w14:ligatures w14:val="none"/>
        </w:rPr>
        <w:t>võrdsete võimaluste</w:t>
      </w:r>
      <w:r w:rsidR="00782EFC" w:rsidRPr="008D0DDA">
        <w:rPr>
          <w:rFonts w:ascii="Times New Roman" w:eastAsia="Times New Roman" w:hAnsi="Times New Roman" w:cs="Times New Roman"/>
          <w:kern w:val="0"/>
          <w:sz w:val="24"/>
          <w:szCs w:val="24"/>
          <w:lang w:eastAsia="et-EE"/>
          <w14:ligatures w14:val="none"/>
        </w:rPr>
        <w:t xml:space="preserve"> </w:t>
      </w:r>
      <w:r w:rsidR="007B2E43" w:rsidRPr="008D0DDA">
        <w:rPr>
          <w:rFonts w:ascii="Times New Roman" w:eastAsia="Times New Roman" w:hAnsi="Times New Roman" w:cs="Times New Roman"/>
          <w:kern w:val="0"/>
          <w:sz w:val="24"/>
          <w:szCs w:val="24"/>
          <w:lang w:eastAsia="et-EE"/>
          <w14:ligatures w14:val="none"/>
        </w:rPr>
        <w:t>olukorra</w:t>
      </w:r>
      <w:r w:rsidR="00E262BB" w:rsidRPr="008D0DDA">
        <w:rPr>
          <w:rFonts w:ascii="Times New Roman" w:eastAsia="Times New Roman" w:hAnsi="Times New Roman" w:cs="Times New Roman"/>
          <w:kern w:val="0"/>
          <w:sz w:val="24"/>
          <w:szCs w:val="24"/>
          <w:lang w:eastAsia="et-EE"/>
          <w14:ligatures w14:val="none"/>
        </w:rPr>
        <w:t xml:space="preserve"> ja edendamise</w:t>
      </w:r>
      <w:r w:rsidR="007B2E43" w:rsidRPr="008D0DDA">
        <w:rPr>
          <w:rFonts w:ascii="Times New Roman" w:eastAsia="Times New Roman" w:hAnsi="Times New Roman" w:cs="Times New Roman"/>
          <w:kern w:val="0"/>
          <w:sz w:val="24"/>
          <w:szCs w:val="24"/>
          <w:lang w:eastAsia="et-EE"/>
          <w14:ligatures w14:val="none"/>
        </w:rPr>
        <w:t xml:space="preserve"> </w:t>
      </w:r>
      <w:r w:rsidR="00CE58CB" w:rsidRPr="008D0DDA">
        <w:rPr>
          <w:rFonts w:ascii="Times New Roman" w:eastAsia="Times New Roman" w:hAnsi="Times New Roman" w:cs="Times New Roman"/>
          <w:kern w:val="0"/>
          <w:sz w:val="24"/>
          <w:szCs w:val="24"/>
          <w:lang w:eastAsia="et-EE"/>
          <w14:ligatures w14:val="none"/>
        </w:rPr>
        <w:t>kohta</w:t>
      </w:r>
      <w:r w:rsidR="00782EFC" w:rsidRPr="008D0DDA">
        <w:rPr>
          <w:rFonts w:ascii="Times New Roman" w:eastAsia="Times New Roman" w:hAnsi="Times New Roman" w:cs="Times New Roman"/>
          <w:kern w:val="0"/>
          <w:sz w:val="24"/>
          <w:szCs w:val="24"/>
          <w:lang w:eastAsia="et-EE"/>
          <w14:ligatures w14:val="none"/>
        </w:rPr>
        <w:t>;</w:t>
      </w:r>
    </w:p>
    <w:p w14:paraId="2594BB17" w14:textId="5D81CB8D" w:rsidR="00CE58CB" w:rsidRPr="008D0DDA" w:rsidRDefault="00AE491A"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w:t>
      </w:r>
      <w:r w:rsidR="00E262BB" w:rsidRPr="008D0DDA">
        <w:rPr>
          <w:rFonts w:ascii="Times New Roman" w:eastAsia="Times New Roman" w:hAnsi="Times New Roman" w:cs="Times New Roman"/>
          <w:kern w:val="0"/>
          <w:sz w:val="24"/>
          <w:szCs w:val="24"/>
          <w:lang w:eastAsia="et-EE"/>
          <w14:ligatures w14:val="none"/>
        </w:rPr>
        <w:t>3</w:t>
      </w:r>
      <w:r w:rsidR="00CE58CB" w:rsidRPr="008D0DDA">
        <w:rPr>
          <w:rFonts w:ascii="Times New Roman" w:eastAsia="Times New Roman" w:hAnsi="Times New Roman" w:cs="Times New Roman"/>
          <w:kern w:val="0"/>
          <w:sz w:val="24"/>
          <w:szCs w:val="24"/>
          <w:lang w:eastAsia="et-EE"/>
          <w14:ligatures w14:val="none"/>
        </w:rPr>
        <w:t>) võtab tarvitusele meetmeid võrdse kohtlemise</w:t>
      </w:r>
      <w:r w:rsidR="007E687E" w:rsidRPr="008D0DDA">
        <w:rPr>
          <w:rFonts w:ascii="Times New Roman" w:eastAsia="Times New Roman" w:hAnsi="Times New Roman" w:cs="Times New Roman"/>
          <w:kern w:val="0"/>
          <w:sz w:val="24"/>
          <w:szCs w:val="24"/>
          <w:lang w:eastAsia="et-EE"/>
          <w14:ligatures w14:val="none"/>
        </w:rPr>
        <w:t xml:space="preserve"> tagamiseks ning </w:t>
      </w:r>
      <w:r w:rsidR="00CA7A58" w:rsidRPr="008D0DDA">
        <w:rPr>
          <w:rFonts w:ascii="Times New Roman" w:eastAsia="Times New Roman" w:hAnsi="Times New Roman" w:cs="Times New Roman"/>
          <w:kern w:val="0"/>
          <w:sz w:val="24"/>
          <w:szCs w:val="24"/>
          <w:lang w:eastAsia="et-EE"/>
          <w14:ligatures w14:val="none"/>
        </w:rPr>
        <w:t xml:space="preserve">soolise võrdsuse ja </w:t>
      </w:r>
      <w:r w:rsidR="007E687E" w:rsidRPr="008D0DDA">
        <w:rPr>
          <w:rFonts w:ascii="Times New Roman" w:eastAsia="Times New Roman" w:hAnsi="Times New Roman" w:cs="Times New Roman"/>
          <w:kern w:val="0"/>
          <w:sz w:val="24"/>
          <w:szCs w:val="24"/>
          <w:lang w:eastAsia="et-EE"/>
          <w14:ligatures w14:val="none"/>
        </w:rPr>
        <w:t xml:space="preserve">võrdsete võimaluste </w:t>
      </w:r>
      <w:r w:rsidR="00CE58CB" w:rsidRPr="008D0DDA">
        <w:rPr>
          <w:rFonts w:ascii="Times New Roman" w:eastAsia="Times New Roman" w:hAnsi="Times New Roman" w:cs="Times New Roman"/>
          <w:kern w:val="0"/>
          <w:sz w:val="24"/>
          <w:szCs w:val="24"/>
          <w:lang w:eastAsia="et-EE"/>
          <w14:ligatures w14:val="none"/>
        </w:rPr>
        <w:t>edendamiseks</w:t>
      </w:r>
      <w:r w:rsidR="006F6F03" w:rsidRPr="008D0DDA">
        <w:rPr>
          <w:rFonts w:ascii="Times New Roman" w:eastAsia="Times New Roman" w:hAnsi="Times New Roman" w:cs="Times New Roman"/>
          <w:kern w:val="0"/>
          <w:sz w:val="24"/>
          <w:szCs w:val="24"/>
          <w:lang w:eastAsia="et-EE"/>
          <w14:ligatures w14:val="none"/>
        </w:rPr>
        <w:t>;</w:t>
      </w:r>
    </w:p>
    <w:p w14:paraId="002BF22A" w14:textId="576ABC15" w:rsidR="00AF603C" w:rsidRPr="008D0DDA" w:rsidRDefault="00AF603C"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w:t>
      </w:r>
      <w:r w:rsidR="00E262BB" w:rsidRPr="008D0DDA">
        <w:rPr>
          <w:rFonts w:ascii="Times New Roman" w:eastAsia="Times New Roman" w:hAnsi="Times New Roman" w:cs="Times New Roman"/>
          <w:kern w:val="0"/>
          <w:sz w:val="24"/>
          <w:szCs w:val="24"/>
          <w:lang w:eastAsia="et-EE"/>
          <w14:ligatures w14:val="none"/>
        </w:rPr>
        <w:t>4</w:t>
      </w:r>
      <w:r w:rsidRPr="008D0DDA">
        <w:rPr>
          <w:rFonts w:ascii="Times New Roman" w:eastAsia="Times New Roman" w:hAnsi="Times New Roman" w:cs="Times New Roman"/>
          <w:kern w:val="0"/>
          <w:sz w:val="24"/>
          <w:szCs w:val="24"/>
          <w:lang w:eastAsia="et-EE"/>
          <w14:ligatures w14:val="none"/>
        </w:rPr>
        <w:t xml:space="preserve">) teeb </w:t>
      </w:r>
      <w:r w:rsidR="003A04B1" w:rsidRPr="008D0DDA">
        <w:rPr>
          <w:rFonts w:ascii="Times New Roman" w:eastAsia="Times New Roman" w:hAnsi="Times New Roman" w:cs="Times New Roman"/>
          <w:kern w:val="0"/>
          <w:sz w:val="24"/>
          <w:szCs w:val="24"/>
          <w:lang w:eastAsia="et-EE"/>
          <w14:ligatures w14:val="none"/>
        </w:rPr>
        <w:t xml:space="preserve">soolise võrdsuse ja </w:t>
      </w:r>
      <w:r w:rsidRPr="008D0DDA">
        <w:rPr>
          <w:rFonts w:ascii="Times New Roman" w:eastAsia="Times New Roman" w:hAnsi="Times New Roman" w:cs="Times New Roman"/>
          <w:kern w:val="0"/>
          <w:sz w:val="24"/>
          <w:szCs w:val="24"/>
          <w:lang w:eastAsia="et-EE"/>
          <w14:ligatures w14:val="none"/>
        </w:rPr>
        <w:t>võrdsete võimaluste edendamisel koostööd teiste isikute ja asutustega;</w:t>
      </w:r>
    </w:p>
    <w:p w14:paraId="6AA0F3A2" w14:textId="3E342527" w:rsidR="00CE58CB" w:rsidRPr="008D0DDA" w:rsidRDefault="00BE4D1A"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w:t>
      </w:r>
      <w:r w:rsidR="00E262BB" w:rsidRPr="008D0DDA">
        <w:rPr>
          <w:rFonts w:ascii="Times New Roman" w:eastAsia="Times New Roman" w:hAnsi="Times New Roman" w:cs="Times New Roman"/>
          <w:kern w:val="0"/>
          <w:sz w:val="24"/>
          <w:szCs w:val="24"/>
          <w:lang w:eastAsia="et-EE"/>
          <w14:ligatures w14:val="none"/>
        </w:rPr>
        <w:t>5</w:t>
      </w:r>
      <w:r w:rsidRPr="008D0DDA">
        <w:rPr>
          <w:rFonts w:ascii="Times New Roman" w:eastAsia="Times New Roman" w:hAnsi="Times New Roman" w:cs="Times New Roman"/>
          <w:kern w:val="0"/>
          <w:sz w:val="24"/>
          <w:szCs w:val="24"/>
          <w:lang w:eastAsia="et-EE"/>
          <w14:ligatures w14:val="none"/>
        </w:rPr>
        <w:t>) tegutseb Euroopa Liidu liikmesriikide koostöö kontaktpunktina Euroopa Liidu ja Euroopa Majanduspiirkonna liikmesriigi kodanikest töötajate ning nende pereliikmete vaba liikumise õiguse teostamise toetamiseks</w:t>
      </w:r>
      <w:r w:rsidR="00CE58CB" w:rsidRPr="008D0DDA">
        <w:rPr>
          <w:rFonts w:ascii="Times New Roman" w:eastAsia="Times New Roman" w:hAnsi="Times New Roman" w:cs="Times New Roman"/>
          <w:kern w:val="0"/>
          <w:sz w:val="24"/>
          <w:szCs w:val="24"/>
          <w:lang w:eastAsia="et-EE"/>
          <w14:ligatures w14:val="none"/>
        </w:rPr>
        <w:t>.</w:t>
      </w:r>
    </w:p>
    <w:p w14:paraId="04703EE2" w14:textId="77777777" w:rsidR="002D7B00" w:rsidRPr="008D0DDA" w:rsidRDefault="002D7B00"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p>
    <w:p w14:paraId="66907778" w14:textId="34BE65FE" w:rsidR="002D7B00"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(2) Volinik esitab kord aastas</w:t>
      </w:r>
      <w:r w:rsidR="00BE4D1A"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 xml:space="preserve">Riigikogu põhiseaduskomisjonile ülevaate </w:t>
      </w:r>
      <w:r w:rsidR="009B73DB">
        <w:rPr>
          <w:rFonts w:ascii="Times New Roman" w:eastAsia="Times New Roman" w:hAnsi="Times New Roman" w:cs="Times New Roman"/>
          <w:kern w:val="0"/>
          <w:sz w:val="24"/>
          <w:szCs w:val="24"/>
          <w:bdr w:val="none" w:sz="0" w:space="0" w:color="auto" w:frame="1"/>
          <w:lang w:eastAsia="et-EE"/>
          <w14:ligatures w14:val="none"/>
        </w:rPr>
        <w:t xml:space="preserve">talle </w:t>
      </w:r>
      <w:r w:rsidRPr="008D0DDA">
        <w:rPr>
          <w:rFonts w:ascii="Times New Roman" w:eastAsia="Times New Roman" w:hAnsi="Times New Roman" w:cs="Times New Roman"/>
          <w:kern w:val="0"/>
          <w:sz w:val="24"/>
          <w:szCs w:val="24"/>
          <w:bdr w:val="none" w:sz="0" w:space="0" w:color="auto" w:frame="1"/>
          <w:lang w:eastAsia="et-EE"/>
          <w14:ligatures w14:val="none"/>
        </w:rPr>
        <w:t>seadusega pandud ülesannete täitmise kohta</w:t>
      </w:r>
      <w:r w:rsidR="00BE4D1A" w:rsidRPr="008D0DDA">
        <w:rPr>
          <w:rFonts w:ascii="Times New Roman" w:eastAsia="Times New Roman" w:hAnsi="Times New Roman" w:cs="Times New Roman"/>
          <w:kern w:val="0"/>
          <w:sz w:val="24"/>
          <w:szCs w:val="24"/>
          <w:bdr w:val="none" w:sz="0" w:space="0" w:color="auto" w:frame="1"/>
          <w:lang w:eastAsia="et-EE"/>
          <w14:ligatures w14:val="none"/>
        </w:rPr>
        <w:t xml:space="preserve"> ja avaldab </w:t>
      </w:r>
      <w:r w:rsidR="00782EFC" w:rsidRPr="008D0DDA">
        <w:rPr>
          <w:rFonts w:ascii="Times New Roman" w:eastAsia="Times New Roman" w:hAnsi="Times New Roman" w:cs="Times New Roman"/>
          <w:kern w:val="0"/>
          <w:sz w:val="24"/>
          <w:szCs w:val="24"/>
          <w:bdr w:val="none" w:sz="0" w:space="0" w:color="auto" w:frame="1"/>
          <w:lang w:eastAsia="et-EE"/>
          <w14:ligatures w14:val="none"/>
        </w:rPr>
        <w:t>oma veebilehel ülevaate enda eelmise aasta tegevusest</w:t>
      </w:r>
      <w:r w:rsidR="007E687E" w:rsidRPr="008D0DDA">
        <w:rPr>
          <w:rFonts w:ascii="Times New Roman" w:eastAsia="Times New Roman" w:hAnsi="Times New Roman" w:cs="Times New Roman"/>
          <w:kern w:val="0"/>
          <w:sz w:val="24"/>
          <w:szCs w:val="24"/>
          <w:bdr w:val="none" w:sz="0" w:space="0" w:color="auto" w:frame="1"/>
          <w:lang w:eastAsia="et-EE"/>
          <w14:ligatures w14:val="none"/>
        </w:rPr>
        <w:t>.</w:t>
      </w:r>
    </w:p>
    <w:p w14:paraId="36BDF465" w14:textId="77777777" w:rsidR="00090A53" w:rsidRPr="008D0DDA" w:rsidRDefault="00090A53" w:rsidP="00C306C2">
      <w:pPr>
        <w:shd w:val="clear" w:color="auto" w:fill="FFFFFF"/>
        <w:spacing w:after="0"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57DE2CC9" w14:textId="5E67C0B2" w:rsidR="00CE58CB" w:rsidRPr="008D0DDA" w:rsidRDefault="00CE58CB"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B21810" w:rsidRPr="008D0DDA">
        <w:rPr>
          <w:rFonts w:ascii="Times New Roman" w:eastAsia="Times New Roman" w:hAnsi="Times New Roman" w:cs="Times New Roman"/>
          <w:kern w:val="0"/>
          <w:sz w:val="24"/>
          <w:szCs w:val="24"/>
          <w:bdr w:val="none" w:sz="0" w:space="0" w:color="auto" w:frame="1"/>
          <w:lang w:eastAsia="et-EE"/>
          <w14:ligatures w14:val="none"/>
        </w:rPr>
        <w:t>3</w:t>
      </w:r>
      <w:r w:rsidRPr="008D0DDA">
        <w:rPr>
          <w:rFonts w:ascii="Times New Roman" w:eastAsia="Times New Roman" w:hAnsi="Times New Roman" w:cs="Times New Roman"/>
          <w:kern w:val="0"/>
          <w:sz w:val="24"/>
          <w:szCs w:val="24"/>
          <w:bdr w:val="none" w:sz="0" w:space="0" w:color="auto" w:frame="1"/>
          <w:lang w:eastAsia="et-EE"/>
          <w14:ligatures w14:val="none"/>
        </w:rPr>
        <w:t>) Vabariigi Valitsus, valitsusasutus</w:t>
      </w:r>
      <w:r w:rsidR="005A2760">
        <w:rPr>
          <w:rFonts w:ascii="Times New Roman" w:eastAsia="Times New Roman" w:hAnsi="Times New Roman" w:cs="Times New Roman"/>
          <w:kern w:val="0"/>
          <w:sz w:val="24"/>
          <w:szCs w:val="24"/>
          <w:bdr w:val="none" w:sz="0" w:space="0" w:color="auto" w:frame="1"/>
          <w:lang w:eastAsia="et-EE"/>
          <w14:ligatures w14:val="none"/>
        </w:rPr>
        <w:t xml:space="preserve"> ja</w:t>
      </w:r>
      <w:r w:rsidRPr="008D0DDA">
        <w:rPr>
          <w:rFonts w:ascii="Times New Roman" w:eastAsia="Times New Roman" w:hAnsi="Times New Roman" w:cs="Times New Roman"/>
          <w:kern w:val="0"/>
          <w:sz w:val="24"/>
          <w:szCs w:val="24"/>
          <w:bdr w:val="none" w:sz="0" w:space="0" w:color="auto" w:frame="1"/>
          <w:lang w:eastAsia="et-EE"/>
          <w14:ligatures w14:val="none"/>
        </w:rPr>
        <w:t xml:space="preserve"> kohaliku omavalitsuse</w:t>
      </w:r>
      <w:r w:rsidR="005A2760">
        <w:rPr>
          <w:rFonts w:ascii="Times New Roman" w:eastAsia="Times New Roman" w:hAnsi="Times New Roman" w:cs="Times New Roman"/>
          <w:kern w:val="0"/>
          <w:sz w:val="24"/>
          <w:szCs w:val="24"/>
          <w:bdr w:val="none" w:sz="0" w:space="0" w:color="auto" w:frame="1"/>
          <w:lang w:eastAsia="et-EE"/>
          <w14:ligatures w14:val="none"/>
        </w:rPr>
        <w:t xml:space="preserve"> üksus</w:t>
      </w:r>
      <w:r w:rsidRPr="008D0DDA">
        <w:rPr>
          <w:rFonts w:ascii="Times New Roman" w:eastAsia="Times New Roman" w:hAnsi="Times New Roman" w:cs="Times New Roman"/>
          <w:kern w:val="0"/>
          <w:sz w:val="24"/>
          <w:szCs w:val="24"/>
          <w:bdr w:val="none" w:sz="0" w:space="0" w:color="auto" w:frame="1"/>
          <w:lang w:eastAsia="et-EE"/>
          <w14:ligatures w14:val="none"/>
        </w:rPr>
        <w:t xml:space="preserve"> ning </w:t>
      </w:r>
      <w:r w:rsidR="00811979">
        <w:rPr>
          <w:rFonts w:ascii="Times New Roman" w:eastAsia="Times New Roman" w:hAnsi="Times New Roman" w:cs="Times New Roman"/>
          <w:kern w:val="0"/>
          <w:sz w:val="24"/>
          <w:szCs w:val="24"/>
          <w:bdr w:val="none" w:sz="0" w:space="0" w:color="auto" w:frame="1"/>
          <w:lang w:eastAsia="et-EE"/>
          <w14:ligatures w14:val="none"/>
        </w:rPr>
        <w:t>selle</w:t>
      </w:r>
      <w:r w:rsidRPr="008D0DDA">
        <w:rPr>
          <w:rFonts w:ascii="Times New Roman" w:eastAsia="Times New Roman" w:hAnsi="Times New Roman" w:cs="Times New Roman"/>
          <w:kern w:val="0"/>
          <w:sz w:val="24"/>
          <w:szCs w:val="24"/>
          <w:bdr w:val="none" w:sz="0" w:space="0" w:color="auto" w:frame="1"/>
          <w:lang w:eastAsia="et-EE"/>
          <w14:ligatures w14:val="none"/>
        </w:rPr>
        <w:t xml:space="preserve"> asutus on kohustatud voliniku nõudmisel teavitama volinikku hiljemalt </w:t>
      </w:r>
      <w:r w:rsidR="00D0727F" w:rsidRPr="008D0DDA">
        <w:rPr>
          <w:rFonts w:ascii="Times New Roman" w:eastAsia="Times New Roman" w:hAnsi="Times New Roman" w:cs="Times New Roman"/>
          <w:kern w:val="0"/>
          <w:sz w:val="24"/>
          <w:szCs w:val="24"/>
          <w:bdr w:val="none" w:sz="0" w:space="0" w:color="auto" w:frame="1"/>
          <w:lang w:eastAsia="et-EE"/>
          <w14:ligatures w14:val="none"/>
        </w:rPr>
        <w:t>kolme</w:t>
      </w:r>
      <w:r w:rsidRPr="008D0DDA">
        <w:rPr>
          <w:rFonts w:ascii="Times New Roman" w:eastAsia="Times New Roman" w:hAnsi="Times New Roman" w:cs="Times New Roman"/>
          <w:kern w:val="0"/>
          <w:sz w:val="24"/>
          <w:szCs w:val="24"/>
          <w:bdr w:val="none" w:sz="0" w:space="0" w:color="auto" w:frame="1"/>
          <w:lang w:eastAsia="et-EE"/>
          <w14:ligatures w14:val="none"/>
        </w:rPr>
        <w:t xml:space="preserve"> kuu möödumisel </w:t>
      </w:r>
      <w:r w:rsidR="00FB7A9E" w:rsidRPr="008D0DDA">
        <w:rPr>
          <w:rFonts w:ascii="Times New Roman" w:eastAsia="Times New Roman" w:hAnsi="Times New Roman" w:cs="Times New Roman"/>
          <w:kern w:val="0"/>
          <w:sz w:val="24"/>
          <w:szCs w:val="24"/>
          <w:bdr w:val="none" w:sz="0" w:space="0" w:color="auto" w:frame="1"/>
          <w:lang w:eastAsia="et-EE"/>
          <w14:ligatures w14:val="none"/>
        </w:rPr>
        <w:t xml:space="preserve">käesoleva paragrahvi lõike 1 punkti </w:t>
      </w:r>
      <w:r w:rsidR="00E128CB" w:rsidRPr="008D0DDA">
        <w:rPr>
          <w:rFonts w:ascii="Times New Roman" w:eastAsia="Times New Roman" w:hAnsi="Times New Roman" w:cs="Times New Roman"/>
          <w:kern w:val="0"/>
          <w:sz w:val="24"/>
          <w:szCs w:val="24"/>
          <w:bdr w:val="none" w:sz="0" w:space="0" w:color="auto" w:frame="1"/>
          <w:lang w:eastAsia="et-EE"/>
          <w14:ligatures w14:val="none"/>
        </w:rPr>
        <w:t>8</w:t>
      </w:r>
      <w:r w:rsidR="00FB7A9E" w:rsidRPr="008D0DDA">
        <w:rPr>
          <w:rFonts w:ascii="Times New Roman" w:eastAsia="Times New Roman" w:hAnsi="Times New Roman" w:cs="Times New Roman"/>
          <w:kern w:val="0"/>
          <w:sz w:val="24"/>
          <w:szCs w:val="24"/>
          <w:bdr w:val="none" w:sz="0" w:space="0" w:color="auto" w:frame="1"/>
          <w:lang w:eastAsia="et-EE"/>
          <w14:ligatures w14:val="none"/>
        </w:rPr>
        <w:t xml:space="preserve"> alusel</w:t>
      </w:r>
      <w:r w:rsidR="00090A53" w:rsidRPr="008D0DDA">
        <w:rPr>
          <w:rFonts w:ascii="Times New Roman" w:eastAsia="Times New Roman" w:hAnsi="Times New Roman" w:cs="Times New Roman"/>
          <w:kern w:val="0"/>
          <w:sz w:val="24"/>
          <w:szCs w:val="24"/>
          <w:bdr w:val="none" w:sz="0" w:space="0" w:color="auto" w:frame="1"/>
          <w:lang w:eastAsia="et-EE"/>
          <w14:ligatures w14:val="none"/>
        </w:rPr>
        <w:t xml:space="preserve"> tehtud</w:t>
      </w:r>
      <w:r w:rsidR="00FB7A9E"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5F1113" w:rsidRPr="008D0DDA">
        <w:rPr>
          <w:rFonts w:ascii="Times New Roman" w:eastAsia="Times New Roman" w:hAnsi="Times New Roman" w:cs="Times New Roman"/>
          <w:kern w:val="0"/>
          <w:sz w:val="24"/>
          <w:szCs w:val="24"/>
          <w:bdr w:val="none" w:sz="0" w:space="0" w:color="auto" w:frame="1"/>
          <w:lang w:eastAsia="et-EE"/>
          <w14:ligatures w14:val="none"/>
        </w:rPr>
        <w:t>ettepaneku</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EA1E6B" w:rsidRPr="008D0DDA">
        <w:rPr>
          <w:rFonts w:ascii="Times New Roman" w:eastAsia="Times New Roman" w:hAnsi="Times New Roman" w:cs="Times New Roman"/>
          <w:kern w:val="0"/>
          <w:sz w:val="24"/>
          <w:szCs w:val="24"/>
          <w:bdr w:val="none" w:sz="0" w:space="0" w:color="auto" w:frame="1"/>
          <w:lang w:eastAsia="et-EE"/>
          <w14:ligatures w14:val="none"/>
        </w:rPr>
        <w:t xml:space="preserve">või </w:t>
      </w:r>
      <w:r w:rsidR="00D0727F" w:rsidRPr="008D0DDA">
        <w:rPr>
          <w:rFonts w:ascii="Times New Roman" w:eastAsia="Times New Roman" w:hAnsi="Times New Roman" w:cs="Times New Roman"/>
          <w:kern w:val="0"/>
          <w:sz w:val="24"/>
          <w:szCs w:val="24"/>
          <w:bdr w:val="none" w:sz="0" w:space="0" w:color="auto" w:frame="1"/>
          <w:lang w:eastAsia="et-EE"/>
          <w14:ligatures w14:val="none"/>
        </w:rPr>
        <w:t xml:space="preserve">sama lõike </w:t>
      </w:r>
      <w:r w:rsidR="00EA1E6B" w:rsidRPr="008D0DDA">
        <w:rPr>
          <w:rFonts w:ascii="Times New Roman" w:eastAsia="Times New Roman" w:hAnsi="Times New Roman" w:cs="Times New Roman"/>
          <w:kern w:val="0"/>
          <w:sz w:val="24"/>
          <w:szCs w:val="24"/>
          <w:bdr w:val="none" w:sz="0" w:space="0" w:color="auto" w:frame="1"/>
          <w:lang w:eastAsia="et-EE"/>
          <w14:ligatures w14:val="none"/>
        </w:rPr>
        <w:t xml:space="preserve">punkti </w:t>
      </w:r>
      <w:r w:rsidR="00E128CB" w:rsidRPr="008D0DDA">
        <w:rPr>
          <w:rFonts w:ascii="Times New Roman" w:eastAsia="Times New Roman" w:hAnsi="Times New Roman" w:cs="Times New Roman"/>
          <w:kern w:val="0"/>
          <w:sz w:val="24"/>
          <w:szCs w:val="24"/>
          <w:bdr w:val="none" w:sz="0" w:space="0" w:color="auto" w:frame="1"/>
          <w:lang w:eastAsia="et-EE"/>
          <w14:ligatures w14:val="none"/>
        </w:rPr>
        <w:t>9</w:t>
      </w:r>
      <w:r w:rsidR="00EA1E6B" w:rsidRPr="008D0DDA">
        <w:rPr>
          <w:rFonts w:ascii="Times New Roman" w:eastAsia="Times New Roman" w:hAnsi="Times New Roman" w:cs="Times New Roman"/>
          <w:kern w:val="0"/>
          <w:sz w:val="24"/>
          <w:szCs w:val="24"/>
          <w:bdr w:val="none" w:sz="0" w:space="0" w:color="auto" w:frame="1"/>
          <w:lang w:eastAsia="et-EE"/>
          <w14:ligatures w14:val="none"/>
        </w:rPr>
        <w:t xml:space="preserve"> alusel antud soovituse </w:t>
      </w:r>
      <w:r w:rsidRPr="008D0DDA">
        <w:rPr>
          <w:rFonts w:ascii="Times New Roman" w:eastAsia="Times New Roman" w:hAnsi="Times New Roman" w:cs="Times New Roman"/>
          <w:kern w:val="0"/>
          <w:sz w:val="24"/>
          <w:szCs w:val="24"/>
          <w:bdr w:val="none" w:sz="0" w:space="0" w:color="auto" w:frame="1"/>
          <w:lang w:eastAsia="et-EE"/>
          <w14:ligatures w14:val="none"/>
        </w:rPr>
        <w:t xml:space="preserve">saamisest sellest, kuidas </w:t>
      </w:r>
      <w:r w:rsidR="00EA1E6B" w:rsidRPr="008D0DDA">
        <w:rPr>
          <w:rFonts w:ascii="Times New Roman" w:eastAsia="Times New Roman" w:hAnsi="Times New Roman" w:cs="Times New Roman"/>
          <w:kern w:val="0"/>
          <w:sz w:val="24"/>
          <w:szCs w:val="24"/>
          <w:bdr w:val="none" w:sz="0" w:space="0" w:color="auto" w:frame="1"/>
          <w:lang w:eastAsia="et-EE"/>
          <w14:ligatures w14:val="none"/>
        </w:rPr>
        <w:t>ettepaneku</w:t>
      </w:r>
      <w:r w:rsidR="00090A53" w:rsidRPr="008D0DDA">
        <w:rPr>
          <w:rFonts w:ascii="Times New Roman" w:eastAsia="Times New Roman" w:hAnsi="Times New Roman" w:cs="Times New Roman"/>
          <w:kern w:val="0"/>
          <w:sz w:val="24"/>
          <w:szCs w:val="24"/>
          <w:bdr w:val="none" w:sz="0" w:space="0" w:color="auto" w:frame="1"/>
          <w:lang w:eastAsia="et-EE"/>
          <w14:ligatures w14:val="none"/>
        </w:rPr>
        <w:t>t</w:t>
      </w:r>
      <w:r w:rsidR="00EA1E6B" w:rsidRPr="008D0DDA">
        <w:rPr>
          <w:rFonts w:ascii="Times New Roman" w:eastAsia="Times New Roman" w:hAnsi="Times New Roman" w:cs="Times New Roman"/>
          <w:kern w:val="0"/>
          <w:sz w:val="24"/>
          <w:szCs w:val="24"/>
          <w:bdr w:val="none" w:sz="0" w:space="0" w:color="auto" w:frame="1"/>
          <w:lang w:eastAsia="et-EE"/>
          <w14:ligatures w14:val="none"/>
        </w:rPr>
        <w:t xml:space="preserve"> või </w:t>
      </w:r>
      <w:r w:rsidRPr="008D0DDA">
        <w:rPr>
          <w:rFonts w:ascii="Times New Roman" w:eastAsia="Times New Roman" w:hAnsi="Times New Roman" w:cs="Times New Roman"/>
          <w:kern w:val="0"/>
          <w:sz w:val="24"/>
          <w:szCs w:val="24"/>
          <w:bdr w:val="none" w:sz="0" w:space="0" w:color="auto" w:frame="1"/>
          <w:lang w:eastAsia="et-EE"/>
          <w14:ligatures w14:val="none"/>
        </w:rPr>
        <w:t>soovitus</w:t>
      </w:r>
      <w:r w:rsidR="00090A53" w:rsidRPr="008D0DDA">
        <w:rPr>
          <w:rFonts w:ascii="Times New Roman" w:eastAsia="Times New Roman" w:hAnsi="Times New Roman" w:cs="Times New Roman"/>
          <w:kern w:val="0"/>
          <w:sz w:val="24"/>
          <w:szCs w:val="24"/>
          <w:bdr w:val="none" w:sz="0" w:space="0" w:color="auto" w:frame="1"/>
          <w:lang w:eastAsia="et-EE"/>
          <w14:ligatures w14:val="none"/>
        </w:rPr>
        <w:t>t</w:t>
      </w:r>
      <w:r w:rsidRPr="008D0DDA">
        <w:rPr>
          <w:rFonts w:ascii="Times New Roman" w:eastAsia="Times New Roman" w:hAnsi="Times New Roman" w:cs="Times New Roman"/>
          <w:kern w:val="0"/>
          <w:sz w:val="24"/>
          <w:szCs w:val="24"/>
          <w:bdr w:val="none" w:sz="0" w:space="0" w:color="auto" w:frame="1"/>
          <w:lang w:eastAsia="et-EE"/>
          <w14:ligatures w14:val="none"/>
        </w:rPr>
        <w:t xml:space="preserve"> on arvesse võetud, ja tegema selle teabe avalikkusele kättesaadavaks.</w:t>
      </w:r>
    </w:p>
    <w:p w14:paraId="023D7D0D" w14:textId="77777777" w:rsidR="004A5FCC" w:rsidRPr="008D0DDA" w:rsidRDefault="004A5FCC" w:rsidP="006A75A6">
      <w:pPr>
        <w:shd w:val="clear" w:color="auto" w:fill="FFFFFF"/>
        <w:spacing w:line="240" w:lineRule="auto"/>
        <w:contextualSpacing/>
        <w:outlineLvl w:val="2"/>
        <w:rPr>
          <w:rFonts w:ascii="Times New Roman" w:eastAsia="Times New Roman" w:hAnsi="Times New Roman" w:cs="Times New Roman"/>
          <w:kern w:val="0"/>
          <w:sz w:val="24"/>
          <w:szCs w:val="24"/>
          <w:bdr w:val="none" w:sz="0" w:space="0" w:color="auto" w:frame="1"/>
          <w:lang w:eastAsia="et-EE"/>
          <w14:ligatures w14:val="none"/>
        </w:rPr>
      </w:pPr>
    </w:p>
    <w:p w14:paraId="06336DDC" w14:textId="18491406" w:rsidR="004A5FCC" w:rsidRPr="008D0DDA" w:rsidRDefault="004A5FCC"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B21810" w:rsidRPr="008D0DDA">
        <w:rPr>
          <w:rFonts w:ascii="Times New Roman" w:eastAsia="Times New Roman" w:hAnsi="Times New Roman" w:cs="Times New Roman"/>
          <w:kern w:val="0"/>
          <w:sz w:val="24"/>
          <w:szCs w:val="24"/>
          <w:bdr w:val="none" w:sz="0" w:space="0" w:color="auto" w:frame="1"/>
          <w:lang w:eastAsia="et-EE"/>
          <w14:ligatures w14:val="none"/>
        </w:rPr>
        <w:t>4</w:t>
      </w:r>
      <w:r w:rsidRPr="008D0DDA">
        <w:rPr>
          <w:rFonts w:ascii="Times New Roman" w:eastAsia="Times New Roman" w:hAnsi="Times New Roman" w:cs="Times New Roman"/>
          <w:kern w:val="0"/>
          <w:sz w:val="24"/>
          <w:szCs w:val="24"/>
          <w:bdr w:val="none" w:sz="0" w:space="0" w:color="auto" w:frame="1"/>
          <w:lang w:eastAsia="et-EE"/>
          <w14:ligatures w14:val="none"/>
        </w:rPr>
        <w:t>) Volinikul on õigus saada andme</w:t>
      </w:r>
      <w:r w:rsidR="00132974" w:rsidRPr="008D0DDA">
        <w:rPr>
          <w:rFonts w:ascii="Times New Roman" w:eastAsia="Times New Roman" w:hAnsi="Times New Roman" w:cs="Times New Roman"/>
          <w:kern w:val="0"/>
          <w:sz w:val="24"/>
          <w:szCs w:val="24"/>
          <w:bdr w:val="none" w:sz="0" w:space="0" w:color="auto" w:frame="1"/>
          <w:lang w:eastAsia="et-EE"/>
          <w14:ligatures w14:val="none"/>
        </w:rPr>
        <w:t xml:space="preserve">te </w:t>
      </w:r>
      <w:r w:rsidRPr="008D0DDA">
        <w:rPr>
          <w:rFonts w:ascii="Times New Roman" w:eastAsia="Times New Roman" w:hAnsi="Times New Roman" w:cs="Times New Roman"/>
          <w:kern w:val="0"/>
          <w:sz w:val="24"/>
          <w:szCs w:val="24"/>
          <w:bdr w:val="none" w:sz="0" w:space="0" w:color="auto" w:frame="1"/>
          <w:lang w:eastAsia="et-EE"/>
          <w14:ligatures w14:val="none"/>
        </w:rPr>
        <w:t>valdajalt statistilist teavet käesoleva paragrahvi lõi</w:t>
      </w:r>
      <w:r w:rsidR="005812C9" w:rsidRPr="008D0DDA">
        <w:rPr>
          <w:rFonts w:ascii="Times New Roman" w:eastAsia="Times New Roman" w:hAnsi="Times New Roman" w:cs="Times New Roman"/>
          <w:kern w:val="0"/>
          <w:sz w:val="24"/>
          <w:szCs w:val="24"/>
          <w:bdr w:val="none" w:sz="0" w:space="0" w:color="auto" w:frame="1"/>
          <w:lang w:eastAsia="et-EE"/>
          <w14:ligatures w14:val="none"/>
        </w:rPr>
        <w:t>k</w:t>
      </w:r>
      <w:r w:rsidRPr="008D0DDA">
        <w:rPr>
          <w:rFonts w:ascii="Times New Roman" w:eastAsia="Times New Roman" w:hAnsi="Times New Roman" w:cs="Times New Roman"/>
          <w:kern w:val="0"/>
          <w:sz w:val="24"/>
          <w:szCs w:val="24"/>
          <w:bdr w:val="none" w:sz="0" w:space="0" w:color="auto" w:frame="1"/>
          <w:lang w:eastAsia="et-EE"/>
          <w14:ligatures w14:val="none"/>
        </w:rPr>
        <w:t>e 1 punkti 1</w:t>
      </w:r>
      <w:r w:rsidR="007A7574" w:rsidRPr="008D0DDA">
        <w:rPr>
          <w:rFonts w:ascii="Times New Roman" w:eastAsia="Times New Roman" w:hAnsi="Times New Roman" w:cs="Times New Roman"/>
          <w:kern w:val="0"/>
          <w:sz w:val="24"/>
          <w:szCs w:val="24"/>
          <w:bdr w:val="none" w:sz="0" w:space="0" w:color="auto" w:frame="1"/>
          <w:lang w:eastAsia="et-EE"/>
          <w14:ligatures w14:val="none"/>
        </w:rPr>
        <w:t>2</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7B2E43" w:rsidRPr="008D0DDA">
        <w:rPr>
          <w:rFonts w:ascii="Times New Roman" w:eastAsia="Times New Roman" w:hAnsi="Times New Roman" w:cs="Times New Roman"/>
          <w:kern w:val="0"/>
          <w:sz w:val="24"/>
          <w:szCs w:val="24"/>
          <w:bdr w:val="none" w:sz="0" w:space="0" w:color="auto" w:frame="1"/>
          <w:lang w:eastAsia="et-EE"/>
          <w14:ligatures w14:val="none"/>
        </w:rPr>
        <w:t xml:space="preserve">alusel </w:t>
      </w:r>
      <w:r w:rsidRPr="008D0DDA">
        <w:rPr>
          <w:rFonts w:ascii="Times New Roman" w:eastAsia="Times New Roman" w:hAnsi="Times New Roman" w:cs="Times New Roman"/>
          <w:kern w:val="0"/>
          <w:sz w:val="24"/>
          <w:szCs w:val="24"/>
          <w:bdr w:val="none" w:sz="0" w:space="0" w:color="auto" w:frame="1"/>
          <w:lang w:eastAsia="et-EE"/>
          <w14:ligatures w14:val="none"/>
        </w:rPr>
        <w:t>aruande koostamisel üldise hinnangu andmiseks võrdse kohtlemise põhimõtte</w:t>
      </w:r>
      <w:r w:rsidR="007B2E43" w:rsidRPr="008D0DDA">
        <w:rPr>
          <w:rFonts w:ascii="Times New Roman" w:eastAsia="Times New Roman" w:hAnsi="Times New Roman" w:cs="Times New Roman"/>
          <w:kern w:val="0"/>
          <w:sz w:val="24"/>
          <w:szCs w:val="24"/>
          <w:bdr w:val="none" w:sz="0" w:space="0" w:color="auto" w:frame="1"/>
          <w:lang w:eastAsia="et-EE"/>
          <w14:ligatures w14:val="none"/>
        </w:rPr>
        <w:t xml:space="preserve"> järgimise</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CA7A58" w:rsidRPr="008D0DDA">
        <w:rPr>
          <w:rFonts w:ascii="Times New Roman" w:eastAsia="Times New Roman" w:hAnsi="Times New Roman" w:cs="Times New Roman"/>
          <w:kern w:val="0"/>
          <w:sz w:val="24"/>
          <w:szCs w:val="24"/>
          <w:bdr w:val="none" w:sz="0" w:space="0" w:color="auto" w:frame="1"/>
          <w:lang w:eastAsia="et-EE"/>
          <w14:ligatures w14:val="none"/>
        </w:rPr>
        <w:t xml:space="preserve">ning soolise võrdsuse ja </w:t>
      </w:r>
      <w:r w:rsidR="007B2E43" w:rsidRPr="008D0DDA">
        <w:rPr>
          <w:rFonts w:ascii="Times New Roman" w:eastAsia="Times New Roman" w:hAnsi="Times New Roman" w:cs="Times New Roman"/>
          <w:kern w:val="0"/>
          <w:sz w:val="24"/>
          <w:szCs w:val="24"/>
          <w:bdr w:val="none" w:sz="0" w:space="0" w:color="auto" w:frame="1"/>
          <w:lang w:eastAsia="et-EE"/>
          <w14:ligatures w14:val="none"/>
        </w:rPr>
        <w:t>võrdsete võimaluste olukorra kohta</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7B2E43" w:rsidRPr="008D0DDA">
        <w:rPr>
          <w:rFonts w:ascii="Times New Roman" w:eastAsia="Times New Roman" w:hAnsi="Times New Roman" w:cs="Times New Roman"/>
          <w:kern w:val="0"/>
          <w:sz w:val="24"/>
          <w:szCs w:val="24"/>
          <w:bdr w:val="none" w:sz="0" w:space="0" w:color="auto" w:frame="1"/>
          <w:lang w:eastAsia="et-EE"/>
          <w14:ligatures w14:val="none"/>
        </w:rPr>
        <w:t>riigis.</w:t>
      </w:r>
    </w:p>
    <w:p w14:paraId="76145E1E" w14:textId="77777777" w:rsidR="002D7B00" w:rsidRPr="008D0DDA" w:rsidRDefault="002D7B00" w:rsidP="00C306C2">
      <w:pPr>
        <w:shd w:val="clear" w:color="auto" w:fill="FFFFFF"/>
        <w:spacing w:after="0" w:line="240" w:lineRule="auto"/>
        <w:contextualSpacing/>
        <w:outlineLvl w:val="2"/>
        <w:rPr>
          <w:rFonts w:ascii="Times New Roman" w:eastAsia="Times New Roman" w:hAnsi="Times New Roman" w:cs="Times New Roman"/>
          <w:kern w:val="0"/>
          <w:sz w:val="24"/>
          <w:szCs w:val="24"/>
          <w:lang w:eastAsia="et-EE"/>
          <w14:ligatures w14:val="none"/>
        </w:rPr>
      </w:pPr>
    </w:p>
    <w:p w14:paraId="156386E5" w14:textId="797CB802" w:rsidR="00CE58CB" w:rsidRPr="00A43A26" w:rsidRDefault="00CE58CB" w:rsidP="006A75A6">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r w:rsidRPr="00A43A26">
        <w:rPr>
          <w:rFonts w:ascii="Times New Roman" w:eastAsia="Times New Roman" w:hAnsi="Times New Roman" w:cs="Times New Roman"/>
          <w:b/>
          <w:bCs/>
          <w:kern w:val="0"/>
          <w:sz w:val="24"/>
          <w:szCs w:val="24"/>
          <w:bdr w:val="none" w:sz="0" w:space="0" w:color="auto" w:frame="1"/>
          <w:lang w:eastAsia="et-EE"/>
          <w14:ligatures w14:val="none"/>
        </w:rPr>
        <w:t xml:space="preserve">§ </w:t>
      </w:r>
      <w:r w:rsidR="00EB6940" w:rsidRPr="00A43A26">
        <w:rPr>
          <w:rFonts w:ascii="Times New Roman" w:eastAsia="Times New Roman" w:hAnsi="Times New Roman" w:cs="Times New Roman"/>
          <w:b/>
          <w:bCs/>
          <w:kern w:val="0"/>
          <w:sz w:val="24"/>
          <w:szCs w:val="24"/>
          <w:bdr w:val="none" w:sz="0" w:space="0" w:color="auto" w:frame="1"/>
          <w:lang w:eastAsia="et-EE"/>
          <w14:ligatures w14:val="none"/>
        </w:rPr>
        <w:t>29</w:t>
      </w:r>
      <w:r w:rsidRPr="00A43A26">
        <w:rPr>
          <w:rFonts w:ascii="Times New Roman" w:eastAsia="Times New Roman" w:hAnsi="Times New Roman" w:cs="Times New Roman"/>
          <w:b/>
          <w:bCs/>
          <w:kern w:val="0"/>
          <w:sz w:val="24"/>
          <w:szCs w:val="24"/>
          <w:bdr w:val="none" w:sz="0" w:space="0" w:color="auto" w:frame="1"/>
          <w:lang w:eastAsia="et-EE"/>
          <w14:ligatures w14:val="none"/>
        </w:rPr>
        <w:t>. Nõustamine ja voliniku arvamus</w:t>
      </w:r>
    </w:p>
    <w:p w14:paraId="40C94B58" w14:textId="77777777" w:rsidR="00F02E24" w:rsidRPr="008D0DDA" w:rsidRDefault="00F02E24"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34D260A1" w14:textId="52916236" w:rsidR="004C5354" w:rsidRPr="008D0DDA" w:rsidRDefault="00CE58CB"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 xml:space="preserve">(1) </w:t>
      </w:r>
      <w:r w:rsidR="004C5354" w:rsidRPr="008D0DDA">
        <w:rPr>
          <w:rFonts w:ascii="Times New Roman" w:eastAsia="Times New Roman" w:hAnsi="Times New Roman" w:cs="Times New Roman"/>
          <w:kern w:val="0"/>
          <w:sz w:val="24"/>
          <w:szCs w:val="24"/>
          <w:bdr w:val="none" w:sz="0" w:space="0" w:color="auto" w:frame="1"/>
          <w:lang w:eastAsia="et-EE"/>
          <w14:ligatures w14:val="none"/>
        </w:rPr>
        <w:t xml:space="preserve">Igaühel on õigus pöörduda </w:t>
      </w:r>
      <w:r w:rsidR="001B4025" w:rsidRPr="008D0DDA">
        <w:rPr>
          <w:rFonts w:ascii="Times New Roman" w:eastAsia="Times New Roman" w:hAnsi="Times New Roman" w:cs="Times New Roman"/>
          <w:kern w:val="0"/>
          <w:sz w:val="24"/>
          <w:szCs w:val="24"/>
          <w:bdr w:val="none" w:sz="0" w:space="0" w:color="auto" w:frame="1"/>
          <w:lang w:eastAsia="et-EE"/>
          <w14:ligatures w14:val="none"/>
        </w:rPr>
        <w:t xml:space="preserve">diskrimineerimiskahtluse korral </w:t>
      </w:r>
      <w:r w:rsidR="00EB6940" w:rsidRPr="008D0DDA">
        <w:rPr>
          <w:rFonts w:ascii="Times New Roman" w:eastAsia="Times New Roman" w:hAnsi="Times New Roman" w:cs="Times New Roman"/>
          <w:kern w:val="0"/>
          <w:sz w:val="24"/>
          <w:szCs w:val="24"/>
          <w:bdr w:val="none" w:sz="0" w:space="0" w:color="auto" w:frame="1"/>
          <w:lang w:eastAsia="et-EE"/>
          <w14:ligatures w14:val="none"/>
        </w:rPr>
        <w:t xml:space="preserve">voliniku poole </w:t>
      </w:r>
      <w:r w:rsidR="00524FC5" w:rsidRPr="008D0DDA">
        <w:rPr>
          <w:rFonts w:ascii="Times New Roman" w:eastAsia="Times New Roman" w:hAnsi="Times New Roman" w:cs="Times New Roman"/>
          <w:kern w:val="0"/>
          <w:sz w:val="24"/>
          <w:szCs w:val="24"/>
          <w:bdr w:val="none" w:sz="0" w:space="0" w:color="auto" w:frame="1"/>
          <w:lang w:eastAsia="et-EE"/>
          <w14:ligatures w14:val="none"/>
        </w:rPr>
        <w:t xml:space="preserve">(edaspidi </w:t>
      </w:r>
      <w:r w:rsidR="00524FC5" w:rsidRPr="008D0DDA">
        <w:rPr>
          <w:rFonts w:ascii="Times New Roman" w:eastAsia="Times New Roman" w:hAnsi="Times New Roman" w:cs="Times New Roman"/>
          <w:i/>
          <w:iCs/>
          <w:kern w:val="0"/>
          <w:sz w:val="24"/>
          <w:szCs w:val="24"/>
          <w:bdr w:val="none" w:sz="0" w:space="0" w:color="auto" w:frame="1"/>
          <w:lang w:eastAsia="et-EE"/>
          <w14:ligatures w14:val="none"/>
        </w:rPr>
        <w:t>pöördumine</w:t>
      </w:r>
      <w:r w:rsidR="00524FC5"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CA4F71" w:rsidRPr="008D0DDA">
        <w:rPr>
          <w:rFonts w:ascii="Times New Roman" w:eastAsia="Times New Roman" w:hAnsi="Times New Roman" w:cs="Times New Roman"/>
          <w:kern w:val="0"/>
          <w:sz w:val="24"/>
          <w:szCs w:val="24"/>
          <w:bdr w:val="none" w:sz="0" w:space="0" w:color="auto" w:frame="1"/>
          <w:lang w:eastAsia="et-EE"/>
          <w14:ligatures w14:val="none"/>
        </w:rPr>
        <w:t>käesoleva seaduse § 28 lõi</w:t>
      </w:r>
      <w:r w:rsidR="005812C9" w:rsidRPr="008D0DDA">
        <w:rPr>
          <w:rFonts w:ascii="Times New Roman" w:eastAsia="Times New Roman" w:hAnsi="Times New Roman" w:cs="Times New Roman"/>
          <w:kern w:val="0"/>
          <w:sz w:val="24"/>
          <w:szCs w:val="24"/>
          <w:bdr w:val="none" w:sz="0" w:space="0" w:color="auto" w:frame="1"/>
          <w:lang w:eastAsia="et-EE"/>
          <w14:ligatures w14:val="none"/>
        </w:rPr>
        <w:t>k</w:t>
      </w:r>
      <w:r w:rsidR="00CA4F71" w:rsidRPr="008D0DDA">
        <w:rPr>
          <w:rFonts w:ascii="Times New Roman" w:eastAsia="Times New Roman" w:hAnsi="Times New Roman" w:cs="Times New Roman"/>
          <w:kern w:val="0"/>
          <w:sz w:val="24"/>
          <w:szCs w:val="24"/>
          <w:bdr w:val="none" w:sz="0" w:space="0" w:color="auto" w:frame="1"/>
          <w:lang w:eastAsia="et-EE"/>
          <w14:ligatures w14:val="none"/>
        </w:rPr>
        <w:t xml:space="preserve">e 1 punktis 2 nimetatud </w:t>
      </w:r>
      <w:r w:rsidR="001B4025" w:rsidRPr="008D0DDA">
        <w:rPr>
          <w:rFonts w:ascii="Times New Roman" w:eastAsia="Times New Roman" w:hAnsi="Times New Roman" w:cs="Times New Roman"/>
          <w:kern w:val="0"/>
          <w:sz w:val="24"/>
          <w:szCs w:val="24"/>
          <w:bdr w:val="none" w:sz="0" w:space="0" w:color="auto" w:frame="1"/>
          <w:lang w:eastAsia="et-EE"/>
          <w14:ligatures w14:val="none"/>
        </w:rPr>
        <w:t xml:space="preserve">nõustamise saamiseks </w:t>
      </w:r>
      <w:r w:rsidR="00524FC5" w:rsidRPr="008D0DDA">
        <w:rPr>
          <w:rFonts w:ascii="Times New Roman" w:eastAsia="Times New Roman" w:hAnsi="Times New Roman" w:cs="Times New Roman"/>
          <w:kern w:val="0"/>
          <w:sz w:val="24"/>
          <w:szCs w:val="24"/>
          <w:bdr w:val="none" w:sz="0" w:space="0" w:color="auto" w:frame="1"/>
          <w:lang w:eastAsia="et-EE"/>
          <w14:ligatures w14:val="none"/>
        </w:rPr>
        <w:t xml:space="preserve">(edaspidi </w:t>
      </w:r>
      <w:r w:rsidR="00524FC5" w:rsidRPr="008D0DDA">
        <w:rPr>
          <w:rFonts w:ascii="Times New Roman" w:eastAsia="Times New Roman" w:hAnsi="Times New Roman" w:cs="Times New Roman"/>
          <w:i/>
          <w:iCs/>
          <w:kern w:val="0"/>
          <w:sz w:val="24"/>
          <w:szCs w:val="24"/>
          <w:bdr w:val="none" w:sz="0" w:space="0" w:color="auto" w:frame="1"/>
          <w:lang w:eastAsia="et-EE"/>
          <w14:ligatures w14:val="none"/>
        </w:rPr>
        <w:t>nõustamine</w:t>
      </w:r>
      <w:r w:rsidR="00524FC5"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1B4025" w:rsidRPr="008D0DDA">
        <w:rPr>
          <w:rFonts w:ascii="Times New Roman" w:eastAsia="Times New Roman" w:hAnsi="Times New Roman" w:cs="Times New Roman"/>
          <w:kern w:val="0"/>
          <w:sz w:val="24"/>
          <w:szCs w:val="24"/>
          <w:bdr w:val="none" w:sz="0" w:space="0" w:color="auto" w:frame="1"/>
          <w:lang w:eastAsia="et-EE"/>
          <w14:ligatures w14:val="none"/>
        </w:rPr>
        <w:t xml:space="preserve">või </w:t>
      </w:r>
      <w:r w:rsidR="003B1BC9" w:rsidRPr="008D0DDA">
        <w:rPr>
          <w:rFonts w:ascii="Times New Roman" w:eastAsia="Times New Roman" w:hAnsi="Times New Roman" w:cs="Times New Roman"/>
          <w:kern w:val="0"/>
          <w:sz w:val="24"/>
          <w:szCs w:val="24"/>
          <w:bdr w:val="none" w:sz="0" w:space="0" w:color="auto" w:frame="1"/>
          <w:lang w:eastAsia="et-EE"/>
          <w14:ligatures w14:val="none"/>
        </w:rPr>
        <w:t>avaldusega</w:t>
      </w:r>
      <w:r w:rsidR="001B4025"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CA4F71" w:rsidRPr="008D0DDA">
        <w:rPr>
          <w:rFonts w:ascii="Times New Roman" w:eastAsia="Times New Roman" w:hAnsi="Times New Roman" w:cs="Times New Roman"/>
          <w:kern w:val="0"/>
          <w:sz w:val="24"/>
          <w:szCs w:val="24"/>
          <w:bdr w:val="none" w:sz="0" w:space="0" w:color="auto" w:frame="1"/>
          <w:lang w:eastAsia="et-EE"/>
          <w14:ligatures w14:val="none"/>
        </w:rPr>
        <w:t xml:space="preserve">sama lõike punkti 3 alusel </w:t>
      </w:r>
      <w:r w:rsidR="00EB6940" w:rsidRPr="008D0DDA">
        <w:rPr>
          <w:rFonts w:ascii="Times New Roman" w:eastAsia="Times New Roman" w:hAnsi="Times New Roman" w:cs="Times New Roman"/>
          <w:kern w:val="0"/>
          <w:sz w:val="24"/>
          <w:szCs w:val="24"/>
          <w:bdr w:val="none" w:sz="0" w:space="0" w:color="auto" w:frame="1"/>
          <w:lang w:eastAsia="et-EE"/>
          <w14:ligatures w14:val="none"/>
        </w:rPr>
        <w:t xml:space="preserve">võimaliku diskrimineerimise asetleidmise </w:t>
      </w:r>
      <w:r w:rsidR="006B7DB0" w:rsidRPr="008D0DDA">
        <w:rPr>
          <w:rFonts w:ascii="Times New Roman" w:eastAsia="Times New Roman" w:hAnsi="Times New Roman" w:cs="Times New Roman"/>
          <w:kern w:val="0"/>
          <w:sz w:val="24"/>
          <w:szCs w:val="24"/>
          <w:bdr w:val="none" w:sz="0" w:space="0" w:color="auto" w:frame="1"/>
          <w:lang w:eastAsia="et-EE"/>
          <w14:ligatures w14:val="none"/>
        </w:rPr>
        <w:t xml:space="preserve">või </w:t>
      </w:r>
      <w:r w:rsidR="00D909D1" w:rsidRPr="008D0DDA">
        <w:rPr>
          <w:rFonts w:ascii="Times New Roman" w:eastAsia="Times New Roman" w:hAnsi="Times New Roman" w:cs="Times New Roman"/>
          <w:kern w:val="0"/>
          <w:sz w:val="24"/>
          <w:szCs w:val="24"/>
          <w:bdr w:val="none" w:sz="0" w:space="0" w:color="auto" w:frame="1"/>
          <w:lang w:eastAsia="et-EE"/>
          <w14:ligatures w14:val="none"/>
        </w:rPr>
        <w:t xml:space="preserve">edendamiskohustuse </w:t>
      </w:r>
      <w:r w:rsidR="006B7DB0" w:rsidRPr="008D0DDA">
        <w:rPr>
          <w:rFonts w:ascii="Times New Roman" w:eastAsia="Times New Roman" w:hAnsi="Times New Roman" w:cs="Times New Roman"/>
          <w:kern w:val="0"/>
          <w:sz w:val="24"/>
          <w:szCs w:val="24"/>
          <w:bdr w:val="none" w:sz="0" w:space="0" w:color="auto" w:frame="1"/>
          <w:lang w:eastAsia="et-EE"/>
          <w14:ligatures w14:val="none"/>
        </w:rPr>
        <w:t xml:space="preserve">rikkumise </w:t>
      </w:r>
      <w:r w:rsidR="00EB6940" w:rsidRPr="008D0DDA">
        <w:rPr>
          <w:rFonts w:ascii="Times New Roman" w:eastAsia="Times New Roman" w:hAnsi="Times New Roman" w:cs="Times New Roman"/>
          <w:kern w:val="0"/>
          <w:sz w:val="24"/>
          <w:szCs w:val="24"/>
          <w:bdr w:val="none" w:sz="0" w:space="0" w:color="auto" w:frame="1"/>
          <w:lang w:eastAsia="et-EE"/>
          <w14:ligatures w14:val="none"/>
        </w:rPr>
        <w:t>kohta arvamuse saamiseks</w:t>
      </w:r>
      <w:r w:rsidR="00524FC5" w:rsidRPr="008D0DDA">
        <w:rPr>
          <w:rFonts w:ascii="Times New Roman" w:eastAsia="Times New Roman" w:hAnsi="Times New Roman" w:cs="Times New Roman"/>
          <w:kern w:val="0"/>
          <w:sz w:val="24"/>
          <w:szCs w:val="24"/>
          <w:bdr w:val="none" w:sz="0" w:space="0" w:color="auto" w:frame="1"/>
          <w:lang w:eastAsia="et-EE"/>
          <w14:ligatures w14:val="none"/>
        </w:rPr>
        <w:t xml:space="preserve"> (edaspidi </w:t>
      </w:r>
      <w:r w:rsidR="00524FC5" w:rsidRPr="008D0DDA">
        <w:rPr>
          <w:rFonts w:ascii="Times New Roman" w:eastAsia="Times New Roman" w:hAnsi="Times New Roman" w:cs="Times New Roman"/>
          <w:i/>
          <w:iCs/>
          <w:kern w:val="0"/>
          <w:sz w:val="24"/>
          <w:szCs w:val="24"/>
          <w:bdr w:val="none" w:sz="0" w:space="0" w:color="auto" w:frame="1"/>
          <w:lang w:eastAsia="et-EE"/>
          <w14:ligatures w14:val="none"/>
        </w:rPr>
        <w:t>arvamus</w:t>
      </w:r>
      <w:r w:rsidR="00524FC5" w:rsidRPr="008D0DDA">
        <w:rPr>
          <w:rFonts w:ascii="Times New Roman" w:eastAsia="Times New Roman" w:hAnsi="Times New Roman" w:cs="Times New Roman"/>
          <w:kern w:val="0"/>
          <w:sz w:val="24"/>
          <w:szCs w:val="24"/>
          <w:bdr w:val="none" w:sz="0" w:space="0" w:color="auto" w:frame="1"/>
          <w:lang w:eastAsia="et-EE"/>
          <w14:ligatures w14:val="none"/>
        </w:rPr>
        <w:t>)</w:t>
      </w:r>
      <w:r w:rsidR="00EB6940" w:rsidRPr="008D0DDA">
        <w:rPr>
          <w:rFonts w:ascii="Times New Roman" w:eastAsia="Times New Roman" w:hAnsi="Times New Roman" w:cs="Times New Roman"/>
          <w:kern w:val="0"/>
          <w:sz w:val="24"/>
          <w:szCs w:val="24"/>
          <w:bdr w:val="none" w:sz="0" w:space="0" w:color="auto" w:frame="1"/>
          <w:lang w:eastAsia="et-EE"/>
          <w14:ligatures w14:val="none"/>
        </w:rPr>
        <w:t>. Voliniku poole pöördumise takistamine on keelatud.</w:t>
      </w:r>
    </w:p>
    <w:p w14:paraId="52744AA7" w14:textId="77777777" w:rsidR="003B1BC9" w:rsidRPr="008D0DDA" w:rsidRDefault="003B1BC9"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37F497B" w14:textId="6DAE789D" w:rsidR="003B1BC9" w:rsidRPr="008D0DDA" w:rsidRDefault="003B1BC9"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2</w:t>
      </w:r>
      <w:r w:rsidR="001E732B" w:rsidRPr="008D0DDA">
        <w:rPr>
          <w:rFonts w:ascii="Times New Roman" w:eastAsia="Times New Roman" w:hAnsi="Times New Roman" w:cs="Times New Roman"/>
          <w:kern w:val="0"/>
          <w:sz w:val="24"/>
          <w:szCs w:val="24"/>
          <w:bdr w:val="none" w:sz="0" w:space="0" w:color="auto" w:frame="1"/>
          <w:lang w:eastAsia="et-EE"/>
          <w14:ligatures w14:val="none"/>
        </w:rPr>
        <w:t>)</w:t>
      </w:r>
      <w:r w:rsidRPr="008D0DDA">
        <w:rPr>
          <w:rFonts w:ascii="Times New Roman" w:eastAsia="Times New Roman" w:hAnsi="Times New Roman" w:cs="Times New Roman"/>
          <w:kern w:val="0"/>
          <w:sz w:val="24"/>
          <w:szCs w:val="24"/>
          <w:bdr w:val="none" w:sz="0" w:space="0" w:color="auto" w:frame="1"/>
          <w:lang w:eastAsia="et-EE"/>
          <w14:ligatures w14:val="none"/>
        </w:rPr>
        <w:t xml:space="preserve"> Kui </w:t>
      </w:r>
      <w:r w:rsidR="006771C5">
        <w:rPr>
          <w:rFonts w:ascii="Times New Roman" w:eastAsia="Times New Roman" w:hAnsi="Times New Roman" w:cs="Times New Roman"/>
          <w:kern w:val="0"/>
          <w:sz w:val="24"/>
          <w:szCs w:val="24"/>
          <w:bdr w:val="none" w:sz="0" w:space="0" w:color="auto" w:frame="1"/>
          <w:lang w:eastAsia="et-EE"/>
          <w14:ligatures w14:val="none"/>
        </w:rPr>
        <w:t xml:space="preserve">see on </w:t>
      </w:r>
      <w:r w:rsidRPr="008D0DDA">
        <w:rPr>
          <w:rFonts w:ascii="Times New Roman" w:eastAsia="Times New Roman" w:hAnsi="Times New Roman" w:cs="Times New Roman"/>
          <w:kern w:val="0"/>
          <w:sz w:val="24"/>
          <w:szCs w:val="24"/>
          <w:bdr w:val="none" w:sz="0" w:space="0" w:color="auto" w:frame="1"/>
          <w:lang w:eastAsia="et-EE"/>
          <w14:ligatures w14:val="none"/>
        </w:rPr>
        <w:t xml:space="preserve">asjakohane </w:t>
      </w:r>
      <w:r w:rsidR="006771C5">
        <w:rPr>
          <w:rFonts w:ascii="Times New Roman" w:eastAsia="Times New Roman" w:hAnsi="Times New Roman" w:cs="Times New Roman"/>
          <w:kern w:val="0"/>
          <w:sz w:val="24"/>
          <w:szCs w:val="24"/>
          <w:bdr w:val="none" w:sz="0" w:space="0" w:color="auto" w:frame="1"/>
          <w:lang w:eastAsia="et-EE"/>
          <w14:ligatures w14:val="none"/>
        </w:rPr>
        <w:t>ega</w:t>
      </w:r>
      <w:r w:rsidRPr="008D0DDA">
        <w:rPr>
          <w:rFonts w:ascii="Times New Roman" w:eastAsia="Times New Roman" w:hAnsi="Times New Roman" w:cs="Times New Roman"/>
          <w:kern w:val="0"/>
          <w:sz w:val="24"/>
          <w:szCs w:val="24"/>
          <w:bdr w:val="none" w:sz="0" w:space="0" w:color="auto" w:frame="1"/>
          <w:lang w:eastAsia="et-EE"/>
          <w14:ligatures w14:val="none"/>
        </w:rPr>
        <w:t xml:space="preserve"> kahjusta voliniku poole pöördunud isiku võimalusi oma käesolevas seaduses sätestatud õiguseid kaitsta, võib volinik arvamuse saamiseks esitatud avalduse lahendada nõustamise teel.</w:t>
      </w:r>
    </w:p>
    <w:p w14:paraId="1A1D5CCD" w14:textId="77777777" w:rsidR="00150848" w:rsidRPr="008D0DDA" w:rsidRDefault="00150848"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9DF3BA0" w14:textId="595603AA" w:rsidR="007D6FB3" w:rsidRPr="008D0DDA" w:rsidRDefault="00CE58CB"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3</w:t>
      </w:r>
      <w:r w:rsidRPr="008D0DDA">
        <w:rPr>
          <w:rFonts w:ascii="Times New Roman" w:eastAsia="Times New Roman" w:hAnsi="Times New Roman" w:cs="Times New Roman"/>
          <w:kern w:val="0"/>
          <w:sz w:val="24"/>
          <w:szCs w:val="24"/>
          <w:bdr w:val="none" w:sz="0" w:space="0" w:color="auto" w:frame="1"/>
          <w:lang w:eastAsia="et-EE"/>
          <w14:ligatures w14:val="none"/>
        </w:rPr>
        <w:t>)</w:t>
      </w:r>
      <w:r w:rsidR="00524FC5" w:rsidRPr="008D0DDA">
        <w:rPr>
          <w:rFonts w:ascii="Times New Roman" w:eastAsia="Times New Roman" w:hAnsi="Times New Roman" w:cs="Times New Roman"/>
          <w:kern w:val="0"/>
          <w:sz w:val="24"/>
          <w:szCs w:val="24"/>
          <w:bdr w:val="none" w:sz="0" w:space="0" w:color="auto" w:frame="1"/>
          <w:lang w:eastAsia="et-EE"/>
          <w14:ligatures w14:val="none"/>
        </w:rPr>
        <w:t xml:space="preserve"> A</w:t>
      </w:r>
      <w:r w:rsidRPr="008D0DDA">
        <w:rPr>
          <w:rFonts w:ascii="Times New Roman" w:eastAsia="Times New Roman" w:hAnsi="Times New Roman" w:cs="Times New Roman"/>
          <w:kern w:val="0"/>
          <w:sz w:val="24"/>
          <w:szCs w:val="24"/>
          <w:bdr w:val="none" w:sz="0" w:space="0" w:color="auto" w:frame="1"/>
          <w:lang w:eastAsia="et-EE"/>
          <w14:ligatures w14:val="none"/>
        </w:rPr>
        <w:t xml:space="preserve">rvamuse eesmärk on anda hinnang, mis võimaldaks koostoimes käesoleva seaduse ning Eesti Vabariigi jaoks siduvate välislepingute ja muude õigusaktidega hinnata, kas konkreetses õigussuhtes on rikutud </w:t>
      </w:r>
      <w:r w:rsidR="00512B71" w:rsidRPr="008D0DDA">
        <w:rPr>
          <w:rFonts w:ascii="Times New Roman" w:eastAsia="Times New Roman" w:hAnsi="Times New Roman" w:cs="Times New Roman"/>
          <w:kern w:val="0"/>
          <w:sz w:val="24"/>
          <w:szCs w:val="24"/>
          <w:bdr w:val="none" w:sz="0" w:space="0" w:color="auto" w:frame="1"/>
          <w:lang w:eastAsia="et-EE"/>
          <w14:ligatures w14:val="none"/>
        </w:rPr>
        <w:t xml:space="preserve">võrdse kohtlemise põhimõtet või </w:t>
      </w:r>
      <w:r w:rsidR="00D909D1" w:rsidRPr="008D0DDA">
        <w:rPr>
          <w:rFonts w:ascii="Times New Roman" w:eastAsia="Times New Roman" w:hAnsi="Times New Roman" w:cs="Times New Roman"/>
          <w:kern w:val="0"/>
          <w:sz w:val="24"/>
          <w:szCs w:val="24"/>
          <w:bdr w:val="none" w:sz="0" w:space="0" w:color="auto" w:frame="1"/>
          <w:lang w:eastAsia="et-EE"/>
          <w14:ligatures w14:val="none"/>
        </w:rPr>
        <w:t>edendamiskohustust</w:t>
      </w:r>
      <w:r w:rsidR="00512B71" w:rsidRPr="008D0DDA">
        <w:rPr>
          <w:rFonts w:ascii="Times New Roman" w:eastAsia="Times New Roman" w:hAnsi="Times New Roman" w:cs="Times New Roman"/>
          <w:kern w:val="0"/>
          <w:sz w:val="24"/>
          <w:szCs w:val="24"/>
          <w:bdr w:val="none" w:sz="0" w:space="0" w:color="auto" w:frame="1"/>
          <w:lang w:eastAsia="et-EE"/>
          <w14:ligatures w14:val="none"/>
        </w:rPr>
        <w:t>.</w:t>
      </w:r>
    </w:p>
    <w:p w14:paraId="4CEE2214" w14:textId="77777777" w:rsidR="004B4586" w:rsidRPr="008D0DDA" w:rsidRDefault="004B4586"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074CE299" w14:textId="53D7687F" w:rsidR="00CE58CB" w:rsidRPr="008D0DDA" w:rsidRDefault="00CE58CB"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4</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524FC5" w:rsidRPr="008D0DDA">
        <w:rPr>
          <w:rFonts w:ascii="Times New Roman" w:eastAsia="Times New Roman" w:hAnsi="Times New Roman" w:cs="Times New Roman"/>
          <w:kern w:val="0"/>
          <w:sz w:val="24"/>
          <w:szCs w:val="24"/>
          <w:bdr w:val="none" w:sz="0" w:space="0" w:color="auto" w:frame="1"/>
          <w:lang w:eastAsia="et-EE"/>
          <w14:ligatures w14:val="none"/>
        </w:rPr>
        <w:t xml:space="preserve">Arvamuse </w:t>
      </w:r>
      <w:r w:rsidRPr="008D0DDA">
        <w:rPr>
          <w:rFonts w:ascii="Times New Roman" w:eastAsia="Times New Roman" w:hAnsi="Times New Roman" w:cs="Times New Roman"/>
          <w:kern w:val="0"/>
          <w:sz w:val="24"/>
          <w:szCs w:val="24"/>
          <w:bdr w:val="none" w:sz="0" w:space="0" w:color="auto" w:frame="1"/>
          <w:lang w:eastAsia="et-EE"/>
          <w14:ligatures w14:val="none"/>
        </w:rPr>
        <w:t>andmiseks on volinikul õigus saada teavet kõikidelt isikutelt, ke</w:t>
      </w:r>
      <w:r w:rsidR="007B2C2D">
        <w:rPr>
          <w:rFonts w:ascii="Times New Roman" w:eastAsia="Times New Roman" w:hAnsi="Times New Roman" w:cs="Times New Roman"/>
          <w:kern w:val="0"/>
          <w:sz w:val="24"/>
          <w:szCs w:val="24"/>
          <w:bdr w:val="none" w:sz="0" w:space="0" w:color="auto" w:frame="1"/>
          <w:lang w:eastAsia="et-EE"/>
          <w14:ligatures w14:val="none"/>
        </w:rPr>
        <w:t>llel</w:t>
      </w:r>
      <w:r w:rsidRPr="008D0DDA">
        <w:rPr>
          <w:rFonts w:ascii="Times New Roman" w:eastAsia="Times New Roman" w:hAnsi="Times New Roman" w:cs="Times New Roman"/>
          <w:kern w:val="0"/>
          <w:sz w:val="24"/>
          <w:szCs w:val="24"/>
          <w:bdr w:val="none" w:sz="0" w:space="0" w:color="auto" w:frame="1"/>
          <w:lang w:eastAsia="et-EE"/>
          <w14:ligatures w14:val="none"/>
        </w:rPr>
        <w:t xml:space="preserve"> või</w:t>
      </w:r>
      <w:r w:rsidR="007B2C2D">
        <w:rPr>
          <w:rFonts w:ascii="Times New Roman" w:eastAsia="Times New Roman" w:hAnsi="Times New Roman" w:cs="Times New Roman"/>
          <w:kern w:val="0"/>
          <w:sz w:val="24"/>
          <w:szCs w:val="24"/>
          <w:bdr w:val="none" w:sz="0" w:space="0" w:color="auto" w:frame="1"/>
          <w:lang w:eastAsia="et-EE"/>
          <w14:ligatures w14:val="none"/>
        </w:rPr>
        <w:t>b olla</w:t>
      </w:r>
      <w:r w:rsidRPr="008D0DDA">
        <w:rPr>
          <w:rFonts w:ascii="Times New Roman" w:eastAsia="Times New Roman" w:hAnsi="Times New Roman" w:cs="Times New Roman"/>
          <w:kern w:val="0"/>
          <w:sz w:val="24"/>
          <w:szCs w:val="24"/>
          <w:bdr w:val="none" w:sz="0" w:space="0" w:color="auto" w:frame="1"/>
          <w:lang w:eastAsia="et-EE"/>
          <w14:ligatures w14:val="none"/>
        </w:rPr>
        <w:t xml:space="preserve"> diskrimineerimisjuhtumi asjaolude selgitamiseks </w:t>
      </w:r>
      <w:r w:rsidR="00F3322A" w:rsidRPr="008D0DDA">
        <w:rPr>
          <w:rFonts w:ascii="Times New Roman" w:eastAsia="Times New Roman" w:hAnsi="Times New Roman" w:cs="Times New Roman"/>
          <w:kern w:val="0"/>
          <w:sz w:val="24"/>
          <w:szCs w:val="24"/>
          <w:bdr w:val="none" w:sz="0" w:space="0" w:color="auto" w:frame="1"/>
          <w:lang w:eastAsia="et-EE"/>
          <w14:ligatures w14:val="none"/>
        </w:rPr>
        <w:t xml:space="preserve">või </w:t>
      </w:r>
      <w:r w:rsidR="001E732B" w:rsidRPr="008D0DDA">
        <w:rPr>
          <w:rFonts w:ascii="Times New Roman" w:eastAsia="Times New Roman" w:hAnsi="Times New Roman" w:cs="Times New Roman"/>
          <w:kern w:val="0"/>
          <w:sz w:val="24"/>
          <w:szCs w:val="24"/>
          <w:bdr w:val="none" w:sz="0" w:space="0" w:color="auto" w:frame="1"/>
          <w:lang w:eastAsia="et-EE"/>
          <w14:ligatures w14:val="none"/>
        </w:rPr>
        <w:t xml:space="preserve">edendamiskohustuse rikkumise küsimustes </w:t>
      </w:r>
      <w:r w:rsidRPr="008D0DDA">
        <w:rPr>
          <w:rFonts w:ascii="Times New Roman" w:eastAsia="Times New Roman" w:hAnsi="Times New Roman" w:cs="Times New Roman"/>
          <w:kern w:val="0"/>
          <w:sz w:val="24"/>
          <w:szCs w:val="24"/>
          <w:bdr w:val="none" w:sz="0" w:space="0" w:color="auto" w:frame="1"/>
          <w:lang w:eastAsia="et-EE"/>
          <w14:ligatures w14:val="none"/>
        </w:rPr>
        <w:t>vajalikku informatsiooni</w:t>
      </w:r>
      <w:r w:rsidR="00423FB6" w:rsidRPr="008D0DDA">
        <w:rPr>
          <w:rFonts w:ascii="Times New Roman" w:eastAsia="Times New Roman" w:hAnsi="Times New Roman" w:cs="Times New Roman"/>
          <w:kern w:val="0"/>
          <w:sz w:val="24"/>
          <w:szCs w:val="24"/>
          <w:bdr w:val="none" w:sz="0" w:space="0" w:color="auto" w:frame="1"/>
          <w:lang w:eastAsia="et-EE"/>
          <w14:ligatures w14:val="none"/>
        </w:rPr>
        <w:t xml:space="preserve">. Volinikul on õigus </w:t>
      </w:r>
      <w:r w:rsidRPr="008D0DDA">
        <w:rPr>
          <w:rFonts w:ascii="Times New Roman" w:eastAsia="Times New Roman" w:hAnsi="Times New Roman" w:cs="Times New Roman"/>
          <w:kern w:val="0"/>
          <w:sz w:val="24"/>
          <w:szCs w:val="24"/>
          <w:bdr w:val="none" w:sz="0" w:space="0" w:color="auto" w:frame="1"/>
          <w:lang w:eastAsia="et-EE"/>
          <w14:ligatures w14:val="none"/>
        </w:rPr>
        <w:t xml:space="preserve">nõuda kirjalikke seletusi võimaliku diskrimineerimise asjaolude kohta, samuti dokumentide või nende koopiate esitamist tema määratud </w:t>
      </w:r>
      <w:r w:rsidR="00423FB6" w:rsidRPr="008D0DDA">
        <w:rPr>
          <w:rFonts w:ascii="Times New Roman" w:eastAsia="Times New Roman" w:hAnsi="Times New Roman" w:cs="Times New Roman"/>
          <w:kern w:val="0"/>
          <w:sz w:val="24"/>
          <w:szCs w:val="24"/>
          <w:bdr w:val="none" w:sz="0" w:space="0" w:color="auto" w:frame="1"/>
          <w:lang w:eastAsia="et-EE"/>
          <w14:ligatures w14:val="none"/>
        </w:rPr>
        <w:t>mõistliku t</w:t>
      </w:r>
      <w:r w:rsidRPr="008D0DDA">
        <w:rPr>
          <w:rFonts w:ascii="Times New Roman" w:eastAsia="Times New Roman" w:hAnsi="Times New Roman" w:cs="Times New Roman"/>
          <w:kern w:val="0"/>
          <w:sz w:val="24"/>
          <w:szCs w:val="24"/>
          <w:bdr w:val="none" w:sz="0" w:space="0" w:color="auto" w:frame="1"/>
          <w:lang w:eastAsia="et-EE"/>
          <w14:ligatures w14:val="none"/>
        </w:rPr>
        <w:t xml:space="preserve">ähtaja jooksul. </w:t>
      </w:r>
      <w:r w:rsidR="0014011D">
        <w:rPr>
          <w:rFonts w:ascii="Times New Roman" w:eastAsia="Times New Roman" w:hAnsi="Times New Roman" w:cs="Times New Roman"/>
          <w:kern w:val="0"/>
          <w:sz w:val="24"/>
          <w:szCs w:val="24"/>
          <w:bdr w:val="none" w:sz="0" w:space="0" w:color="auto" w:frame="1"/>
          <w:lang w:eastAsia="et-EE"/>
          <w14:ligatures w14:val="none"/>
        </w:rPr>
        <w:t xml:space="preserve">Volinikul on </w:t>
      </w:r>
      <w:r w:rsidRPr="008D0DDA">
        <w:rPr>
          <w:rFonts w:ascii="Times New Roman" w:eastAsia="Times New Roman" w:hAnsi="Times New Roman" w:cs="Times New Roman"/>
          <w:kern w:val="0"/>
          <w:sz w:val="24"/>
          <w:szCs w:val="24"/>
          <w:bdr w:val="none" w:sz="0" w:space="0" w:color="auto" w:frame="1"/>
          <w:lang w:eastAsia="et-EE"/>
          <w14:ligatures w14:val="none"/>
        </w:rPr>
        <w:t xml:space="preserve">õigus </w:t>
      </w:r>
      <w:r w:rsidR="0014011D">
        <w:rPr>
          <w:rFonts w:ascii="Times New Roman" w:eastAsia="Times New Roman" w:hAnsi="Times New Roman" w:cs="Times New Roman"/>
          <w:kern w:val="0"/>
          <w:sz w:val="24"/>
          <w:szCs w:val="24"/>
          <w:bdr w:val="none" w:sz="0" w:space="0" w:color="auto" w:frame="1"/>
          <w:lang w:eastAsia="et-EE"/>
          <w14:ligatures w14:val="none"/>
        </w:rPr>
        <w:t>saada</w:t>
      </w:r>
      <w:r w:rsidR="007B2C2D"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Pr="008D0DDA">
        <w:rPr>
          <w:rFonts w:ascii="Times New Roman" w:eastAsia="Times New Roman" w:hAnsi="Times New Roman" w:cs="Times New Roman"/>
          <w:kern w:val="0"/>
          <w:sz w:val="24"/>
          <w:szCs w:val="24"/>
          <w:bdr w:val="none" w:sz="0" w:space="0" w:color="auto" w:frame="1"/>
          <w:lang w:eastAsia="et-EE"/>
          <w14:ligatures w14:val="none"/>
        </w:rPr>
        <w:t>andmeid töötajale arvutatud, makstud või maksmisele kuuluva tasu, tasustamise tingimuste ning muude hüvede kohta.</w:t>
      </w:r>
    </w:p>
    <w:p w14:paraId="5FE9774D" w14:textId="77777777" w:rsidR="003838CA" w:rsidRPr="008D0DDA" w:rsidRDefault="003838CA"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39139E2" w14:textId="09D0C4E1" w:rsidR="009557A1" w:rsidRPr="008D0DDA" w:rsidRDefault="003838CA"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5</w:t>
      </w:r>
      <w:r w:rsidRPr="008D0DDA">
        <w:rPr>
          <w:rFonts w:ascii="Times New Roman" w:eastAsia="Times New Roman" w:hAnsi="Times New Roman" w:cs="Times New Roman"/>
          <w:kern w:val="0"/>
          <w:sz w:val="24"/>
          <w:szCs w:val="24"/>
          <w:bdr w:val="none" w:sz="0" w:space="0" w:color="auto" w:frame="1"/>
          <w:lang w:eastAsia="et-EE"/>
          <w14:ligatures w14:val="none"/>
        </w:rPr>
        <w:t>) Arvamus antakse kahe kuu jooksul alates ajast, kui saab selgeks, et avaldust ei ole võimalik lahendada nõustamise teel.</w:t>
      </w:r>
      <w:r w:rsidR="009557A1" w:rsidRPr="008D0DDA">
        <w:rPr>
          <w:rFonts w:ascii="Times New Roman" w:eastAsia="Times New Roman" w:hAnsi="Times New Roman" w:cs="Times New Roman"/>
          <w:kern w:val="0"/>
          <w:sz w:val="24"/>
          <w:szCs w:val="24"/>
          <w:bdr w:val="none" w:sz="0" w:space="0" w:color="auto" w:frame="1"/>
          <w:lang w:eastAsia="et-EE"/>
          <w14:ligatures w14:val="none"/>
        </w:rPr>
        <w:t xml:space="preserve"> Kui arvamus</w:t>
      </w:r>
      <w:r w:rsidR="006771C5">
        <w:rPr>
          <w:rFonts w:ascii="Times New Roman" w:eastAsia="Times New Roman" w:hAnsi="Times New Roman" w:cs="Times New Roman"/>
          <w:kern w:val="0"/>
          <w:sz w:val="24"/>
          <w:szCs w:val="24"/>
          <w:bdr w:val="none" w:sz="0" w:space="0" w:color="auto" w:frame="1"/>
          <w:lang w:eastAsia="et-EE"/>
          <w14:ligatures w14:val="none"/>
        </w:rPr>
        <w:t>t</w:t>
      </w:r>
      <w:r w:rsidR="009557A1" w:rsidRPr="008D0DDA">
        <w:rPr>
          <w:rFonts w:ascii="Times New Roman" w:eastAsia="Times New Roman" w:hAnsi="Times New Roman" w:cs="Times New Roman"/>
          <w:kern w:val="0"/>
          <w:sz w:val="24"/>
          <w:szCs w:val="24"/>
          <w:bdr w:val="none" w:sz="0" w:space="0" w:color="auto" w:frame="1"/>
          <w:lang w:eastAsia="et-EE"/>
          <w14:ligatures w14:val="none"/>
        </w:rPr>
        <w:t xml:space="preserve"> ei ole käesoleva lõike esimeses lauses ette nähtud tähtaja jooksul võimalik</w:t>
      </w:r>
      <w:r w:rsidR="006771C5">
        <w:rPr>
          <w:rFonts w:ascii="Times New Roman" w:eastAsia="Times New Roman" w:hAnsi="Times New Roman" w:cs="Times New Roman"/>
          <w:kern w:val="0"/>
          <w:sz w:val="24"/>
          <w:szCs w:val="24"/>
          <w:bdr w:val="none" w:sz="0" w:space="0" w:color="auto" w:frame="1"/>
          <w:lang w:eastAsia="et-EE"/>
          <w14:ligatures w14:val="none"/>
        </w:rPr>
        <w:t xml:space="preserve"> anda</w:t>
      </w:r>
      <w:r w:rsidR="009557A1" w:rsidRPr="008D0DDA">
        <w:rPr>
          <w:rFonts w:ascii="Times New Roman" w:eastAsia="Times New Roman" w:hAnsi="Times New Roman" w:cs="Times New Roman"/>
          <w:kern w:val="0"/>
          <w:sz w:val="24"/>
          <w:szCs w:val="24"/>
          <w:bdr w:val="none" w:sz="0" w:space="0" w:color="auto" w:frame="1"/>
          <w:lang w:eastAsia="et-EE"/>
          <w14:ligatures w14:val="none"/>
        </w:rPr>
        <w:t>, võib volinik tähtaega kuni kahe kuu võrra pikendada, teavitades sellest avalduse esitajat.</w:t>
      </w:r>
    </w:p>
    <w:p w14:paraId="362622F2" w14:textId="77777777" w:rsidR="009557A1" w:rsidRPr="008D0DDA" w:rsidRDefault="009557A1"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4E63C9B" w14:textId="291D9F11" w:rsidR="007D6FB3" w:rsidRPr="008D0DDA" w:rsidRDefault="00CE58CB" w:rsidP="006A75A6">
      <w:pPr>
        <w:shd w:val="clear" w:color="auto" w:fill="FFFFFF"/>
        <w:spacing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6</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4826FA" w:rsidRPr="008D0DDA">
        <w:rPr>
          <w:rFonts w:ascii="Times New Roman" w:eastAsia="Times New Roman" w:hAnsi="Times New Roman" w:cs="Times New Roman"/>
          <w:kern w:val="0"/>
          <w:sz w:val="24"/>
          <w:szCs w:val="24"/>
          <w:bdr w:val="none" w:sz="0" w:space="0" w:color="auto" w:frame="1"/>
          <w:lang w:eastAsia="et-EE"/>
          <w14:ligatures w14:val="none"/>
        </w:rPr>
        <w:t xml:space="preserve">Volinik annab arvamuse võimaliku diskrimineerimise asetleidmise </w:t>
      </w:r>
      <w:r w:rsidR="00D909D1" w:rsidRPr="008D0DDA">
        <w:rPr>
          <w:rFonts w:ascii="Times New Roman" w:eastAsia="Times New Roman" w:hAnsi="Times New Roman" w:cs="Times New Roman"/>
          <w:kern w:val="0"/>
          <w:sz w:val="24"/>
          <w:szCs w:val="24"/>
          <w:bdr w:val="none" w:sz="0" w:space="0" w:color="auto" w:frame="1"/>
          <w:lang w:eastAsia="et-EE"/>
          <w14:ligatures w14:val="none"/>
        </w:rPr>
        <w:t xml:space="preserve">või edendamiskohustuse rikkumise </w:t>
      </w:r>
      <w:r w:rsidR="004826FA" w:rsidRPr="008D0DDA">
        <w:rPr>
          <w:rFonts w:ascii="Times New Roman" w:eastAsia="Times New Roman" w:hAnsi="Times New Roman" w:cs="Times New Roman"/>
          <w:kern w:val="0"/>
          <w:sz w:val="24"/>
          <w:szCs w:val="24"/>
          <w:bdr w:val="none" w:sz="0" w:space="0" w:color="auto" w:frame="1"/>
          <w:lang w:eastAsia="et-EE"/>
          <w14:ligatures w14:val="none"/>
        </w:rPr>
        <w:t xml:space="preserve">kohta avalduse esitanud isikule ja vajaduse korral isikule, kellel on õigustatud huvi jälgida võrdse kohtlemise nõuete täitmist. </w:t>
      </w:r>
      <w:r w:rsidRPr="008D0DDA">
        <w:rPr>
          <w:rFonts w:ascii="Times New Roman" w:eastAsia="Times New Roman" w:hAnsi="Times New Roman" w:cs="Times New Roman"/>
          <w:kern w:val="0"/>
          <w:sz w:val="24"/>
          <w:szCs w:val="24"/>
          <w:bdr w:val="none" w:sz="0" w:space="0" w:color="auto" w:frame="1"/>
          <w:lang w:eastAsia="et-EE"/>
          <w14:ligatures w14:val="none"/>
        </w:rPr>
        <w:t xml:space="preserve">Omal algatusel antud arvamuse puhul või avalduse esitanud isiku </w:t>
      </w:r>
      <w:r w:rsidR="004826FA" w:rsidRPr="008D0DDA">
        <w:rPr>
          <w:rFonts w:ascii="Times New Roman" w:eastAsia="Times New Roman" w:hAnsi="Times New Roman" w:cs="Times New Roman"/>
          <w:kern w:val="0"/>
          <w:sz w:val="24"/>
          <w:szCs w:val="24"/>
          <w:bdr w:val="none" w:sz="0" w:space="0" w:color="auto" w:frame="1"/>
          <w:lang w:eastAsia="et-EE"/>
          <w14:ligatures w14:val="none"/>
        </w:rPr>
        <w:t xml:space="preserve">kirjalikul </w:t>
      </w:r>
      <w:r w:rsidRPr="008D0DDA">
        <w:rPr>
          <w:rFonts w:ascii="Times New Roman" w:eastAsia="Times New Roman" w:hAnsi="Times New Roman" w:cs="Times New Roman"/>
          <w:kern w:val="0"/>
          <w:sz w:val="24"/>
          <w:szCs w:val="24"/>
          <w:bdr w:val="none" w:sz="0" w:space="0" w:color="auto" w:frame="1"/>
          <w:lang w:eastAsia="et-EE"/>
          <w14:ligatures w14:val="none"/>
        </w:rPr>
        <w:t xml:space="preserve">nõusolekul edastab volinik arvamuse isikule, kes vastutab võrdse kohtlemise põhimõtte järgimise eest </w:t>
      </w:r>
      <w:r w:rsidR="00D909D1" w:rsidRPr="008D0DDA">
        <w:rPr>
          <w:rFonts w:ascii="Times New Roman" w:eastAsia="Times New Roman" w:hAnsi="Times New Roman" w:cs="Times New Roman"/>
          <w:kern w:val="0"/>
          <w:sz w:val="24"/>
          <w:szCs w:val="24"/>
          <w:bdr w:val="none" w:sz="0" w:space="0" w:color="auto" w:frame="1"/>
          <w:lang w:eastAsia="et-EE"/>
          <w14:ligatures w14:val="none"/>
        </w:rPr>
        <w:t xml:space="preserve">või edendamiskohustuse täitmise eest </w:t>
      </w:r>
      <w:r w:rsidRPr="008D0DDA">
        <w:rPr>
          <w:rFonts w:ascii="Times New Roman" w:eastAsia="Times New Roman" w:hAnsi="Times New Roman" w:cs="Times New Roman"/>
          <w:kern w:val="0"/>
          <w:sz w:val="24"/>
          <w:szCs w:val="24"/>
          <w:bdr w:val="none" w:sz="0" w:space="0" w:color="auto" w:frame="1"/>
          <w:lang w:eastAsia="et-EE"/>
          <w14:ligatures w14:val="none"/>
        </w:rPr>
        <w:t>arvamuse aluseks olevas olukorras.</w:t>
      </w:r>
    </w:p>
    <w:p w14:paraId="0E2485F1" w14:textId="77777777" w:rsidR="00150848" w:rsidRPr="008D0DDA" w:rsidRDefault="00150848"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3BF9E7E" w14:textId="706C12E9" w:rsidR="004D5F03" w:rsidRPr="008D0DDA" w:rsidRDefault="004D5F03"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7</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9025DB" w:rsidRPr="006771C5">
        <w:rPr>
          <w:rFonts w:ascii="Times New Roman" w:eastAsia="Times New Roman" w:hAnsi="Times New Roman" w:cs="Times New Roman"/>
          <w:kern w:val="0"/>
          <w:sz w:val="24"/>
          <w:szCs w:val="24"/>
          <w:bdr w:val="none" w:sz="0" w:space="0" w:color="auto" w:frame="1"/>
          <w:lang w:eastAsia="et-EE"/>
          <w14:ligatures w14:val="none"/>
        </w:rPr>
        <w:t>Kui see on asjakohane</w:t>
      </w:r>
      <w:r w:rsidR="009025DB" w:rsidRPr="008D0DDA">
        <w:rPr>
          <w:rFonts w:ascii="Times New Roman" w:eastAsia="Times New Roman" w:hAnsi="Times New Roman" w:cs="Times New Roman"/>
          <w:kern w:val="0"/>
          <w:sz w:val="24"/>
          <w:szCs w:val="24"/>
          <w:bdr w:val="none" w:sz="0" w:space="0" w:color="auto" w:frame="1"/>
          <w:lang w:eastAsia="et-EE"/>
          <w14:ligatures w14:val="none"/>
        </w:rPr>
        <w:t xml:space="preserve">, esitab volinik arvamusega koos ettepanekud rikkumise heastamiseks ja rikkumise kordumise </w:t>
      </w:r>
      <w:r w:rsidR="0041172D" w:rsidRPr="008D0DDA">
        <w:rPr>
          <w:rFonts w:ascii="Times New Roman" w:eastAsia="Times New Roman" w:hAnsi="Times New Roman" w:cs="Times New Roman"/>
          <w:kern w:val="0"/>
          <w:sz w:val="24"/>
          <w:szCs w:val="24"/>
          <w:bdr w:val="none" w:sz="0" w:space="0" w:color="auto" w:frame="1"/>
          <w:lang w:eastAsia="et-EE"/>
          <w14:ligatures w14:val="none"/>
        </w:rPr>
        <w:t xml:space="preserve">või edasiste rikkumiste </w:t>
      </w:r>
      <w:r w:rsidR="009025DB" w:rsidRPr="008D0DDA">
        <w:rPr>
          <w:rFonts w:ascii="Times New Roman" w:eastAsia="Times New Roman" w:hAnsi="Times New Roman" w:cs="Times New Roman"/>
          <w:kern w:val="0"/>
          <w:sz w:val="24"/>
          <w:szCs w:val="24"/>
          <w:bdr w:val="none" w:sz="0" w:space="0" w:color="auto" w:frame="1"/>
          <w:lang w:eastAsia="et-EE"/>
          <w14:ligatures w14:val="none"/>
        </w:rPr>
        <w:t xml:space="preserve">ennetamiseks. </w:t>
      </w:r>
      <w:r w:rsidRPr="008D0DDA">
        <w:rPr>
          <w:rFonts w:ascii="Times New Roman" w:eastAsia="Times New Roman" w:hAnsi="Times New Roman" w:cs="Times New Roman"/>
          <w:kern w:val="0"/>
          <w:sz w:val="24"/>
          <w:szCs w:val="24"/>
          <w:bdr w:val="none" w:sz="0" w:space="0" w:color="auto" w:frame="1"/>
          <w:lang w:eastAsia="et-EE"/>
          <w14:ligatures w14:val="none"/>
        </w:rPr>
        <w:t xml:space="preserve">Isik, kes vastutab võrdse kohtlemise põhimõtte järgimise </w:t>
      </w:r>
      <w:r w:rsidR="00D909D1" w:rsidRPr="008D0DDA">
        <w:rPr>
          <w:rFonts w:ascii="Times New Roman" w:eastAsia="Times New Roman" w:hAnsi="Times New Roman" w:cs="Times New Roman"/>
          <w:kern w:val="0"/>
          <w:sz w:val="24"/>
          <w:szCs w:val="24"/>
          <w:bdr w:val="none" w:sz="0" w:space="0" w:color="auto" w:frame="1"/>
          <w:lang w:eastAsia="et-EE"/>
          <w14:ligatures w14:val="none"/>
        </w:rPr>
        <w:t xml:space="preserve">või edendamiskohustuse täitmise </w:t>
      </w:r>
      <w:r w:rsidRPr="008D0DDA">
        <w:rPr>
          <w:rFonts w:ascii="Times New Roman" w:eastAsia="Times New Roman" w:hAnsi="Times New Roman" w:cs="Times New Roman"/>
          <w:kern w:val="0"/>
          <w:sz w:val="24"/>
          <w:szCs w:val="24"/>
          <w:bdr w:val="none" w:sz="0" w:space="0" w:color="auto" w:frame="1"/>
          <w:lang w:eastAsia="et-EE"/>
          <w14:ligatures w14:val="none"/>
        </w:rPr>
        <w:t>eest arvamuse aluseks olevas olukorras</w:t>
      </w:r>
      <w:r w:rsidR="004A4FB8" w:rsidRPr="008D0DDA">
        <w:rPr>
          <w:rFonts w:ascii="Times New Roman" w:eastAsia="Times New Roman" w:hAnsi="Times New Roman" w:cs="Times New Roman"/>
          <w:kern w:val="0"/>
          <w:sz w:val="24"/>
          <w:szCs w:val="24"/>
          <w:bdr w:val="none" w:sz="0" w:space="0" w:color="auto" w:frame="1"/>
          <w:lang w:eastAsia="et-EE"/>
          <w14:ligatures w14:val="none"/>
        </w:rPr>
        <w:t>,</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4A4FB8" w:rsidRPr="008D0DDA">
        <w:rPr>
          <w:rFonts w:ascii="Times New Roman" w:eastAsia="Times New Roman" w:hAnsi="Times New Roman" w:cs="Times New Roman"/>
          <w:kern w:val="0"/>
          <w:sz w:val="24"/>
          <w:szCs w:val="24"/>
          <w:bdr w:val="none" w:sz="0" w:space="0" w:color="auto" w:frame="1"/>
          <w:lang w:eastAsia="et-EE"/>
          <w14:ligatures w14:val="none"/>
        </w:rPr>
        <w:t>on kohustatud</w:t>
      </w:r>
      <w:r w:rsidRPr="008D0DDA">
        <w:rPr>
          <w:rFonts w:ascii="Times New Roman" w:eastAsia="Times New Roman" w:hAnsi="Times New Roman" w:cs="Times New Roman"/>
          <w:kern w:val="0"/>
          <w:sz w:val="24"/>
          <w:szCs w:val="24"/>
          <w:bdr w:val="none" w:sz="0" w:space="0" w:color="auto" w:frame="1"/>
          <w:lang w:eastAsia="et-EE"/>
          <w14:ligatures w14:val="none"/>
        </w:rPr>
        <w:t xml:space="preserve"> andma volinikule kolme kuu jooksul alates ettepanekute saamisest teavet nende täitmise kohta.</w:t>
      </w:r>
    </w:p>
    <w:p w14:paraId="40661B3E" w14:textId="77777777" w:rsidR="00150848" w:rsidRPr="008D0DDA" w:rsidRDefault="00150848"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B00799C" w14:textId="7D1E5646" w:rsidR="006D0B33" w:rsidRPr="008D0DDA" w:rsidRDefault="00150848"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8</w:t>
      </w:r>
      <w:r w:rsidRPr="008D0DDA">
        <w:rPr>
          <w:rFonts w:ascii="Times New Roman" w:eastAsia="Times New Roman" w:hAnsi="Times New Roman" w:cs="Times New Roman"/>
          <w:kern w:val="0"/>
          <w:sz w:val="24"/>
          <w:szCs w:val="24"/>
          <w:bdr w:val="none" w:sz="0" w:space="0" w:color="auto" w:frame="1"/>
          <w:lang w:eastAsia="et-EE"/>
          <w14:ligatures w14:val="none"/>
        </w:rPr>
        <w:t xml:space="preserve">) </w:t>
      </w:r>
      <w:r w:rsidR="00022FCB" w:rsidRPr="008D0DDA">
        <w:rPr>
          <w:rFonts w:ascii="Times New Roman" w:eastAsia="Times New Roman" w:hAnsi="Times New Roman" w:cs="Times New Roman"/>
          <w:kern w:val="0"/>
          <w:sz w:val="24"/>
          <w:szCs w:val="24"/>
          <w:bdr w:val="none" w:sz="0" w:space="0" w:color="auto" w:frame="1"/>
          <w:lang w:eastAsia="et-EE"/>
          <w14:ligatures w14:val="none"/>
        </w:rPr>
        <w:t>N</w:t>
      </w:r>
      <w:r w:rsidRPr="008D0DDA">
        <w:rPr>
          <w:rFonts w:ascii="Times New Roman" w:eastAsia="Times New Roman" w:hAnsi="Times New Roman" w:cs="Times New Roman"/>
          <w:kern w:val="0"/>
          <w:sz w:val="24"/>
          <w:szCs w:val="24"/>
          <w:bdr w:val="none" w:sz="0" w:space="0" w:color="auto" w:frame="1"/>
          <w:lang w:eastAsia="et-EE"/>
          <w14:ligatures w14:val="none"/>
        </w:rPr>
        <w:t>õustamiseks pöördumise esitanud isikule tagatakse konfidentsiaalsus.</w:t>
      </w:r>
    </w:p>
    <w:p w14:paraId="5CFB165A" w14:textId="77777777" w:rsidR="006D0B33" w:rsidRPr="008D0DDA" w:rsidRDefault="006D0B33"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561555D" w14:textId="0FE0AF59" w:rsidR="005D0FA4" w:rsidRPr="008D0DDA" w:rsidRDefault="00F15D4D"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Pr>
          <w:rFonts w:ascii="Times New Roman" w:eastAsia="Times New Roman" w:hAnsi="Times New Roman" w:cs="Times New Roman"/>
          <w:kern w:val="0"/>
          <w:sz w:val="24"/>
          <w:szCs w:val="24"/>
          <w:bdr w:val="none" w:sz="0" w:space="0" w:color="auto" w:frame="1"/>
          <w:lang w:eastAsia="et-EE"/>
          <w14:ligatures w14:val="none"/>
        </w:rPr>
        <w:t>(</w:t>
      </w:r>
      <w:r w:rsidR="00333777">
        <w:rPr>
          <w:rFonts w:ascii="Times New Roman" w:eastAsia="Times New Roman" w:hAnsi="Times New Roman" w:cs="Times New Roman"/>
          <w:kern w:val="0"/>
          <w:sz w:val="24"/>
          <w:szCs w:val="24"/>
          <w:bdr w:val="none" w:sz="0" w:space="0" w:color="auto" w:frame="1"/>
          <w:lang w:eastAsia="et-EE"/>
          <w14:ligatures w14:val="none"/>
        </w:rPr>
        <w:t>9</w:t>
      </w:r>
      <w:r w:rsidR="006D0B33" w:rsidRPr="008D0DDA">
        <w:rPr>
          <w:rFonts w:ascii="Times New Roman" w:eastAsia="Times New Roman" w:hAnsi="Times New Roman" w:cs="Times New Roman"/>
          <w:kern w:val="0"/>
          <w:sz w:val="24"/>
          <w:szCs w:val="24"/>
          <w:bdr w:val="none" w:sz="0" w:space="0" w:color="auto" w:frame="1"/>
          <w:lang w:eastAsia="et-EE"/>
          <w14:ligatures w14:val="none"/>
        </w:rPr>
        <w:t>) Avalduse alusel arvamuse andmisel võib volinik pöördumise teinud isiku kirjalik</w:t>
      </w:r>
      <w:r w:rsidR="001A4938">
        <w:rPr>
          <w:rFonts w:ascii="Times New Roman" w:eastAsia="Times New Roman" w:hAnsi="Times New Roman" w:cs="Times New Roman"/>
          <w:kern w:val="0"/>
          <w:sz w:val="24"/>
          <w:szCs w:val="24"/>
          <w:bdr w:val="none" w:sz="0" w:space="0" w:color="auto" w:frame="1"/>
          <w:lang w:eastAsia="et-EE"/>
          <w14:ligatures w14:val="none"/>
        </w:rPr>
        <w:t>k</w:t>
      </w:r>
      <w:r w:rsidR="006D0B33" w:rsidRPr="008D0DDA">
        <w:rPr>
          <w:rFonts w:ascii="Times New Roman" w:eastAsia="Times New Roman" w:hAnsi="Times New Roman" w:cs="Times New Roman"/>
          <w:kern w:val="0"/>
          <w:sz w:val="24"/>
          <w:szCs w:val="24"/>
          <w:bdr w:val="none" w:sz="0" w:space="0" w:color="auto" w:frame="1"/>
          <w:lang w:eastAsia="et-EE"/>
          <w14:ligatures w14:val="none"/>
        </w:rPr>
        <w:t>u</w:t>
      </w:r>
      <w:r w:rsidR="001A4938">
        <w:rPr>
          <w:rFonts w:ascii="Times New Roman" w:eastAsia="Times New Roman" w:hAnsi="Times New Roman" w:cs="Times New Roman"/>
          <w:kern w:val="0"/>
          <w:sz w:val="24"/>
          <w:szCs w:val="24"/>
          <w:bdr w:val="none" w:sz="0" w:space="0" w:color="auto" w:frame="1"/>
          <w:lang w:eastAsia="et-EE"/>
          <w14:ligatures w14:val="none"/>
        </w:rPr>
        <w:t xml:space="preserve"> taasesitamist võimaldavas vormis</w:t>
      </w:r>
      <w:r w:rsidR="006D0B33" w:rsidRPr="008D0DDA">
        <w:rPr>
          <w:rFonts w:ascii="Times New Roman" w:eastAsia="Times New Roman" w:hAnsi="Times New Roman" w:cs="Times New Roman"/>
          <w:kern w:val="0"/>
          <w:sz w:val="24"/>
          <w:szCs w:val="24"/>
          <w:bdr w:val="none" w:sz="0" w:space="0" w:color="auto" w:frame="1"/>
          <w:lang w:eastAsia="et-EE"/>
          <w14:ligatures w14:val="none"/>
        </w:rPr>
        <w:t xml:space="preserve"> nõusolekuta anda </w:t>
      </w:r>
      <w:r w:rsidR="00150848" w:rsidRPr="008D0DDA">
        <w:rPr>
          <w:rFonts w:ascii="Times New Roman" w:eastAsia="Times New Roman" w:hAnsi="Times New Roman" w:cs="Times New Roman"/>
          <w:kern w:val="0"/>
          <w:sz w:val="24"/>
          <w:szCs w:val="24"/>
          <w:bdr w:val="none" w:sz="0" w:space="0" w:color="auto" w:frame="1"/>
          <w:lang w:eastAsia="et-EE"/>
          <w14:ligatures w14:val="none"/>
        </w:rPr>
        <w:t xml:space="preserve">menetluse käigus pöördumise aluseks olevas olukorras võrdse kohtlemise põhimõtte järgimise </w:t>
      </w:r>
      <w:r w:rsidR="006A630A" w:rsidRPr="008D0DDA">
        <w:rPr>
          <w:rFonts w:ascii="Times New Roman" w:eastAsia="Times New Roman" w:hAnsi="Times New Roman" w:cs="Times New Roman"/>
          <w:kern w:val="0"/>
          <w:sz w:val="24"/>
          <w:szCs w:val="24"/>
          <w:bdr w:val="none" w:sz="0" w:space="0" w:color="auto" w:frame="1"/>
          <w:lang w:eastAsia="et-EE"/>
          <w14:ligatures w14:val="none"/>
        </w:rPr>
        <w:t xml:space="preserve">või edendamiskohustuse täitmise </w:t>
      </w:r>
      <w:r w:rsidR="00150848" w:rsidRPr="008D0DDA">
        <w:rPr>
          <w:rFonts w:ascii="Times New Roman" w:eastAsia="Times New Roman" w:hAnsi="Times New Roman" w:cs="Times New Roman"/>
          <w:kern w:val="0"/>
          <w:sz w:val="24"/>
          <w:szCs w:val="24"/>
          <w:bdr w:val="none" w:sz="0" w:space="0" w:color="auto" w:frame="1"/>
          <w:lang w:eastAsia="et-EE"/>
          <w14:ligatures w14:val="none"/>
        </w:rPr>
        <w:t>eest vastutavale isikule informatsiooni üksnes pöördumise sisu kohta. Avalikkusele võib volinik pöördumise teinud isiku kirjaliku nõusolekuta anda informatsiooni üksnes menetluse lõppedes pöördumise sisu kohta.</w:t>
      </w:r>
    </w:p>
    <w:p w14:paraId="70AF558A" w14:textId="77777777" w:rsidR="00CD162B" w:rsidRPr="008D0DDA" w:rsidRDefault="00CD162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4ABD3D33" w14:textId="39B39CCF" w:rsidR="00CD162B" w:rsidRPr="008D0DDA" w:rsidRDefault="00CD162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8D0DDA">
        <w:rPr>
          <w:rFonts w:ascii="Times New Roman" w:eastAsia="Times New Roman" w:hAnsi="Times New Roman" w:cs="Times New Roman"/>
          <w:kern w:val="0"/>
          <w:sz w:val="24"/>
          <w:szCs w:val="24"/>
          <w:bdr w:val="none" w:sz="0" w:space="0" w:color="auto" w:frame="1"/>
          <w:lang w:eastAsia="et-EE"/>
          <w14:ligatures w14:val="none"/>
        </w:rPr>
        <w:t>(1</w:t>
      </w:r>
      <w:r w:rsidR="00333777">
        <w:rPr>
          <w:rFonts w:ascii="Times New Roman" w:eastAsia="Times New Roman" w:hAnsi="Times New Roman" w:cs="Times New Roman"/>
          <w:kern w:val="0"/>
          <w:sz w:val="24"/>
          <w:szCs w:val="24"/>
          <w:bdr w:val="none" w:sz="0" w:space="0" w:color="auto" w:frame="1"/>
          <w:lang w:eastAsia="et-EE"/>
          <w14:ligatures w14:val="none"/>
        </w:rPr>
        <w:t>0</w:t>
      </w:r>
      <w:r w:rsidRPr="008D0DDA">
        <w:rPr>
          <w:rFonts w:ascii="Times New Roman" w:eastAsia="Times New Roman" w:hAnsi="Times New Roman" w:cs="Times New Roman"/>
          <w:kern w:val="0"/>
          <w:sz w:val="24"/>
          <w:szCs w:val="24"/>
          <w:bdr w:val="none" w:sz="0" w:space="0" w:color="auto" w:frame="1"/>
          <w:lang w:eastAsia="et-EE"/>
          <w14:ligatures w14:val="none"/>
        </w:rPr>
        <w:t>) Huvide konflikti korral taandab volinik ennast arvamuse andmise menetlusest.</w:t>
      </w:r>
    </w:p>
    <w:p w14:paraId="3AC25647" w14:textId="77777777" w:rsidR="00CB3ED7" w:rsidRPr="008D0DDA" w:rsidRDefault="00CB3ED7" w:rsidP="006A75A6">
      <w:pPr>
        <w:shd w:val="clear" w:color="auto" w:fill="FFFFFF"/>
        <w:spacing w:line="240" w:lineRule="auto"/>
        <w:contextualSpacing/>
        <w:outlineLvl w:val="2"/>
        <w:rPr>
          <w:rFonts w:ascii="Times New Roman" w:eastAsia="Times New Roman" w:hAnsi="Times New Roman" w:cs="Times New Roman"/>
          <w:b/>
          <w:bCs/>
          <w:kern w:val="0"/>
          <w:sz w:val="24"/>
          <w:szCs w:val="24"/>
          <w:bdr w:val="none" w:sz="0" w:space="0" w:color="auto" w:frame="1"/>
          <w:lang w:eastAsia="et-EE"/>
          <w14:ligatures w14:val="none"/>
        </w:rPr>
      </w:pPr>
    </w:p>
    <w:p w14:paraId="68C8E610" w14:textId="73024FF5" w:rsidR="00CE58CB" w:rsidRPr="008D0DDA" w:rsidRDefault="00CE58CB" w:rsidP="006A75A6">
      <w:pPr>
        <w:shd w:val="clear" w:color="auto" w:fill="FFFFFF"/>
        <w:spacing w:line="240" w:lineRule="auto"/>
        <w:contextualSpacing/>
        <w:outlineLvl w:val="2"/>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xml:space="preserve">§ </w:t>
      </w:r>
      <w:r w:rsidR="003A792B" w:rsidRPr="008D0DDA">
        <w:rPr>
          <w:rFonts w:ascii="Times New Roman" w:eastAsia="Times New Roman" w:hAnsi="Times New Roman" w:cs="Times New Roman"/>
          <w:b/>
          <w:bCs/>
          <w:kern w:val="0"/>
          <w:sz w:val="24"/>
          <w:szCs w:val="24"/>
          <w:bdr w:val="none" w:sz="0" w:space="0" w:color="auto" w:frame="1"/>
          <w:lang w:eastAsia="et-EE"/>
          <w14:ligatures w14:val="none"/>
        </w:rPr>
        <w:t>3</w:t>
      </w:r>
      <w:r w:rsidR="00EB6940" w:rsidRPr="008D0DDA">
        <w:rPr>
          <w:rFonts w:ascii="Times New Roman" w:eastAsia="Times New Roman" w:hAnsi="Times New Roman" w:cs="Times New Roman"/>
          <w:b/>
          <w:bCs/>
          <w:kern w:val="0"/>
          <w:sz w:val="24"/>
          <w:szCs w:val="24"/>
          <w:bdr w:val="none" w:sz="0" w:space="0" w:color="auto" w:frame="1"/>
          <w:lang w:eastAsia="et-EE"/>
          <w14:ligatures w14:val="none"/>
        </w:rPr>
        <w:t>0</w:t>
      </w:r>
      <w:r w:rsidRPr="008D0DDA">
        <w:rPr>
          <w:rFonts w:ascii="Times New Roman" w:eastAsia="Times New Roman" w:hAnsi="Times New Roman" w:cs="Times New Roman"/>
          <w:b/>
          <w:bCs/>
          <w:kern w:val="0"/>
          <w:sz w:val="24"/>
          <w:szCs w:val="24"/>
          <w:bdr w:val="none" w:sz="0" w:space="0" w:color="auto" w:frame="1"/>
          <w:lang w:eastAsia="et-EE"/>
          <w14:ligatures w14:val="none"/>
        </w:rPr>
        <w:t>. </w:t>
      </w:r>
      <w:r w:rsidRPr="008D0DDA">
        <w:rPr>
          <w:rFonts w:ascii="Times New Roman" w:eastAsia="Times New Roman" w:hAnsi="Times New Roman" w:cs="Times New Roman"/>
          <w:b/>
          <w:bCs/>
          <w:kern w:val="0"/>
          <w:sz w:val="24"/>
          <w:szCs w:val="24"/>
          <w:lang w:eastAsia="et-EE"/>
          <w14:ligatures w14:val="none"/>
        </w:rPr>
        <w:t xml:space="preserve">Voliniku </w:t>
      </w:r>
      <w:r w:rsidR="002533F3" w:rsidRPr="008D0DDA">
        <w:rPr>
          <w:rFonts w:ascii="Times New Roman" w:eastAsia="Times New Roman" w:hAnsi="Times New Roman" w:cs="Times New Roman"/>
          <w:b/>
          <w:bCs/>
          <w:kern w:val="0"/>
          <w:sz w:val="24"/>
          <w:szCs w:val="24"/>
          <w:lang w:eastAsia="et-EE"/>
          <w14:ligatures w14:val="none"/>
        </w:rPr>
        <w:t xml:space="preserve">arvamuse andmisest </w:t>
      </w:r>
      <w:r w:rsidR="001C4680" w:rsidRPr="008D0DDA">
        <w:rPr>
          <w:rFonts w:ascii="Times New Roman" w:eastAsia="Times New Roman" w:hAnsi="Times New Roman" w:cs="Times New Roman"/>
          <w:b/>
          <w:bCs/>
          <w:kern w:val="0"/>
          <w:sz w:val="24"/>
          <w:szCs w:val="24"/>
          <w:lang w:eastAsia="et-EE"/>
          <w14:ligatures w14:val="none"/>
        </w:rPr>
        <w:t xml:space="preserve">loobumine või </w:t>
      </w:r>
      <w:r w:rsidRPr="008D0DDA">
        <w:rPr>
          <w:rFonts w:ascii="Times New Roman" w:eastAsia="Times New Roman" w:hAnsi="Times New Roman" w:cs="Times New Roman"/>
          <w:b/>
          <w:bCs/>
          <w:kern w:val="0"/>
          <w:sz w:val="24"/>
          <w:szCs w:val="24"/>
          <w:lang w:eastAsia="et-EE"/>
          <w14:ligatures w14:val="none"/>
        </w:rPr>
        <w:t>keeldumine</w:t>
      </w:r>
    </w:p>
    <w:p w14:paraId="74B3912D" w14:textId="77777777" w:rsidR="00F02E24" w:rsidRPr="008D0DDA" w:rsidRDefault="00F02E24" w:rsidP="00C306C2">
      <w:pPr>
        <w:shd w:val="clear" w:color="auto" w:fill="FFFFFF"/>
        <w:spacing w:after="0" w:line="240" w:lineRule="auto"/>
        <w:contextualSpacing/>
        <w:outlineLvl w:val="2"/>
        <w:rPr>
          <w:rFonts w:ascii="Times New Roman" w:eastAsia="Times New Roman" w:hAnsi="Times New Roman" w:cs="Times New Roman"/>
          <w:b/>
          <w:bCs/>
          <w:kern w:val="0"/>
          <w:sz w:val="24"/>
          <w:szCs w:val="24"/>
          <w:lang w:eastAsia="et-EE"/>
          <w14:ligatures w14:val="none"/>
        </w:rPr>
      </w:pPr>
    </w:p>
    <w:p w14:paraId="7E2EF1C3" w14:textId="6E720D5B" w:rsidR="00CE58CB"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(1) Volinik võib arvamuse andmisest </w:t>
      </w:r>
      <w:r w:rsidR="002E02B8" w:rsidRPr="008D0DDA">
        <w:rPr>
          <w:rFonts w:ascii="Times New Roman" w:eastAsia="Times New Roman" w:hAnsi="Times New Roman" w:cs="Times New Roman"/>
          <w:kern w:val="0"/>
          <w:sz w:val="24"/>
          <w:szCs w:val="24"/>
          <w:lang w:eastAsia="et-EE"/>
          <w14:ligatures w14:val="none"/>
        </w:rPr>
        <w:t xml:space="preserve">loobuda või </w:t>
      </w:r>
      <w:r w:rsidRPr="008D0DDA">
        <w:rPr>
          <w:rFonts w:ascii="Times New Roman" w:eastAsia="Times New Roman" w:hAnsi="Times New Roman" w:cs="Times New Roman"/>
          <w:kern w:val="0"/>
          <w:sz w:val="24"/>
          <w:szCs w:val="24"/>
          <w:lang w:eastAsia="et-EE"/>
          <w14:ligatures w14:val="none"/>
        </w:rPr>
        <w:t>keelduda, kui:</w:t>
      </w:r>
    </w:p>
    <w:p w14:paraId="69FDD301" w14:textId="5F722316" w:rsidR="00CE58CB" w:rsidRPr="008D0DDA" w:rsidRDefault="00CE58CB"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1) avaldus ei puuduta käesoleva seaduse reguleerimis- ega kohaldamisala või arvamuse andmine </w:t>
      </w:r>
      <w:r w:rsidR="002E02B8" w:rsidRPr="008D0DDA">
        <w:rPr>
          <w:rFonts w:ascii="Times New Roman" w:eastAsia="Times New Roman" w:hAnsi="Times New Roman" w:cs="Times New Roman"/>
          <w:kern w:val="0"/>
          <w:sz w:val="24"/>
          <w:szCs w:val="24"/>
          <w:lang w:eastAsia="et-EE"/>
          <w14:ligatures w14:val="none"/>
        </w:rPr>
        <w:t xml:space="preserve">on </w:t>
      </w:r>
      <w:r w:rsidRPr="008D0DDA">
        <w:rPr>
          <w:rFonts w:ascii="Times New Roman" w:eastAsia="Times New Roman" w:hAnsi="Times New Roman" w:cs="Times New Roman"/>
          <w:kern w:val="0"/>
          <w:sz w:val="24"/>
          <w:szCs w:val="24"/>
          <w:lang w:eastAsia="et-EE"/>
          <w14:ligatures w14:val="none"/>
        </w:rPr>
        <w:t>võimatu diskrimineerimisele viitava asjaolu puudumise tõttu;</w:t>
      </w:r>
    </w:p>
    <w:p w14:paraId="4994AF4B" w14:textId="5AC7785F" w:rsidR="00CE58CB" w:rsidRPr="008D0DDA" w:rsidRDefault="00CE58CB"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2) avalduses esitatud informatsioon on arvamuse andmiseks ebapiisav ja arvamuse taotleja on jätnud asjakohase lisainformatsiooni voliniku antud tähtaja</w:t>
      </w:r>
      <w:r w:rsidR="00DA051D">
        <w:rPr>
          <w:rFonts w:ascii="Times New Roman" w:eastAsia="Times New Roman" w:hAnsi="Times New Roman" w:cs="Times New Roman"/>
          <w:kern w:val="0"/>
          <w:sz w:val="24"/>
          <w:szCs w:val="24"/>
          <w:lang w:eastAsia="et-EE"/>
          <w14:ligatures w14:val="none"/>
        </w:rPr>
        <w:t>ks</w:t>
      </w:r>
      <w:r w:rsidRPr="008D0DDA">
        <w:rPr>
          <w:rFonts w:ascii="Times New Roman" w:eastAsia="Times New Roman" w:hAnsi="Times New Roman" w:cs="Times New Roman"/>
          <w:kern w:val="0"/>
          <w:sz w:val="24"/>
          <w:szCs w:val="24"/>
          <w:lang w:eastAsia="et-EE"/>
          <w14:ligatures w14:val="none"/>
        </w:rPr>
        <w:t xml:space="preserve"> esitamata;</w:t>
      </w:r>
    </w:p>
    <w:p w14:paraId="0163852B" w14:textId="3D9B872F" w:rsidR="00724FCF" w:rsidRPr="008D0DDA" w:rsidRDefault="00724FCF"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3) avalduse esitaja on avalduses teadlikult esitanud valeinfot</w:t>
      </w:r>
      <w:r w:rsidR="00444CEF" w:rsidRPr="008D0DDA">
        <w:rPr>
          <w:rFonts w:ascii="Times New Roman" w:eastAsia="Times New Roman" w:hAnsi="Times New Roman" w:cs="Times New Roman"/>
          <w:kern w:val="0"/>
          <w:sz w:val="24"/>
          <w:szCs w:val="24"/>
          <w:lang w:eastAsia="et-EE"/>
          <w14:ligatures w14:val="none"/>
        </w:rPr>
        <w:t xml:space="preserve"> või tegutseb pahauskselt</w:t>
      </w:r>
      <w:r w:rsidRPr="008D0DDA">
        <w:rPr>
          <w:rFonts w:ascii="Times New Roman" w:eastAsia="Times New Roman" w:hAnsi="Times New Roman" w:cs="Times New Roman"/>
          <w:kern w:val="0"/>
          <w:sz w:val="24"/>
          <w:szCs w:val="24"/>
          <w:lang w:eastAsia="et-EE"/>
          <w14:ligatures w14:val="none"/>
        </w:rPr>
        <w:t>;</w:t>
      </w:r>
    </w:p>
    <w:p w14:paraId="6815B998" w14:textId="5622FDB8" w:rsidR="00CE58CB" w:rsidRPr="008D0DDA" w:rsidRDefault="00724FCF"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4</w:t>
      </w:r>
      <w:r w:rsidR="00CE58CB" w:rsidRPr="008D0DDA">
        <w:rPr>
          <w:rFonts w:ascii="Times New Roman" w:eastAsia="Times New Roman" w:hAnsi="Times New Roman" w:cs="Times New Roman"/>
          <w:kern w:val="0"/>
          <w:sz w:val="24"/>
          <w:szCs w:val="24"/>
          <w:lang w:eastAsia="et-EE"/>
          <w14:ligatures w14:val="none"/>
        </w:rPr>
        <w:t xml:space="preserve">) </w:t>
      </w:r>
      <w:r w:rsidR="0023771C" w:rsidRPr="008D0DDA">
        <w:rPr>
          <w:rFonts w:ascii="Times New Roman" w:eastAsia="Times New Roman" w:hAnsi="Times New Roman" w:cs="Times New Roman"/>
          <w:kern w:val="0"/>
          <w:sz w:val="24"/>
          <w:szCs w:val="24"/>
          <w:lang w:eastAsia="et-EE"/>
          <w14:ligatures w14:val="none"/>
        </w:rPr>
        <w:t>volinik</w:t>
      </w:r>
      <w:r w:rsidR="00CE58CB" w:rsidRPr="008D0DDA">
        <w:rPr>
          <w:rFonts w:ascii="Times New Roman" w:eastAsia="Times New Roman" w:hAnsi="Times New Roman" w:cs="Times New Roman"/>
          <w:kern w:val="0"/>
          <w:sz w:val="24"/>
          <w:szCs w:val="24"/>
          <w:lang w:eastAsia="et-EE"/>
          <w14:ligatures w14:val="none"/>
        </w:rPr>
        <w:t xml:space="preserve"> on samal alusel ja sama eseme kohta varem arvamuse andnud;</w:t>
      </w:r>
    </w:p>
    <w:p w14:paraId="247DE4E5" w14:textId="69823FDC" w:rsidR="00CE58CB" w:rsidRPr="008D0DDA" w:rsidRDefault="00724FCF"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B75D58">
        <w:rPr>
          <w:rFonts w:ascii="Times New Roman" w:eastAsia="Times New Roman" w:hAnsi="Times New Roman" w:cs="Times New Roman"/>
          <w:kern w:val="0"/>
          <w:sz w:val="24"/>
          <w:szCs w:val="24"/>
          <w:lang w:eastAsia="et-EE"/>
          <w14:ligatures w14:val="none"/>
        </w:rPr>
        <w:t>5</w:t>
      </w:r>
      <w:r w:rsidR="00CE58CB" w:rsidRPr="00B75D58">
        <w:rPr>
          <w:rFonts w:ascii="Times New Roman" w:eastAsia="Times New Roman" w:hAnsi="Times New Roman" w:cs="Times New Roman"/>
          <w:kern w:val="0"/>
          <w:sz w:val="24"/>
          <w:szCs w:val="24"/>
          <w:lang w:eastAsia="et-EE"/>
          <w14:ligatures w14:val="none"/>
        </w:rPr>
        <w:t>)</w:t>
      </w:r>
      <w:r w:rsidR="00CE58CB" w:rsidRPr="008D0DDA">
        <w:rPr>
          <w:rFonts w:ascii="Times New Roman" w:eastAsia="Times New Roman" w:hAnsi="Times New Roman" w:cs="Times New Roman"/>
          <w:kern w:val="0"/>
          <w:sz w:val="24"/>
          <w:szCs w:val="24"/>
          <w:lang w:eastAsia="et-EE"/>
          <w14:ligatures w14:val="none"/>
        </w:rPr>
        <w:t xml:space="preserve"> samal alusel ja sama eseme kohta on algatatud vaidemenetlus, tehtud vaideotsus, algatatud kohtumenetlus, jõustunud kohtuotsus, algatatud menetlus töövaidluskomisjonis, jõustunud töövaidluskomisjoni otsus, esitatud avaldus õiguskantslerile, õiguskantsleri lepitusmenetlus diskrimineerimisvaidluse lahendamiseks </w:t>
      </w:r>
      <w:r w:rsidR="002003D2">
        <w:rPr>
          <w:rFonts w:ascii="Times New Roman" w:eastAsia="Times New Roman" w:hAnsi="Times New Roman" w:cs="Times New Roman"/>
          <w:kern w:val="0"/>
          <w:sz w:val="24"/>
          <w:szCs w:val="24"/>
          <w:lang w:eastAsia="et-EE"/>
          <w14:ligatures w14:val="none"/>
        </w:rPr>
        <w:t xml:space="preserve">on </w:t>
      </w:r>
      <w:r w:rsidR="002003D2" w:rsidRPr="008D0DDA">
        <w:rPr>
          <w:rFonts w:ascii="Times New Roman" w:eastAsia="Times New Roman" w:hAnsi="Times New Roman" w:cs="Times New Roman"/>
          <w:kern w:val="0"/>
          <w:sz w:val="24"/>
          <w:szCs w:val="24"/>
          <w:lang w:eastAsia="et-EE"/>
          <w14:ligatures w14:val="none"/>
        </w:rPr>
        <w:t xml:space="preserve">pooleli </w:t>
      </w:r>
      <w:r w:rsidR="00CE58CB" w:rsidRPr="008D0DDA">
        <w:rPr>
          <w:rFonts w:ascii="Times New Roman" w:eastAsia="Times New Roman" w:hAnsi="Times New Roman" w:cs="Times New Roman"/>
          <w:kern w:val="0"/>
          <w:sz w:val="24"/>
          <w:szCs w:val="24"/>
          <w:lang w:eastAsia="et-EE"/>
          <w14:ligatures w14:val="none"/>
        </w:rPr>
        <w:t>või õiguskantsler</w:t>
      </w:r>
      <w:r w:rsidR="002003D2">
        <w:rPr>
          <w:rFonts w:ascii="Times New Roman" w:eastAsia="Times New Roman" w:hAnsi="Times New Roman" w:cs="Times New Roman"/>
          <w:kern w:val="0"/>
          <w:sz w:val="24"/>
          <w:szCs w:val="24"/>
          <w:lang w:eastAsia="et-EE"/>
          <w14:ligatures w14:val="none"/>
        </w:rPr>
        <w:t xml:space="preserve"> on </w:t>
      </w:r>
      <w:r w:rsidR="00CE58CB" w:rsidRPr="008D0DDA">
        <w:rPr>
          <w:rFonts w:ascii="Times New Roman" w:eastAsia="Times New Roman" w:hAnsi="Times New Roman" w:cs="Times New Roman"/>
          <w:kern w:val="0"/>
          <w:sz w:val="24"/>
          <w:szCs w:val="24"/>
          <w:lang w:eastAsia="et-EE"/>
          <w14:ligatures w14:val="none"/>
        </w:rPr>
        <w:t>lepitusmenetluses kinnita</w:t>
      </w:r>
      <w:r w:rsidR="002003D2">
        <w:rPr>
          <w:rFonts w:ascii="Times New Roman" w:eastAsia="Times New Roman" w:hAnsi="Times New Roman" w:cs="Times New Roman"/>
          <w:kern w:val="0"/>
          <w:sz w:val="24"/>
          <w:szCs w:val="24"/>
          <w:lang w:eastAsia="et-EE"/>
          <w14:ligatures w14:val="none"/>
        </w:rPr>
        <w:t>n</w:t>
      </w:r>
      <w:r w:rsidR="00CE58CB" w:rsidRPr="008D0DDA">
        <w:rPr>
          <w:rFonts w:ascii="Times New Roman" w:eastAsia="Times New Roman" w:hAnsi="Times New Roman" w:cs="Times New Roman"/>
          <w:kern w:val="0"/>
          <w:sz w:val="24"/>
          <w:szCs w:val="24"/>
          <w:lang w:eastAsia="et-EE"/>
          <w14:ligatures w14:val="none"/>
        </w:rPr>
        <w:t>ud kokkulep</w:t>
      </w:r>
      <w:r w:rsidR="002003D2">
        <w:rPr>
          <w:rFonts w:ascii="Times New Roman" w:eastAsia="Times New Roman" w:hAnsi="Times New Roman" w:cs="Times New Roman"/>
          <w:kern w:val="0"/>
          <w:sz w:val="24"/>
          <w:szCs w:val="24"/>
          <w:lang w:eastAsia="et-EE"/>
          <w14:ligatures w14:val="none"/>
        </w:rPr>
        <w:t>p</w:t>
      </w:r>
      <w:r w:rsidR="00CE58CB" w:rsidRPr="008D0DDA">
        <w:rPr>
          <w:rFonts w:ascii="Times New Roman" w:eastAsia="Times New Roman" w:hAnsi="Times New Roman" w:cs="Times New Roman"/>
          <w:kern w:val="0"/>
          <w:sz w:val="24"/>
          <w:szCs w:val="24"/>
          <w:lang w:eastAsia="et-EE"/>
          <w14:ligatures w14:val="none"/>
        </w:rPr>
        <w:t>e;</w:t>
      </w:r>
    </w:p>
    <w:p w14:paraId="1A6B4809" w14:textId="3A9382DF" w:rsidR="00DD3339" w:rsidRPr="008D0DDA" w:rsidRDefault="00724FCF"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6</w:t>
      </w:r>
      <w:r w:rsidR="00DD3339" w:rsidRPr="008D0DDA">
        <w:rPr>
          <w:rFonts w:ascii="Times New Roman" w:eastAsia="Times New Roman" w:hAnsi="Times New Roman" w:cs="Times New Roman"/>
          <w:kern w:val="0"/>
          <w:sz w:val="24"/>
          <w:szCs w:val="24"/>
          <w:lang w:eastAsia="et-EE"/>
          <w14:ligatures w14:val="none"/>
        </w:rPr>
        <w:t>) avaldus</w:t>
      </w:r>
      <w:r w:rsidR="001A3678" w:rsidRPr="008D0DDA">
        <w:rPr>
          <w:rFonts w:ascii="Times New Roman" w:eastAsia="Times New Roman" w:hAnsi="Times New Roman" w:cs="Times New Roman"/>
          <w:kern w:val="0"/>
          <w:sz w:val="24"/>
          <w:szCs w:val="24"/>
          <w:lang w:eastAsia="et-EE"/>
          <w14:ligatures w14:val="none"/>
        </w:rPr>
        <w:t xml:space="preserve"> on käesoleva seaduse § 2</w:t>
      </w:r>
      <w:r w:rsidR="005F0353" w:rsidRPr="008D0DDA">
        <w:rPr>
          <w:rFonts w:ascii="Times New Roman" w:eastAsia="Times New Roman" w:hAnsi="Times New Roman" w:cs="Times New Roman"/>
          <w:kern w:val="0"/>
          <w:sz w:val="24"/>
          <w:szCs w:val="24"/>
          <w:lang w:eastAsia="et-EE"/>
          <w14:ligatures w14:val="none"/>
        </w:rPr>
        <w:t>9</w:t>
      </w:r>
      <w:r w:rsidR="001A3678" w:rsidRPr="008D0DDA">
        <w:rPr>
          <w:rFonts w:ascii="Times New Roman" w:eastAsia="Times New Roman" w:hAnsi="Times New Roman" w:cs="Times New Roman"/>
          <w:kern w:val="0"/>
          <w:sz w:val="24"/>
          <w:szCs w:val="24"/>
          <w:lang w:eastAsia="et-EE"/>
          <w14:ligatures w14:val="none"/>
        </w:rPr>
        <w:t xml:space="preserve"> lõi</w:t>
      </w:r>
      <w:r w:rsidR="005F0353" w:rsidRPr="008D0DDA">
        <w:rPr>
          <w:rFonts w:ascii="Times New Roman" w:eastAsia="Times New Roman" w:hAnsi="Times New Roman" w:cs="Times New Roman"/>
          <w:kern w:val="0"/>
          <w:sz w:val="24"/>
          <w:szCs w:val="24"/>
          <w:lang w:eastAsia="et-EE"/>
          <w14:ligatures w14:val="none"/>
        </w:rPr>
        <w:t xml:space="preserve">ke </w:t>
      </w:r>
      <w:r w:rsidR="00333777">
        <w:rPr>
          <w:rFonts w:ascii="Times New Roman" w:eastAsia="Times New Roman" w:hAnsi="Times New Roman" w:cs="Times New Roman"/>
          <w:kern w:val="0"/>
          <w:sz w:val="24"/>
          <w:szCs w:val="24"/>
          <w:lang w:eastAsia="et-EE"/>
          <w14:ligatures w14:val="none"/>
        </w:rPr>
        <w:t>2</w:t>
      </w:r>
      <w:r w:rsidR="001A3678" w:rsidRPr="008D0DDA">
        <w:rPr>
          <w:rFonts w:ascii="Times New Roman" w:eastAsia="Times New Roman" w:hAnsi="Times New Roman" w:cs="Times New Roman"/>
          <w:kern w:val="0"/>
          <w:sz w:val="24"/>
          <w:szCs w:val="24"/>
          <w:lang w:eastAsia="et-EE"/>
          <w14:ligatures w14:val="none"/>
        </w:rPr>
        <w:t xml:space="preserve"> alusel lahendatud nõustamise teel;</w:t>
      </w:r>
    </w:p>
    <w:p w14:paraId="3DA56298" w14:textId="0A9FB81D" w:rsidR="001A3678" w:rsidRPr="008D0DDA" w:rsidRDefault="00724FCF" w:rsidP="00C306C2">
      <w:pPr>
        <w:shd w:val="clear" w:color="auto" w:fill="FFFFFF"/>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7</w:t>
      </w:r>
      <w:r w:rsidR="001A3678" w:rsidRPr="008D0DDA">
        <w:rPr>
          <w:rFonts w:ascii="Times New Roman" w:eastAsia="Times New Roman" w:hAnsi="Times New Roman" w:cs="Times New Roman"/>
          <w:kern w:val="0"/>
          <w:sz w:val="24"/>
          <w:szCs w:val="24"/>
          <w:lang w:eastAsia="et-EE"/>
          <w14:ligatures w14:val="none"/>
        </w:rPr>
        <w:t>) arvamuse taotlejal on võimalus esitada vaie või kasutada muid, tõhusamaid ja kiiremaid õiguskaitsevahendeid oma õiguste kaitseks.</w:t>
      </w:r>
    </w:p>
    <w:p w14:paraId="31DB5228" w14:textId="77777777" w:rsidR="00F02E24" w:rsidRPr="008D0DDA" w:rsidRDefault="00F02E24"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p>
    <w:p w14:paraId="2E519801" w14:textId="04D100FE" w:rsidR="00CE58CB" w:rsidRPr="008D0DDA" w:rsidRDefault="00CE58CB" w:rsidP="006A75A6">
      <w:pPr>
        <w:shd w:val="clear" w:color="auto" w:fill="FFFFFF"/>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(2) Volinik teavitab arvamuse taotlejat käesoleva </w:t>
      </w:r>
      <w:commentRangeStart w:id="49"/>
      <w:r w:rsidRPr="008D0DDA">
        <w:rPr>
          <w:rFonts w:ascii="Times New Roman" w:eastAsia="Times New Roman" w:hAnsi="Times New Roman" w:cs="Times New Roman"/>
          <w:kern w:val="0"/>
          <w:sz w:val="24"/>
          <w:szCs w:val="24"/>
          <w:lang w:eastAsia="et-EE"/>
          <w14:ligatures w14:val="none"/>
        </w:rPr>
        <w:t>paragrahvi lõi</w:t>
      </w:r>
      <w:r w:rsidR="006771C5">
        <w:rPr>
          <w:rFonts w:ascii="Times New Roman" w:eastAsia="Times New Roman" w:hAnsi="Times New Roman" w:cs="Times New Roman"/>
          <w:kern w:val="0"/>
          <w:sz w:val="24"/>
          <w:szCs w:val="24"/>
          <w:lang w:eastAsia="et-EE"/>
          <w14:ligatures w14:val="none"/>
        </w:rPr>
        <w:t>k</w:t>
      </w:r>
      <w:r w:rsidRPr="008D0DDA">
        <w:rPr>
          <w:rFonts w:ascii="Times New Roman" w:eastAsia="Times New Roman" w:hAnsi="Times New Roman" w:cs="Times New Roman"/>
          <w:kern w:val="0"/>
          <w:sz w:val="24"/>
          <w:szCs w:val="24"/>
          <w:lang w:eastAsia="et-EE"/>
          <w14:ligatures w14:val="none"/>
        </w:rPr>
        <w:t xml:space="preserve">e 1 punktis 2 nimetatud juhul </w:t>
      </w:r>
      <w:commentRangeEnd w:id="49"/>
      <w:r w:rsidR="00267194">
        <w:rPr>
          <w:rStyle w:val="Kommentaariviide"/>
        </w:rPr>
        <w:commentReference w:id="49"/>
      </w:r>
      <w:r w:rsidRPr="008D0DDA">
        <w:rPr>
          <w:rFonts w:ascii="Times New Roman" w:eastAsia="Times New Roman" w:hAnsi="Times New Roman" w:cs="Times New Roman"/>
          <w:kern w:val="0"/>
          <w:sz w:val="24"/>
          <w:szCs w:val="24"/>
          <w:lang w:eastAsia="et-EE"/>
          <w14:ligatures w14:val="none"/>
        </w:rPr>
        <w:t>lisainformatsiooni andmise vajalikkusest ning määrab taotlejale mõistliku tähtaja puuduste kõrvaldamiseks.</w:t>
      </w:r>
    </w:p>
    <w:p w14:paraId="72FA123A" w14:textId="77777777" w:rsidR="001A3678" w:rsidRPr="008D0DDA" w:rsidRDefault="001A3678" w:rsidP="006A75A6">
      <w:pPr>
        <w:shd w:val="clear" w:color="auto" w:fill="FFFFFF"/>
        <w:spacing w:line="240" w:lineRule="auto"/>
        <w:contextualSpacing/>
        <w:rPr>
          <w:rFonts w:ascii="Times New Roman" w:eastAsia="Times New Roman" w:hAnsi="Times New Roman" w:cs="Times New Roman"/>
          <w:kern w:val="0"/>
          <w:sz w:val="24"/>
          <w:szCs w:val="24"/>
          <w:lang w:eastAsia="et-EE"/>
          <w14:ligatures w14:val="none"/>
        </w:rPr>
      </w:pPr>
    </w:p>
    <w:p w14:paraId="7BBBB6CD" w14:textId="167563E6" w:rsidR="001A3678" w:rsidRPr="008D0DDA" w:rsidRDefault="001A3678" w:rsidP="006A75A6">
      <w:pPr>
        <w:shd w:val="clear" w:color="auto" w:fill="FFFFFF"/>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(3) </w:t>
      </w:r>
      <w:r w:rsidR="00EC61BD" w:rsidRPr="008D0DDA">
        <w:rPr>
          <w:rFonts w:ascii="Times New Roman" w:eastAsia="Times New Roman" w:hAnsi="Times New Roman" w:cs="Times New Roman"/>
          <w:kern w:val="0"/>
          <w:sz w:val="24"/>
          <w:szCs w:val="24"/>
          <w:lang w:eastAsia="et-EE"/>
          <w14:ligatures w14:val="none"/>
        </w:rPr>
        <w:t>Volinik teavitab arvamuse taotlejat käesoleva paragrahvi lõi</w:t>
      </w:r>
      <w:r w:rsidR="00CB3ED7" w:rsidRPr="008D0DDA">
        <w:rPr>
          <w:rFonts w:ascii="Times New Roman" w:eastAsia="Times New Roman" w:hAnsi="Times New Roman" w:cs="Times New Roman"/>
          <w:kern w:val="0"/>
          <w:sz w:val="24"/>
          <w:szCs w:val="24"/>
          <w:lang w:eastAsia="et-EE"/>
          <w14:ligatures w14:val="none"/>
        </w:rPr>
        <w:t>k</w:t>
      </w:r>
      <w:r w:rsidR="00EC61BD" w:rsidRPr="008D0DDA">
        <w:rPr>
          <w:rFonts w:ascii="Times New Roman" w:eastAsia="Times New Roman" w:hAnsi="Times New Roman" w:cs="Times New Roman"/>
          <w:kern w:val="0"/>
          <w:sz w:val="24"/>
          <w:szCs w:val="24"/>
          <w:lang w:eastAsia="et-EE"/>
          <w14:ligatures w14:val="none"/>
        </w:rPr>
        <w:t>e 1 punktide 1–6 alusel arvamuse andmisest loobumisest või keeldumisest kirjalikult esimesel võimalusel, kuid hiljemalt kolme kuu möödumisel avalduse saamisest, ning selgitab selle põhjuseid.</w:t>
      </w:r>
    </w:p>
    <w:p w14:paraId="7CD7BBA3" w14:textId="77777777" w:rsidR="00F02E24" w:rsidRPr="008D0DDA" w:rsidRDefault="00F02E24" w:rsidP="00C306C2">
      <w:pPr>
        <w:shd w:val="clear" w:color="auto" w:fill="FFFFFF"/>
        <w:spacing w:after="0" w:line="240" w:lineRule="auto"/>
        <w:contextualSpacing/>
        <w:rPr>
          <w:rFonts w:ascii="Times New Roman" w:eastAsia="Times New Roman" w:hAnsi="Times New Roman" w:cs="Times New Roman"/>
          <w:kern w:val="0"/>
          <w:sz w:val="24"/>
          <w:szCs w:val="24"/>
          <w:lang w:eastAsia="et-EE"/>
          <w14:ligatures w14:val="none"/>
        </w:rPr>
      </w:pPr>
    </w:p>
    <w:p w14:paraId="4F484E38" w14:textId="240029EC" w:rsidR="003838CA" w:rsidRPr="008D0DDA" w:rsidRDefault="00CE58CB" w:rsidP="006A75A6">
      <w:pPr>
        <w:shd w:val="clear" w:color="auto" w:fill="FFFFFF"/>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w:t>
      </w:r>
      <w:r w:rsidR="001A3678" w:rsidRPr="008D0DDA">
        <w:rPr>
          <w:rFonts w:ascii="Times New Roman" w:eastAsia="Times New Roman" w:hAnsi="Times New Roman" w:cs="Times New Roman"/>
          <w:kern w:val="0"/>
          <w:sz w:val="24"/>
          <w:szCs w:val="24"/>
          <w:lang w:eastAsia="et-EE"/>
          <w14:ligatures w14:val="none"/>
        </w:rPr>
        <w:t>4</w:t>
      </w:r>
      <w:r w:rsidRPr="008D0DDA">
        <w:rPr>
          <w:rFonts w:ascii="Times New Roman" w:eastAsia="Times New Roman" w:hAnsi="Times New Roman" w:cs="Times New Roman"/>
          <w:kern w:val="0"/>
          <w:sz w:val="24"/>
          <w:szCs w:val="24"/>
          <w:lang w:eastAsia="et-EE"/>
          <w14:ligatures w14:val="none"/>
        </w:rPr>
        <w:t xml:space="preserve">) </w:t>
      </w:r>
      <w:r w:rsidR="00EC61BD" w:rsidRPr="008D0DDA">
        <w:rPr>
          <w:rFonts w:ascii="Times New Roman" w:eastAsia="Times New Roman" w:hAnsi="Times New Roman" w:cs="Times New Roman"/>
          <w:kern w:val="0"/>
          <w:sz w:val="24"/>
          <w:szCs w:val="24"/>
          <w:lang w:eastAsia="et-EE"/>
          <w14:ligatures w14:val="none"/>
        </w:rPr>
        <w:t xml:space="preserve">Käesoleva paragrahvi lõike 1 punktis 7 nimetatud juhul arvamuse andmisest loobumisel teavitab volinik arvamuse taotlejat arvamuse andmisest loobumise otsusest viivitamata, kuid hiljemalt kolmandal tööpäeval pärast </w:t>
      </w:r>
      <w:r w:rsidR="007C6E51">
        <w:rPr>
          <w:rFonts w:ascii="Times New Roman" w:eastAsia="Times New Roman" w:hAnsi="Times New Roman" w:cs="Times New Roman"/>
          <w:kern w:val="0"/>
          <w:sz w:val="24"/>
          <w:szCs w:val="24"/>
          <w:lang w:eastAsia="et-EE"/>
          <w14:ligatures w14:val="none"/>
        </w:rPr>
        <w:t xml:space="preserve">temalt </w:t>
      </w:r>
      <w:r w:rsidR="00EC61BD" w:rsidRPr="008D0DDA">
        <w:rPr>
          <w:rFonts w:ascii="Times New Roman" w:eastAsia="Times New Roman" w:hAnsi="Times New Roman" w:cs="Times New Roman"/>
          <w:kern w:val="0"/>
          <w:sz w:val="24"/>
          <w:szCs w:val="24"/>
          <w:lang w:eastAsia="et-EE"/>
          <w14:ligatures w14:val="none"/>
        </w:rPr>
        <w:t xml:space="preserve">avalduse </w:t>
      </w:r>
      <w:r w:rsidR="007659FC">
        <w:rPr>
          <w:rFonts w:ascii="Times New Roman" w:eastAsia="Times New Roman" w:hAnsi="Times New Roman" w:cs="Times New Roman"/>
          <w:kern w:val="0"/>
          <w:sz w:val="24"/>
          <w:szCs w:val="24"/>
          <w:lang w:eastAsia="et-EE"/>
          <w14:ligatures w14:val="none"/>
        </w:rPr>
        <w:t>saamist</w:t>
      </w:r>
      <w:r w:rsidR="00EC61BD" w:rsidRPr="008D0DDA">
        <w:rPr>
          <w:rFonts w:ascii="Times New Roman" w:eastAsia="Times New Roman" w:hAnsi="Times New Roman" w:cs="Times New Roman"/>
          <w:kern w:val="0"/>
          <w:sz w:val="24"/>
          <w:szCs w:val="24"/>
          <w:lang w:eastAsia="et-EE"/>
          <w14:ligatures w14:val="none"/>
        </w:rPr>
        <w:t>, ning nõustab ja abistab isikut sobivama õiguskaitsevahendi kasutamisel.</w:t>
      </w:r>
    </w:p>
    <w:p w14:paraId="7E665A43" w14:textId="7AC522E2" w:rsidR="009F0187" w:rsidRPr="008D0DDA" w:rsidRDefault="009F0187" w:rsidP="00C306C2">
      <w:pPr>
        <w:pStyle w:val="Kehatekst"/>
        <w:contextualSpacing/>
        <w:jc w:val="center"/>
        <w:rPr>
          <w:b/>
          <w:spacing w:val="-1"/>
        </w:rPr>
      </w:pPr>
      <w:commentRangeStart w:id="50"/>
      <w:r w:rsidRPr="008D0DDA">
        <w:rPr>
          <w:b/>
          <w:spacing w:val="-1"/>
        </w:rPr>
        <w:t>6. peatükk</w:t>
      </w:r>
      <w:commentRangeEnd w:id="50"/>
      <w:r w:rsidR="00486A59">
        <w:rPr>
          <w:rStyle w:val="Kommentaariviide"/>
          <w:rFonts w:asciiTheme="minorHAnsi" w:eastAsiaTheme="minorHAnsi" w:hAnsiTheme="minorHAnsi" w:cstheme="minorBidi"/>
          <w:kern w:val="2"/>
          <w14:ligatures w14:val="standardContextual"/>
        </w:rPr>
        <w:commentReference w:id="50"/>
      </w:r>
    </w:p>
    <w:p w14:paraId="3E4DCA90" w14:textId="0A80F5DD" w:rsidR="009F0187" w:rsidRPr="008D0DDA" w:rsidRDefault="009F0187" w:rsidP="00C306C2">
      <w:pPr>
        <w:pStyle w:val="Kehatekst"/>
        <w:contextualSpacing/>
        <w:jc w:val="center"/>
        <w:rPr>
          <w:b/>
          <w:spacing w:val="-1"/>
        </w:rPr>
      </w:pPr>
      <w:r w:rsidRPr="008D0DDA">
        <w:rPr>
          <w:b/>
          <w:spacing w:val="-1"/>
        </w:rPr>
        <w:t>Majandus- ja Kommunikatsiooniministeeriumi ülesanded</w:t>
      </w:r>
    </w:p>
    <w:p w14:paraId="07C3B32D" w14:textId="03B5C4C7" w:rsidR="009F0187" w:rsidRPr="008D0DDA" w:rsidRDefault="009F0187" w:rsidP="00C306C2">
      <w:pPr>
        <w:pStyle w:val="Kehatekst"/>
        <w:contextualSpacing/>
        <w:rPr>
          <w:b/>
          <w:spacing w:val="-1"/>
        </w:rPr>
      </w:pPr>
    </w:p>
    <w:p w14:paraId="3E76956F" w14:textId="661CE3F9" w:rsidR="00F02E24" w:rsidRPr="008D0DDA" w:rsidRDefault="00CE58CB" w:rsidP="006A75A6">
      <w:pPr>
        <w:shd w:val="clear" w:color="auto" w:fill="FFFFFF"/>
        <w:spacing w:line="240" w:lineRule="auto"/>
        <w:contextualSpacing/>
        <w:outlineLvl w:val="2"/>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bdr w:val="none" w:sz="0" w:space="0" w:color="auto" w:frame="1"/>
          <w:lang w:eastAsia="et-EE"/>
          <w14:ligatures w14:val="none"/>
        </w:rPr>
        <w:t>§ 3</w:t>
      </w:r>
      <w:r w:rsidR="00EB6940" w:rsidRPr="008D0DDA">
        <w:rPr>
          <w:rFonts w:ascii="Times New Roman" w:eastAsia="Times New Roman" w:hAnsi="Times New Roman" w:cs="Times New Roman"/>
          <w:b/>
          <w:bCs/>
          <w:kern w:val="0"/>
          <w:sz w:val="24"/>
          <w:szCs w:val="24"/>
          <w:bdr w:val="none" w:sz="0" w:space="0" w:color="auto" w:frame="1"/>
          <w:lang w:eastAsia="et-EE"/>
          <w14:ligatures w14:val="none"/>
        </w:rPr>
        <w:t>1</w:t>
      </w:r>
      <w:r w:rsidRPr="008D0DDA">
        <w:rPr>
          <w:rFonts w:ascii="Times New Roman" w:eastAsia="Times New Roman" w:hAnsi="Times New Roman" w:cs="Times New Roman"/>
          <w:b/>
          <w:bCs/>
          <w:kern w:val="0"/>
          <w:sz w:val="24"/>
          <w:szCs w:val="24"/>
          <w:bdr w:val="none" w:sz="0" w:space="0" w:color="auto" w:frame="1"/>
          <w:lang w:eastAsia="et-EE"/>
          <w14:ligatures w14:val="none"/>
        </w:rPr>
        <w:t>. </w:t>
      </w:r>
      <w:r w:rsidRPr="008D0DDA">
        <w:rPr>
          <w:rFonts w:ascii="Times New Roman" w:eastAsia="Times New Roman" w:hAnsi="Times New Roman" w:cs="Times New Roman"/>
          <w:b/>
          <w:bCs/>
          <w:kern w:val="0"/>
          <w:sz w:val="24"/>
          <w:szCs w:val="24"/>
          <w:lang w:eastAsia="et-EE"/>
          <w14:ligatures w14:val="none"/>
        </w:rPr>
        <w:t>Majandus- ja Kommunikatsiooniministeeriumi ülesanded</w:t>
      </w:r>
    </w:p>
    <w:p w14:paraId="68FD7262" w14:textId="77777777" w:rsidR="002003D2" w:rsidRDefault="002003D2" w:rsidP="00C306C2">
      <w:pPr>
        <w:shd w:val="clear" w:color="auto" w:fill="FFFFFF"/>
        <w:spacing w:after="0" w:line="240" w:lineRule="auto"/>
        <w:contextualSpacing/>
        <w:jc w:val="both"/>
        <w:outlineLvl w:val="2"/>
        <w:rPr>
          <w:rFonts w:ascii="Times New Roman" w:eastAsia="Times New Roman" w:hAnsi="Times New Roman" w:cs="Times New Roman"/>
          <w:b/>
          <w:bCs/>
          <w:kern w:val="0"/>
          <w:sz w:val="24"/>
          <w:szCs w:val="24"/>
          <w:lang w:eastAsia="et-EE"/>
          <w14:ligatures w14:val="none"/>
        </w:rPr>
      </w:pPr>
    </w:p>
    <w:p w14:paraId="589708F9" w14:textId="30640031" w:rsidR="002003D2" w:rsidRDefault="00660904"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Käesoleva seaduse rakendamisel </w:t>
      </w:r>
      <w:r w:rsidR="00CE58CB" w:rsidRPr="008D0DDA">
        <w:rPr>
          <w:rFonts w:ascii="Times New Roman" w:eastAsia="Times New Roman" w:hAnsi="Times New Roman" w:cs="Times New Roman"/>
          <w:kern w:val="0"/>
          <w:sz w:val="24"/>
          <w:szCs w:val="24"/>
          <w:lang w:eastAsia="et-EE"/>
          <w14:ligatures w14:val="none"/>
        </w:rPr>
        <w:t>Majandus- ja Kommunikatsiooniministeerium:</w:t>
      </w:r>
    </w:p>
    <w:p w14:paraId="4A6F658B" w14:textId="7E92B070" w:rsidR="00EB5F02" w:rsidRPr="008D0DDA" w:rsidRDefault="00CE58CB"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 nõustab riigi- ja kohalik</w:t>
      </w:r>
      <w:r w:rsidR="006771C5">
        <w:rPr>
          <w:rFonts w:ascii="Times New Roman" w:eastAsia="Times New Roman" w:hAnsi="Times New Roman" w:cs="Times New Roman"/>
          <w:kern w:val="0"/>
          <w:sz w:val="24"/>
          <w:szCs w:val="24"/>
          <w:lang w:eastAsia="et-EE"/>
          <w14:ligatures w14:val="none"/>
        </w:rPr>
        <w:t>u</w:t>
      </w:r>
      <w:r w:rsidRPr="008D0DDA">
        <w:rPr>
          <w:rFonts w:ascii="Times New Roman" w:eastAsia="Times New Roman" w:hAnsi="Times New Roman" w:cs="Times New Roman"/>
          <w:kern w:val="0"/>
          <w:sz w:val="24"/>
          <w:szCs w:val="24"/>
          <w:lang w:eastAsia="et-EE"/>
          <w14:ligatures w14:val="none"/>
        </w:rPr>
        <w:t xml:space="preserve"> omavalitsus</w:t>
      </w:r>
      <w:r w:rsidR="00C77E76">
        <w:rPr>
          <w:rFonts w:ascii="Times New Roman" w:eastAsia="Times New Roman" w:hAnsi="Times New Roman" w:cs="Times New Roman"/>
          <w:kern w:val="0"/>
          <w:sz w:val="24"/>
          <w:szCs w:val="24"/>
          <w:lang w:eastAsia="et-EE"/>
          <w14:ligatures w14:val="none"/>
        </w:rPr>
        <w:t xml:space="preserve">e </w:t>
      </w:r>
      <w:r w:rsidR="00117CE5">
        <w:rPr>
          <w:rFonts w:ascii="Times New Roman" w:eastAsia="Times New Roman" w:hAnsi="Times New Roman" w:cs="Times New Roman"/>
          <w:kern w:val="0"/>
          <w:sz w:val="24"/>
          <w:szCs w:val="24"/>
          <w:lang w:eastAsia="et-EE"/>
          <w14:ligatures w14:val="none"/>
        </w:rPr>
        <w:t>üksus</w:t>
      </w:r>
      <w:r w:rsidR="006771C5">
        <w:rPr>
          <w:rFonts w:ascii="Times New Roman" w:eastAsia="Times New Roman" w:hAnsi="Times New Roman" w:cs="Times New Roman"/>
          <w:kern w:val="0"/>
          <w:sz w:val="24"/>
          <w:szCs w:val="24"/>
          <w:lang w:eastAsia="et-EE"/>
          <w14:ligatures w14:val="none"/>
        </w:rPr>
        <w:t xml:space="preserve">e </w:t>
      </w:r>
      <w:r w:rsidRPr="008D0DDA">
        <w:rPr>
          <w:rFonts w:ascii="Times New Roman" w:eastAsia="Times New Roman" w:hAnsi="Times New Roman" w:cs="Times New Roman"/>
          <w:kern w:val="0"/>
          <w:sz w:val="24"/>
          <w:szCs w:val="24"/>
          <w:lang w:eastAsia="et-EE"/>
          <w14:ligatures w14:val="none"/>
        </w:rPr>
        <w:t xml:space="preserve">asutusi käesoleva seaduse § </w:t>
      </w:r>
      <w:r w:rsidR="007A38FC" w:rsidRPr="008D0DDA">
        <w:rPr>
          <w:rFonts w:ascii="Times New Roman" w:eastAsia="Times New Roman" w:hAnsi="Times New Roman" w:cs="Times New Roman"/>
          <w:kern w:val="0"/>
          <w:sz w:val="24"/>
          <w:szCs w:val="24"/>
          <w:lang w:eastAsia="et-EE"/>
          <w14:ligatures w14:val="none"/>
        </w:rPr>
        <w:t>9</w:t>
      </w:r>
      <w:r w:rsidRPr="008D0DDA">
        <w:rPr>
          <w:rFonts w:ascii="Times New Roman" w:eastAsia="Times New Roman" w:hAnsi="Times New Roman" w:cs="Times New Roman"/>
          <w:kern w:val="0"/>
          <w:sz w:val="24"/>
          <w:szCs w:val="24"/>
          <w:lang w:eastAsia="et-EE"/>
          <w14:ligatures w14:val="none"/>
        </w:rPr>
        <w:t xml:space="preserve"> lõi</w:t>
      </w:r>
      <w:r w:rsidR="0051273C" w:rsidRPr="008D0DDA">
        <w:rPr>
          <w:rFonts w:ascii="Times New Roman" w:eastAsia="Times New Roman" w:hAnsi="Times New Roman" w:cs="Times New Roman"/>
          <w:kern w:val="0"/>
          <w:sz w:val="24"/>
          <w:szCs w:val="24"/>
          <w:lang w:eastAsia="et-EE"/>
          <w14:ligatures w14:val="none"/>
        </w:rPr>
        <w:t>getes</w:t>
      </w:r>
      <w:r w:rsidRPr="008D0DDA">
        <w:rPr>
          <w:rFonts w:ascii="Times New Roman" w:eastAsia="Times New Roman" w:hAnsi="Times New Roman" w:cs="Times New Roman"/>
          <w:kern w:val="0"/>
          <w:sz w:val="24"/>
          <w:szCs w:val="24"/>
          <w:lang w:eastAsia="et-EE"/>
          <w14:ligatures w14:val="none"/>
        </w:rPr>
        <w:t xml:space="preserve"> 1</w:t>
      </w:r>
      <w:r w:rsidR="0051273C" w:rsidRPr="008D0DDA">
        <w:rPr>
          <w:rFonts w:ascii="Times New Roman" w:eastAsia="Times New Roman" w:hAnsi="Times New Roman" w:cs="Times New Roman"/>
          <w:kern w:val="0"/>
          <w:sz w:val="24"/>
          <w:szCs w:val="24"/>
          <w:lang w:eastAsia="et-EE"/>
          <w14:ligatures w14:val="none"/>
        </w:rPr>
        <w:t xml:space="preserve"> ja 2</w:t>
      </w:r>
      <w:r w:rsidRPr="008D0DDA">
        <w:rPr>
          <w:rFonts w:ascii="Times New Roman" w:eastAsia="Times New Roman" w:hAnsi="Times New Roman" w:cs="Times New Roman"/>
          <w:kern w:val="0"/>
          <w:sz w:val="24"/>
          <w:szCs w:val="24"/>
          <w:lang w:eastAsia="et-EE"/>
          <w14:ligatures w14:val="none"/>
        </w:rPr>
        <w:t xml:space="preserve"> sätestatud kohustuste täitmisega seotud küsimustes</w:t>
      </w:r>
      <w:r w:rsidR="00EB5F02" w:rsidRPr="008D0DDA">
        <w:rPr>
          <w:rFonts w:ascii="Times New Roman" w:eastAsia="Times New Roman" w:hAnsi="Times New Roman" w:cs="Times New Roman"/>
          <w:kern w:val="0"/>
          <w:sz w:val="24"/>
          <w:szCs w:val="24"/>
          <w:lang w:eastAsia="et-EE"/>
          <w14:ligatures w14:val="none"/>
        </w:rPr>
        <w:t>;</w:t>
      </w:r>
    </w:p>
    <w:p w14:paraId="48188E61" w14:textId="0F2C12C9" w:rsidR="005A4B47" w:rsidRPr="008D0DDA" w:rsidRDefault="005A4B47"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2) analüüsib võrdse kohtlemise põhimõtte rakendamist ja võrdsete võimaluste ning soolise võrdsuse olukorda ühiskonnas;</w:t>
      </w:r>
    </w:p>
    <w:p w14:paraId="10573968" w14:textId="77777777" w:rsidR="00CE1DB4" w:rsidRPr="008D0DDA" w:rsidRDefault="005A4B47" w:rsidP="00C306C2">
      <w:pPr>
        <w:shd w:val="clear" w:color="auto" w:fill="FFFFFF"/>
        <w:spacing w:after="0" w:line="240" w:lineRule="auto"/>
        <w:contextualSpacing/>
        <w:jc w:val="both"/>
        <w:outlineLvl w:val="2"/>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3</w:t>
      </w:r>
      <w:r w:rsidR="00CE58CB" w:rsidRPr="008D0DDA">
        <w:rPr>
          <w:rFonts w:ascii="Times New Roman" w:eastAsia="Times New Roman" w:hAnsi="Times New Roman" w:cs="Times New Roman"/>
          <w:kern w:val="0"/>
          <w:sz w:val="24"/>
          <w:szCs w:val="24"/>
          <w:lang w:eastAsia="et-EE"/>
          <w14:ligatures w14:val="none"/>
        </w:rPr>
        <w:t>) annab soovitusi ja juhiseid käesoleva seaduse rakendamiseks</w:t>
      </w:r>
      <w:r w:rsidR="008F296A" w:rsidRPr="008D0DDA">
        <w:rPr>
          <w:rFonts w:ascii="Times New Roman" w:eastAsia="Times New Roman" w:hAnsi="Times New Roman" w:cs="Times New Roman"/>
          <w:kern w:val="0"/>
          <w:sz w:val="24"/>
          <w:szCs w:val="24"/>
          <w:lang w:eastAsia="et-EE"/>
          <w14:ligatures w14:val="none"/>
        </w:rPr>
        <w:t>.</w:t>
      </w:r>
    </w:p>
    <w:p w14:paraId="06152A85" w14:textId="77777777" w:rsidR="009F0187" w:rsidRPr="008D0DDA" w:rsidRDefault="009F0187" w:rsidP="00C306C2">
      <w:pPr>
        <w:pStyle w:val="Kehatekst"/>
        <w:contextualSpacing/>
        <w:rPr>
          <w:lang w:eastAsia="et-EE"/>
        </w:rPr>
      </w:pPr>
    </w:p>
    <w:p w14:paraId="0CD61A0A" w14:textId="32A51168" w:rsidR="009F0187" w:rsidRPr="009E4A86" w:rsidRDefault="009F0187" w:rsidP="00C306C2">
      <w:pPr>
        <w:pStyle w:val="Kehatekst"/>
        <w:contextualSpacing/>
        <w:jc w:val="center"/>
        <w:rPr>
          <w:b/>
          <w:bCs/>
          <w:lang w:eastAsia="et-EE"/>
        </w:rPr>
      </w:pPr>
      <w:r w:rsidRPr="009E4A86">
        <w:rPr>
          <w:b/>
          <w:bCs/>
          <w:lang w:eastAsia="et-EE"/>
        </w:rPr>
        <w:t>7. peatükk</w:t>
      </w:r>
    </w:p>
    <w:p w14:paraId="78A244E7" w14:textId="5F952F0C" w:rsidR="009F0187" w:rsidRPr="008D0DDA" w:rsidRDefault="009F0187" w:rsidP="00C306C2">
      <w:pPr>
        <w:pStyle w:val="Kehatekst"/>
        <w:contextualSpacing/>
        <w:jc w:val="center"/>
        <w:rPr>
          <w:b/>
          <w:bCs/>
          <w:lang w:eastAsia="et-EE"/>
        </w:rPr>
      </w:pPr>
      <w:r w:rsidRPr="009E4A86">
        <w:rPr>
          <w:b/>
          <w:bCs/>
          <w:lang w:eastAsia="et-EE"/>
        </w:rPr>
        <w:t>Võrds</w:t>
      </w:r>
      <w:r w:rsidR="00DD256C" w:rsidRPr="009E4A86">
        <w:rPr>
          <w:b/>
          <w:bCs/>
          <w:lang w:eastAsia="et-EE"/>
        </w:rPr>
        <w:t>us</w:t>
      </w:r>
      <w:r w:rsidRPr="009E4A86">
        <w:rPr>
          <w:b/>
          <w:bCs/>
          <w:lang w:eastAsia="et-EE"/>
        </w:rPr>
        <w:t>nõukogu</w:t>
      </w:r>
    </w:p>
    <w:p w14:paraId="578F5450" w14:textId="77777777" w:rsidR="00CE58CB" w:rsidRPr="008D0DDA" w:rsidRDefault="00CE58CB" w:rsidP="00C306C2">
      <w:pPr>
        <w:pStyle w:val="Kehatekst"/>
        <w:contextualSpacing/>
        <w:rPr>
          <w:lang w:eastAsia="et-EE"/>
        </w:rPr>
      </w:pPr>
    </w:p>
    <w:p w14:paraId="54E6D3CB" w14:textId="09B19BD3" w:rsidR="00CE58CB" w:rsidRPr="008D0DDA" w:rsidRDefault="00CE58CB" w:rsidP="006A75A6">
      <w:pPr>
        <w:spacing w:line="240" w:lineRule="auto"/>
        <w:contextualSpacing/>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3</w:t>
      </w:r>
      <w:r w:rsidR="00EB6940" w:rsidRPr="008D0DDA">
        <w:rPr>
          <w:rFonts w:ascii="Times New Roman" w:eastAsia="Times New Roman" w:hAnsi="Times New Roman" w:cs="Times New Roman"/>
          <w:b/>
          <w:bCs/>
          <w:kern w:val="0"/>
          <w:sz w:val="24"/>
          <w:szCs w:val="24"/>
          <w:lang w:eastAsia="et-EE"/>
          <w14:ligatures w14:val="none"/>
        </w:rPr>
        <w:t>2</w:t>
      </w:r>
      <w:r w:rsidRPr="008D0DDA">
        <w:rPr>
          <w:rFonts w:ascii="Times New Roman" w:eastAsia="Times New Roman" w:hAnsi="Times New Roman" w:cs="Times New Roman"/>
          <w:b/>
          <w:bCs/>
          <w:kern w:val="0"/>
          <w:sz w:val="24"/>
          <w:szCs w:val="24"/>
          <w:lang w:eastAsia="et-EE"/>
          <w14:ligatures w14:val="none"/>
        </w:rPr>
        <w:t>. Võrds</w:t>
      </w:r>
      <w:r w:rsidR="00DD256C" w:rsidRPr="008D0DDA">
        <w:rPr>
          <w:rFonts w:ascii="Times New Roman" w:eastAsia="Times New Roman" w:hAnsi="Times New Roman" w:cs="Times New Roman"/>
          <w:b/>
          <w:bCs/>
          <w:kern w:val="0"/>
          <w:sz w:val="24"/>
          <w:szCs w:val="24"/>
          <w:lang w:eastAsia="et-EE"/>
          <w14:ligatures w14:val="none"/>
        </w:rPr>
        <w:t>us</w:t>
      </w:r>
      <w:r w:rsidRPr="008D0DDA">
        <w:rPr>
          <w:rFonts w:ascii="Times New Roman" w:eastAsia="Times New Roman" w:hAnsi="Times New Roman" w:cs="Times New Roman"/>
          <w:b/>
          <w:bCs/>
          <w:kern w:val="0"/>
          <w:sz w:val="24"/>
          <w:szCs w:val="24"/>
          <w:lang w:eastAsia="et-EE"/>
          <w14:ligatures w14:val="none"/>
        </w:rPr>
        <w:t>nõukogu</w:t>
      </w:r>
    </w:p>
    <w:p w14:paraId="16E2CAB8" w14:textId="77777777" w:rsidR="00F02E24" w:rsidRPr="008D0DDA" w:rsidRDefault="00F02E24"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p>
    <w:p w14:paraId="36580516" w14:textId="7D0F405A" w:rsidR="00CE58CB" w:rsidRPr="008D0DDA" w:rsidRDefault="00CE58CB"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 Võrds</w:t>
      </w:r>
      <w:r w:rsidR="00DD256C" w:rsidRPr="008D0DDA">
        <w:rPr>
          <w:rFonts w:ascii="Times New Roman" w:eastAsia="Times New Roman" w:hAnsi="Times New Roman" w:cs="Times New Roman"/>
          <w:kern w:val="0"/>
          <w:sz w:val="24"/>
          <w:szCs w:val="24"/>
          <w:lang w:eastAsia="et-EE"/>
          <w14:ligatures w14:val="none"/>
        </w:rPr>
        <w:t>us</w:t>
      </w:r>
      <w:r w:rsidRPr="008D0DDA">
        <w:rPr>
          <w:rFonts w:ascii="Times New Roman" w:eastAsia="Times New Roman" w:hAnsi="Times New Roman" w:cs="Times New Roman"/>
          <w:kern w:val="0"/>
          <w:sz w:val="24"/>
          <w:szCs w:val="24"/>
          <w:lang w:eastAsia="et-EE"/>
          <w14:ligatures w14:val="none"/>
        </w:rPr>
        <w:t>nõukogu</w:t>
      </w:r>
      <w:r w:rsidR="0057037D" w:rsidRPr="008D0DDA">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kern w:val="0"/>
          <w:sz w:val="24"/>
          <w:szCs w:val="24"/>
          <w:lang w:eastAsia="et-EE"/>
          <w14:ligatures w14:val="none"/>
        </w:rPr>
        <w:t xml:space="preserve">on Majandus- ja Kommunikatsiooniministeeriumi juures asuv </w:t>
      </w:r>
      <w:r w:rsidR="000209CD" w:rsidRPr="008D0DDA">
        <w:rPr>
          <w:rFonts w:ascii="Times New Roman" w:eastAsia="Times New Roman" w:hAnsi="Times New Roman" w:cs="Times New Roman"/>
          <w:kern w:val="0"/>
          <w:sz w:val="24"/>
          <w:szCs w:val="24"/>
          <w:lang w:eastAsia="et-EE"/>
          <w14:ligatures w14:val="none"/>
        </w:rPr>
        <w:t xml:space="preserve">Vabariigi Valitsusele </w:t>
      </w:r>
      <w:r w:rsidRPr="008D0DDA">
        <w:rPr>
          <w:rFonts w:ascii="Times New Roman" w:eastAsia="Times New Roman" w:hAnsi="Times New Roman" w:cs="Times New Roman"/>
          <w:kern w:val="0"/>
          <w:sz w:val="24"/>
          <w:szCs w:val="24"/>
          <w:lang w:eastAsia="et-EE"/>
          <w14:ligatures w14:val="none"/>
        </w:rPr>
        <w:t>nõu</w:t>
      </w:r>
      <w:r w:rsidR="000209CD" w:rsidRPr="008D0DDA">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kern w:val="0"/>
          <w:sz w:val="24"/>
          <w:szCs w:val="24"/>
          <w:lang w:eastAsia="et-EE"/>
          <w14:ligatures w14:val="none"/>
        </w:rPr>
        <w:t>andev kogu, kes:</w:t>
      </w:r>
    </w:p>
    <w:p w14:paraId="69C7FDDF" w14:textId="4A314609" w:rsidR="00CE58CB" w:rsidRPr="008D0DDA" w:rsidRDefault="00CE58CB"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w:t>
      </w:r>
      <w:r w:rsidR="0001404C" w:rsidRPr="008D0DDA">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kern w:val="0"/>
          <w:sz w:val="24"/>
          <w:szCs w:val="24"/>
          <w:lang w:eastAsia="et-EE"/>
          <w14:ligatures w14:val="none"/>
        </w:rPr>
        <w:t xml:space="preserve">nõustab Vabariigi Valitsust </w:t>
      </w:r>
      <w:r w:rsidR="00CA7A58" w:rsidRPr="008D0DDA">
        <w:rPr>
          <w:rFonts w:ascii="Times New Roman" w:eastAsia="Times New Roman" w:hAnsi="Times New Roman" w:cs="Times New Roman"/>
          <w:kern w:val="0"/>
          <w:sz w:val="24"/>
          <w:szCs w:val="24"/>
          <w:lang w:eastAsia="et-EE"/>
          <w14:ligatures w14:val="none"/>
        </w:rPr>
        <w:t xml:space="preserve">soolise võrdsuse ja </w:t>
      </w:r>
      <w:r w:rsidRPr="008D0DDA">
        <w:rPr>
          <w:rFonts w:ascii="Times New Roman" w:eastAsia="Times New Roman" w:hAnsi="Times New Roman" w:cs="Times New Roman"/>
          <w:kern w:val="0"/>
          <w:sz w:val="24"/>
          <w:szCs w:val="24"/>
          <w:lang w:eastAsia="et-EE"/>
          <w14:ligatures w14:val="none"/>
        </w:rPr>
        <w:t xml:space="preserve">võrdsete võimaluste edendamise </w:t>
      </w:r>
      <w:r w:rsidR="00A86F22" w:rsidRPr="008D0DDA">
        <w:rPr>
          <w:rFonts w:ascii="Times New Roman" w:eastAsia="Times New Roman" w:hAnsi="Times New Roman" w:cs="Times New Roman"/>
          <w:kern w:val="0"/>
          <w:sz w:val="24"/>
          <w:szCs w:val="24"/>
          <w:lang w:eastAsia="et-EE"/>
          <w14:ligatures w14:val="none"/>
        </w:rPr>
        <w:t xml:space="preserve">strateegilistes </w:t>
      </w:r>
      <w:r w:rsidRPr="008D0DDA">
        <w:rPr>
          <w:rFonts w:ascii="Times New Roman" w:eastAsia="Times New Roman" w:hAnsi="Times New Roman" w:cs="Times New Roman"/>
          <w:kern w:val="0"/>
          <w:sz w:val="24"/>
          <w:szCs w:val="24"/>
          <w:lang w:eastAsia="et-EE"/>
          <w14:ligatures w14:val="none"/>
        </w:rPr>
        <w:t>küsimustes;</w:t>
      </w:r>
    </w:p>
    <w:p w14:paraId="0C714D94" w14:textId="40D32A38" w:rsidR="000548EF" w:rsidRPr="008D0DDA" w:rsidRDefault="000548EF"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2) esitab Vabariigi Valitsusele ettepanekuid õigusaktide ja nende eelnõude </w:t>
      </w:r>
      <w:r w:rsidR="00CA7A58" w:rsidRPr="008D0DDA">
        <w:rPr>
          <w:rFonts w:ascii="Times New Roman" w:eastAsia="Times New Roman" w:hAnsi="Times New Roman" w:cs="Times New Roman"/>
          <w:kern w:val="0"/>
          <w:sz w:val="24"/>
          <w:szCs w:val="24"/>
          <w:lang w:eastAsia="et-EE"/>
          <w14:ligatures w14:val="none"/>
        </w:rPr>
        <w:t xml:space="preserve">soolise võrdsuse ja </w:t>
      </w:r>
      <w:r w:rsidRPr="008D0DDA">
        <w:rPr>
          <w:rFonts w:ascii="Times New Roman" w:eastAsia="Times New Roman" w:hAnsi="Times New Roman" w:cs="Times New Roman"/>
          <w:kern w:val="0"/>
          <w:sz w:val="24"/>
          <w:szCs w:val="24"/>
          <w:lang w:eastAsia="et-EE"/>
          <w14:ligatures w14:val="none"/>
        </w:rPr>
        <w:t>võrdsete võimaluste eesmärkidega kooskõlla viimiseks;</w:t>
      </w:r>
    </w:p>
    <w:p w14:paraId="38634EE5" w14:textId="00077266" w:rsidR="00CE58CB" w:rsidRPr="008D0DDA" w:rsidRDefault="002C0C49" w:rsidP="006A75A6">
      <w:pPr>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3</w:t>
      </w:r>
      <w:r w:rsidR="00CE58CB" w:rsidRPr="008D0DDA">
        <w:rPr>
          <w:rFonts w:ascii="Times New Roman" w:eastAsia="Times New Roman" w:hAnsi="Times New Roman" w:cs="Times New Roman"/>
          <w:kern w:val="0"/>
          <w:sz w:val="24"/>
          <w:szCs w:val="24"/>
          <w:lang w:eastAsia="et-EE"/>
          <w14:ligatures w14:val="none"/>
        </w:rPr>
        <w:t xml:space="preserve">) esitab </w:t>
      </w:r>
      <w:r w:rsidR="000831E7" w:rsidRPr="008D0DDA">
        <w:rPr>
          <w:rFonts w:ascii="Times New Roman" w:eastAsia="Times New Roman" w:hAnsi="Times New Roman" w:cs="Times New Roman"/>
          <w:kern w:val="0"/>
          <w:sz w:val="24"/>
          <w:szCs w:val="24"/>
          <w:lang w:eastAsia="et-EE"/>
          <w14:ligatures w14:val="none"/>
        </w:rPr>
        <w:t xml:space="preserve">käesoleva seaduse § </w:t>
      </w:r>
      <w:r w:rsidR="007A38FC" w:rsidRPr="008D0DDA">
        <w:rPr>
          <w:rFonts w:ascii="Times New Roman" w:eastAsia="Times New Roman" w:hAnsi="Times New Roman" w:cs="Times New Roman"/>
          <w:kern w:val="0"/>
          <w:sz w:val="24"/>
          <w:szCs w:val="24"/>
          <w:lang w:eastAsia="et-EE"/>
          <w14:ligatures w14:val="none"/>
        </w:rPr>
        <w:t>9</w:t>
      </w:r>
      <w:r w:rsidR="000831E7" w:rsidRPr="008D0DDA">
        <w:rPr>
          <w:rFonts w:ascii="Times New Roman" w:eastAsia="Times New Roman" w:hAnsi="Times New Roman" w:cs="Times New Roman"/>
          <w:kern w:val="0"/>
          <w:sz w:val="24"/>
          <w:szCs w:val="24"/>
          <w:lang w:eastAsia="et-EE"/>
          <w14:ligatures w14:val="none"/>
        </w:rPr>
        <w:t xml:space="preserve"> lõike </w:t>
      </w:r>
      <w:r w:rsidR="00E44D7C" w:rsidRPr="008D0DDA">
        <w:rPr>
          <w:rFonts w:ascii="Times New Roman" w:eastAsia="Times New Roman" w:hAnsi="Times New Roman" w:cs="Times New Roman"/>
          <w:kern w:val="0"/>
          <w:sz w:val="24"/>
          <w:szCs w:val="24"/>
          <w:lang w:eastAsia="et-EE"/>
          <w14:ligatures w14:val="none"/>
        </w:rPr>
        <w:t>4</w:t>
      </w:r>
      <w:r w:rsidR="000831E7" w:rsidRPr="008D0DDA">
        <w:rPr>
          <w:rFonts w:ascii="Times New Roman" w:eastAsia="Times New Roman" w:hAnsi="Times New Roman" w:cs="Times New Roman"/>
          <w:kern w:val="0"/>
          <w:sz w:val="24"/>
          <w:szCs w:val="24"/>
          <w:lang w:eastAsia="et-EE"/>
          <w14:ligatures w14:val="none"/>
        </w:rPr>
        <w:t xml:space="preserve"> alusel </w:t>
      </w:r>
      <w:r w:rsidR="00137CD3" w:rsidRPr="008D0DDA">
        <w:rPr>
          <w:rFonts w:ascii="Times New Roman" w:eastAsia="Times New Roman" w:hAnsi="Times New Roman" w:cs="Times New Roman"/>
          <w:kern w:val="0"/>
          <w:sz w:val="24"/>
          <w:szCs w:val="24"/>
          <w:lang w:eastAsia="et-EE"/>
          <w14:ligatures w14:val="none"/>
        </w:rPr>
        <w:t>antud</w:t>
      </w:r>
      <w:r w:rsidR="000831E7" w:rsidRPr="008D0DDA">
        <w:rPr>
          <w:rFonts w:ascii="Times New Roman" w:eastAsia="Times New Roman" w:hAnsi="Times New Roman" w:cs="Times New Roman"/>
          <w:kern w:val="0"/>
          <w:sz w:val="24"/>
          <w:szCs w:val="24"/>
          <w:lang w:eastAsia="et-EE"/>
          <w14:ligatures w14:val="none"/>
        </w:rPr>
        <w:t xml:space="preserve"> ülevaadete põhjal </w:t>
      </w:r>
      <w:r w:rsidR="00CE58CB" w:rsidRPr="008D0DDA">
        <w:rPr>
          <w:rFonts w:ascii="Times New Roman" w:eastAsia="Times New Roman" w:hAnsi="Times New Roman" w:cs="Times New Roman"/>
          <w:kern w:val="0"/>
          <w:sz w:val="24"/>
          <w:szCs w:val="24"/>
          <w:lang w:eastAsia="et-EE"/>
          <w14:ligatures w14:val="none"/>
        </w:rPr>
        <w:t>Vabariigi Valitsusele</w:t>
      </w:r>
      <w:r w:rsidR="000831E7" w:rsidRPr="008D0DDA">
        <w:rPr>
          <w:rFonts w:ascii="Times New Roman" w:eastAsia="Times New Roman" w:hAnsi="Times New Roman" w:cs="Times New Roman"/>
          <w:kern w:val="0"/>
          <w:sz w:val="24"/>
          <w:szCs w:val="24"/>
          <w:lang w:eastAsia="et-EE"/>
          <w14:ligatures w14:val="none"/>
        </w:rPr>
        <w:t xml:space="preserve"> </w:t>
      </w:r>
      <w:r w:rsidR="00C17402" w:rsidRPr="008D0DDA">
        <w:rPr>
          <w:rFonts w:ascii="Times New Roman" w:eastAsia="Times New Roman" w:hAnsi="Times New Roman" w:cs="Times New Roman"/>
          <w:kern w:val="0"/>
          <w:sz w:val="24"/>
          <w:szCs w:val="24"/>
          <w:lang w:eastAsia="et-EE"/>
          <w14:ligatures w14:val="none"/>
        </w:rPr>
        <w:t xml:space="preserve">regulaarselt ülevaateid kohustuste täitmise kohta </w:t>
      </w:r>
      <w:r w:rsidR="008D05BC" w:rsidRPr="008D0DDA">
        <w:rPr>
          <w:rFonts w:ascii="Times New Roman" w:eastAsia="Times New Roman" w:hAnsi="Times New Roman" w:cs="Times New Roman"/>
          <w:kern w:val="0"/>
          <w:sz w:val="24"/>
          <w:szCs w:val="24"/>
          <w:lang w:eastAsia="et-EE"/>
          <w14:ligatures w14:val="none"/>
        </w:rPr>
        <w:t>ning</w:t>
      </w:r>
      <w:r w:rsidR="00C17402" w:rsidRPr="008D0DDA">
        <w:rPr>
          <w:rFonts w:ascii="Times New Roman" w:eastAsia="Times New Roman" w:hAnsi="Times New Roman" w:cs="Times New Roman"/>
          <w:kern w:val="0"/>
          <w:sz w:val="24"/>
          <w:szCs w:val="24"/>
          <w:lang w:eastAsia="et-EE"/>
          <w14:ligatures w14:val="none"/>
        </w:rPr>
        <w:t xml:space="preserve"> teeb </w:t>
      </w:r>
      <w:r w:rsidR="000831E7" w:rsidRPr="008D0DDA">
        <w:rPr>
          <w:rFonts w:ascii="Times New Roman" w:eastAsia="Times New Roman" w:hAnsi="Times New Roman" w:cs="Times New Roman"/>
          <w:kern w:val="0"/>
          <w:sz w:val="24"/>
          <w:szCs w:val="24"/>
          <w:lang w:eastAsia="et-EE"/>
          <w14:ligatures w14:val="none"/>
        </w:rPr>
        <w:t>ettepanekuid valdkondlike arengukavade ja programmide muutmiseks</w:t>
      </w:r>
      <w:r w:rsidR="004161B9" w:rsidRPr="008D0DDA">
        <w:rPr>
          <w:rFonts w:ascii="Times New Roman" w:eastAsia="Times New Roman" w:hAnsi="Times New Roman" w:cs="Times New Roman"/>
          <w:kern w:val="0"/>
          <w:sz w:val="24"/>
          <w:szCs w:val="24"/>
          <w:lang w:eastAsia="et-EE"/>
          <w14:ligatures w14:val="none"/>
        </w:rPr>
        <w:t>.</w:t>
      </w:r>
    </w:p>
    <w:p w14:paraId="4E9886A3" w14:textId="77777777" w:rsidR="00467874" w:rsidRPr="008D0DDA" w:rsidRDefault="00467874" w:rsidP="006A75A6">
      <w:pPr>
        <w:spacing w:line="240" w:lineRule="auto"/>
        <w:contextualSpacing/>
        <w:jc w:val="both"/>
        <w:rPr>
          <w:rFonts w:ascii="Times New Roman" w:eastAsia="Times New Roman" w:hAnsi="Times New Roman" w:cs="Times New Roman"/>
          <w:kern w:val="0"/>
          <w:sz w:val="24"/>
          <w:szCs w:val="24"/>
          <w:lang w:eastAsia="et-EE"/>
          <w14:ligatures w14:val="none"/>
        </w:rPr>
      </w:pPr>
    </w:p>
    <w:p w14:paraId="4A3D727C" w14:textId="2116D1E0" w:rsidR="00467874" w:rsidRPr="008D0DDA" w:rsidRDefault="00467874" w:rsidP="006A75A6">
      <w:pPr>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(2) Võrdsusnõukogul on õigus ülesannete täitmiseks moodustada komisjone ja töö</w:t>
      </w:r>
      <w:r w:rsidR="001E76D5">
        <w:rPr>
          <w:rFonts w:ascii="Times New Roman" w:eastAsia="Times New Roman" w:hAnsi="Times New Roman" w:cs="Times New Roman"/>
          <w:kern w:val="0"/>
          <w:sz w:val="24"/>
          <w:szCs w:val="24"/>
          <w:lang w:eastAsia="et-EE"/>
          <w14:ligatures w14:val="none"/>
        </w:rPr>
        <w:t>rühmi</w:t>
      </w:r>
      <w:r w:rsidRPr="008D0DDA">
        <w:rPr>
          <w:rFonts w:ascii="Times New Roman" w:eastAsia="Times New Roman" w:hAnsi="Times New Roman" w:cs="Times New Roman"/>
          <w:kern w:val="0"/>
          <w:sz w:val="24"/>
          <w:szCs w:val="24"/>
          <w:lang w:eastAsia="et-EE"/>
          <w14:ligatures w14:val="none"/>
        </w:rPr>
        <w:t xml:space="preserve"> ning </w:t>
      </w:r>
      <w:r w:rsidR="00DC73E7" w:rsidRPr="008D0DDA">
        <w:rPr>
          <w:rFonts w:ascii="Times New Roman" w:eastAsia="Times New Roman" w:hAnsi="Times New Roman" w:cs="Times New Roman"/>
          <w:kern w:val="0"/>
          <w:sz w:val="24"/>
          <w:szCs w:val="24"/>
          <w:lang w:eastAsia="et-EE"/>
          <w14:ligatures w14:val="none"/>
        </w:rPr>
        <w:t xml:space="preserve">tellida analüüse ja </w:t>
      </w:r>
      <w:r w:rsidRPr="008D0DDA">
        <w:rPr>
          <w:rFonts w:ascii="Times New Roman" w:eastAsia="Times New Roman" w:hAnsi="Times New Roman" w:cs="Times New Roman"/>
          <w:kern w:val="0"/>
          <w:sz w:val="24"/>
          <w:szCs w:val="24"/>
          <w:lang w:eastAsia="et-EE"/>
          <w14:ligatures w14:val="none"/>
        </w:rPr>
        <w:t>uuringuid.</w:t>
      </w:r>
    </w:p>
    <w:p w14:paraId="101A85EC" w14:textId="77777777" w:rsidR="00F02E24" w:rsidRPr="008D0DDA" w:rsidRDefault="00F02E24"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54D67CD5" w14:textId="38BC748B" w:rsidR="00CE58CB" w:rsidRPr="008D0DDA" w:rsidRDefault="00CE58CB" w:rsidP="006A75A6">
      <w:pPr>
        <w:spacing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w:t>
      </w:r>
      <w:r w:rsidR="00467874" w:rsidRPr="008D0DDA">
        <w:rPr>
          <w:rFonts w:ascii="Times New Roman" w:eastAsia="Times New Roman" w:hAnsi="Times New Roman" w:cs="Times New Roman"/>
          <w:kern w:val="0"/>
          <w:sz w:val="24"/>
          <w:szCs w:val="24"/>
          <w:lang w:eastAsia="et-EE"/>
          <w14:ligatures w14:val="none"/>
        </w:rPr>
        <w:t>3</w:t>
      </w:r>
      <w:r w:rsidRPr="008D0DDA">
        <w:rPr>
          <w:rFonts w:ascii="Times New Roman" w:eastAsia="Times New Roman" w:hAnsi="Times New Roman" w:cs="Times New Roman"/>
          <w:kern w:val="0"/>
          <w:sz w:val="24"/>
          <w:szCs w:val="24"/>
          <w:lang w:eastAsia="et-EE"/>
          <w14:ligatures w14:val="none"/>
        </w:rPr>
        <w:t xml:space="preserve">) </w:t>
      </w:r>
      <w:r w:rsidR="00DD256C" w:rsidRPr="008D0DDA">
        <w:rPr>
          <w:rFonts w:ascii="Times New Roman" w:eastAsia="Times New Roman" w:hAnsi="Times New Roman" w:cs="Times New Roman"/>
          <w:kern w:val="0"/>
          <w:sz w:val="24"/>
          <w:szCs w:val="24"/>
          <w:lang w:eastAsia="et-EE"/>
          <w14:ligatures w14:val="none"/>
        </w:rPr>
        <w:t>Võrdsusn</w:t>
      </w:r>
      <w:r w:rsidR="0057037D" w:rsidRPr="008D0DDA">
        <w:rPr>
          <w:rFonts w:ascii="Times New Roman" w:eastAsia="Times New Roman" w:hAnsi="Times New Roman" w:cs="Times New Roman"/>
          <w:kern w:val="0"/>
          <w:sz w:val="24"/>
          <w:szCs w:val="24"/>
          <w:lang w:eastAsia="et-EE"/>
          <w14:ligatures w14:val="none"/>
        </w:rPr>
        <w:t xml:space="preserve">õukogu </w:t>
      </w:r>
      <w:r w:rsidRPr="008D0DDA">
        <w:rPr>
          <w:rFonts w:ascii="Times New Roman" w:eastAsia="Times New Roman" w:hAnsi="Times New Roman" w:cs="Times New Roman"/>
          <w:kern w:val="0"/>
          <w:sz w:val="24"/>
          <w:szCs w:val="24"/>
          <w:lang w:eastAsia="et-EE"/>
          <w14:ligatures w14:val="none"/>
        </w:rPr>
        <w:t>töökor</w:t>
      </w:r>
      <w:r w:rsidR="009B60C1" w:rsidRPr="008D0DDA">
        <w:rPr>
          <w:rFonts w:ascii="Times New Roman" w:eastAsia="Times New Roman" w:hAnsi="Times New Roman" w:cs="Times New Roman"/>
          <w:kern w:val="0"/>
          <w:sz w:val="24"/>
          <w:szCs w:val="24"/>
          <w:lang w:eastAsia="et-EE"/>
          <w14:ligatures w14:val="none"/>
        </w:rPr>
        <w:t>ra</w:t>
      </w:r>
      <w:r w:rsidR="0057037D" w:rsidRPr="008D0DDA">
        <w:rPr>
          <w:rFonts w:ascii="Times New Roman" w:eastAsia="Times New Roman" w:hAnsi="Times New Roman" w:cs="Times New Roman"/>
          <w:kern w:val="0"/>
          <w:sz w:val="24"/>
          <w:szCs w:val="24"/>
          <w:lang w:eastAsia="et-EE"/>
          <w14:ligatures w14:val="none"/>
        </w:rPr>
        <w:t xml:space="preserve"> kehtestab Vabariigi Valitsus</w:t>
      </w:r>
      <w:r w:rsidR="00E77309" w:rsidRPr="008D0DDA">
        <w:rPr>
          <w:rFonts w:ascii="Times New Roman" w:eastAsia="Times New Roman" w:hAnsi="Times New Roman" w:cs="Times New Roman"/>
          <w:kern w:val="0"/>
          <w:sz w:val="24"/>
          <w:szCs w:val="24"/>
          <w:lang w:eastAsia="et-EE"/>
          <w14:ligatures w14:val="none"/>
        </w:rPr>
        <w:t xml:space="preserve"> määrusega</w:t>
      </w:r>
      <w:r w:rsidR="0057037D" w:rsidRPr="008D0DDA">
        <w:rPr>
          <w:rFonts w:ascii="Times New Roman" w:eastAsia="Times New Roman" w:hAnsi="Times New Roman" w:cs="Times New Roman"/>
          <w:kern w:val="0"/>
          <w:sz w:val="24"/>
          <w:szCs w:val="24"/>
          <w:lang w:eastAsia="et-EE"/>
          <w14:ligatures w14:val="none"/>
        </w:rPr>
        <w:t>.</w:t>
      </w:r>
    </w:p>
    <w:p w14:paraId="123FA15A" w14:textId="77777777" w:rsidR="00F02E24" w:rsidRPr="008D0DDA" w:rsidRDefault="00F02E24"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5F9760D0" w14:textId="1128C03A" w:rsidR="00CE58CB" w:rsidRPr="008D0DDA" w:rsidRDefault="00CE58CB" w:rsidP="00C306C2">
      <w:pPr>
        <w:pStyle w:val="Kehatekst"/>
        <w:contextualSpacing/>
        <w:jc w:val="both"/>
        <w:rPr>
          <w:lang w:eastAsia="et-EE"/>
        </w:rPr>
      </w:pPr>
      <w:r w:rsidRPr="008D0DDA">
        <w:rPr>
          <w:lang w:eastAsia="et-EE"/>
        </w:rPr>
        <w:t>(</w:t>
      </w:r>
      <w:r w:rsidR="00467874" w:rsidRPr="008D0DDA">
        <w:rPr>
          <w:lang w:eastAsia="et-EE"/>
        </w:rPr>
        <w:t>4</w:t>
      </w:r>
      <w:r w:rsidRPr="008D0DDA">
        <w:rPr>
          <w:lang w:eastAsia="et-EE"/>
        </w:rPr>
        <w:t>) V</w:t>
      </w:r>
      <w:r w:rsidR="00DD256C" w:rsidRPr="008D0DDA">
        <w:rPr>
          <w:lang w:eastAsia="et-EE"/>
        </w:rPr>
        <w:t>õrdsus</w:t>
      </w:r>
      <w:r w:rsidRPr="008D0DDA">
        <w:rPr>
          <w:lang w:eastAsia="et-EE"/>
        </w:rPr>
        <w:t>nõukogu koosseisu kinnitab Vabariigi Valitsus</w:t>
      </w:r>
      <w:r w:rsidR="00E92C5A" w:rsidRPr="008D0DDA">
        <w:rPr>
          <w:lang w:eastAsia="et-EE"/>
        </w:rPr>
        <w:t xml:space="preserve"> korraldusega</w:t>
      </w:r>
      <w:r w:rsidRPr="008D0DDA">
        <w:rPr>
          <w:lang w:eastAsia="et-EE"/>
        </w:rPr>
        <w:t>.</w:t>
      </w:r>
    </w:p>
    <w:p w14:paraId="12C61891" w14:textId="14D5C1BA" w:rsidR="004842A6" w:rsidRDefault="004842A6">
      <w:pPr>
        <w:rPr>
          <w:rFonts w:ascii="Times New Roman" w:eastAsia="Times New Roman" w:hAnsi="Times New Roman" w:cs="Times New Roman"/>
          <w:kern w:val="0"/>
          <w:sz w:val="24"/>
          <w:szCs w:val="24"/>
          <w:lang w:eastAsia="et-EE"/>
          <w14:ligatures w14:val="none"/>
        </w:rPr>
      </w:pPr>
      <w:r>
        <w:rPr>
          <w:lang w:eastAsia="et-EE"/>
        </w:rPr>
        <w:br w:type="page"/>
      </w:r>
    </w:p>
    <w:p w14:paraId="6775AD93" w14:textId="77777777" w:rsidR="00607849" w:rsidRPr="008D0DDA" w:rsidRDefault="00607849" w:rsidP="00C306C2">
      <w:pPr>
        <w:pStyle w:val="Kehatekst"/>
        <w:contextualSpacing/>
        <w:rPr>
          <w:lang w:eastAsia="et-EE"/>
        </w:rPr>
      </w:pPr>
    </w:p>
    <w:p w14:paraId="7A236113" w14:textId="46CE66A2" w:rsidR="00607849" w:rsidRPr="008D0DDA" w:rsidRDefault="009F0187" w:rsidP="00C306C2">
      <w:pPr>
        <w:pStyle w:val="Kehatekst"/>
        <w:contextualSpacing/>
        <w:jc w:val="center"/>
        <w:rPr>
          <w:b/>
          <w:bCs/>
          <w:lang w:eastAsia="et-EE"/>
        </w:rPr>
      </w:pPr>
      <w:r w:rsidRPr="008D0DDA">
        <w:rPr>
          <w:b/>
          <w:bCs/>
          <w:lang w:eastAsia="et-EE"/>
        </w:rPr>
        <w:t>8.</w:t>
      </w:r>
      <w:r w:rsidR="00607849" w:rsidRPr="008D0DDA">
        <w:rPr>
          <w:b/>
          <w:bCs/>
          <w:lang w:eastAsia="et-EE"/>
        </w:rPr>
        <w:t xml:space="preserve"> peatükk</w:t>
      </w:r>
    </w:p>
    <w:p w14:paraId="6AFC157E" w14:textId="697A999E" w:rsidR="00607849" w:rsidRPr="008D0DDA" w:rsidRDefault="00607849" w:rsidP="00C306C2">
      <w:pPr>
        <w:pStyle w:val="Kehatekst"/>
        <w:contextualSpacing/>
        <w:jc w:val="center"/>
        <w:rPr>
          <w:lang w:eastAsia="et-EE"/>
        </w:rPr>
      </w:pPr>
      <w:r w:rsidRPr="008D0DDA">
        <w:rPr>
          <w:b/>
          <w:bCs/>
          <w:lang w:eastAsia="et-EE"/>
        </w:rPr>
        <w:t>Rakendussätted</w:t>
      </w:r>
    </w:p>
    <w:p w14:paraId="6AE33E54" w14:textId="77777777" w:rsidR="00CE58CB" w:rsidRPr="008D0DDA" w:rsidRDefault="00CE58CB" w:rsidP="00C306C2">
      <w:pPr>
        <w:pStyle w:val="Kehatekst"/>
        <w:contextualSpacing/>
        <w:jc w:val="both"/>
        <w:rPr>
          <w:lang w:eastAsia="et-EE"/>
        </w:rPr>
      </w:pPr>
    </w:p>
    <w:p w14:paraId="673A85DB" w14:textId="456AC5CA" w:rsidR="00CE58CB" w:rsidRPr="008D0DDA" w:rsidRDefault="00CE58CB" w:rsidP="006A75A6">
      <w:pPr>
        <w:spacing w:line="240" w:lineRule="auto"/>
        <w:contextualSpacing/>
        <w:jc w:val="both"/>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3</w:t>
      </w:r>
      <w:r w:rsidR="00EB6940" w:rsidRPr="008D0DDA">
        <w:rPr>
          <w:rFonts w:ascii="Times New Roman" w:eastAsia="Times New Roman" w:hAnsi="Times New Roman" w:cs="Times New Roman"/>
          <w:b/>
          <w:bCs/>
          <w:kern w:val="0"/>
          <w:sz w:val="24"/>
          <w:szCs w:val="24"/>
          <w:lang w:eastAsia="et-EE"/>
          <w14:ligatures w14:val="none"/>
        </w:rPr>
        <w:t>3</w:t>
      </w:r>
      <w:r w:rsidRPr="008D0DDA">
        <w:rPr>
          <w:rFonts w:ascii="Times New Roman" w:eastAsia="Times New Roman" w:hAnsi="Times New Roman" w:cs="Times New Roman"/>
          <w:b/>
          <w:bCs/>
          <w:kern w:val="0"/>
          <w:sz w:val="24"/>
          <w:szCs w:val="24"/>
          <w:lang w:eastAsia="et-EE"/>
          <w14:ligatures w14:val="none"/>
        </w:rPr>
        <w:t>. Üleminekusäte</w:t>
      </w:r>
    </w:p>
    <w:p w14:paraId="45B409B2" w14:textId="77777777" w:rsidR="00F02E24" w:rsidRPr="008D0DDA" w:rsidRDefault="00F02E24" w:rsidP="00C306C2">
      <w:pPr>
        <w:spacing w:after="0" w:line="240" w:lineRule="auto"/>
        <w:contextualSpacing/>
        <w:jc w:val="both"/>
        <w:rPr>
          <w:rFonts w:ascii="Times New Roman" w:eastAsia="Times New Roman" w:hAnsi="Times New Roman" w:cs="Times New Roman"/>
          <w:b/>
          <w:bCs/>
          <w:kern w:val="0"/>
          <w:sz w:val="24"/>
          <w:szCs w:val="24"/>
          <w:lang w:eastAsia="et-EE"/>
          <w14:ligatures w14:val="none"/>
        </w:rPr>
      </w:pPr>
    </w:p>
    <w:p w14:paraId="3188006D" w14:textId="1A704BC1" w:rsidR="00CE58CB" w:rsidRPr="008D0DDA" w:rsidRDefault="00FB289A" w:rsidP="00C306C2">
      <w:pPr>
        <w:pStyle w:val="Kehatekst"/>
        <w:contextualSpacing/>
        <w:jc w:val="both"/>
        <w:rPr>
          <w:b/>
          <w:spacing w:val="-1"/>
        </w:rPr>
      </w:pPr>
      <w:ins w:id="51" w:author="Helen Uustalu" w:date="2024-05-23T16:17:00Z">
        <w:r>
          <w:rPr>
            <w:lang w:eastAsia="et-EE"/>
          </w:rPr>
          <w:t>Käesoleva s</w:t>
        </w:r>
      </w:ins>
      <w:del w:id="52" w:author="Helen Uustalu" w:date="2024-05-23T16:17:00Z">
        <w:r w:rsidR="00CE58CB" w:rsidRPr="008D0DDA" w:rsidDel="00FB289A">
          <w:rPr>
            <w:lang w:eastAsia="et-EE"/>
          </w:rPr>
          <w:delText>S</w:delText>
        </w:r>
      </w:del>
      <w:r w:rsidR="00CE58CB" w:rsidRPr="008D0DDA">
        <w:rPr>
          <w:lang w:eastAsia="et-EE"/>
        </w:rPr>
        <w:t xml:space="preserve">eaduse jõustumisel soolise võrdõiguslikkuse ja võrdse kohtlemise volinikuna </w:t>
      </w:r>
      <w:r w:rsidR="006D754A" w:rsidRPr="008D0DDA">
        <w:rPr>
          <w:lang w:eastAsia="et-EE"/>
        </w:rPr>
        <w:t xml:space="preserve">ametisse nimetatud </w:t>
      </w:r>
      <w:r w:rsidR="00CE58CB" w:rsidRPr="008D0DDA">
        <w:rPr>
          <w:lang w:eastAsia="et-EE"/>
        </w:rPr>
        <w:t>isik</w:t>
      </w:r>
      <w:r w:rsidR="006D754A" w:rsidRPr="008D0DDA">
        <w:rPr>
          <w:lang w:eastAsia="et-EE"/>
        </w:rPr>
        <w:t xml:space="preserve"> loetakse</w:t>
      </w:r>
      <w:r w:rsidR="00CE58CB" w:rsidRPr="008D0DDA">
        <w:rPr>
          <w:lang w:eastAsia="et-EE"/>
        </w:rPr>
        <w:t xml:space="preserve"> </w:t>
      </w:r>
      <w:r w:rsidR="00CA7A58" w:rsidRPr="008D0DDA">
        <w:rPr>
          <w:lang w:eastAsia="et-EE"/>
        </w:rPr>
        <w:t>võrdsus</w:t>
      </w:r>
      <w:r w:rsidR="00CE58CB" w:rsidRPr="008D0DDA">
        <w:rPr>
          <w:lang w:eastAsia="et-EE"/>
        </w:rPr>
        <w:t xml:space="preserve">volinikuna </w:t>
      </w:r>
      <w:r w:rsidR="006D754A" w:rsidRPr="008D0DDA">
        <w:rPr>
          <w:lang w:eastAsia="et-EE"/>
        </w:rPr>
        <w:t xml:space="preserve">ametisse nimetatuks </w:t>
      </w:r>
      <w:r w:rsidR="00CE58CB" w:rsidRPr="008D0DDA">
        <w:rPr>
          <w:lang w:eastAsia="et-EE"/>
        </w:rPr>
        <w:t>kuni volituste lõppemiseni.</w:t>
      </w:r>
    </w:p>
    <w:p w14:paraId="53C923F7" w14:textId="77777777" w:rsidR="0093372F" w:rsidRPr="008D0DDA" w:rsidRDefault="0093372F" w:rsidP="00C306C2">
      <w:pPr>
        <w:pStyle w:val="Kehatekst"/>
        <w:contextualSpacing/>
        <w:jc w:val="both"/>
        <w:rPr>
          <w:b/>
          <w:spacing w:val="-1"/>
        </w:rPr>
      </w:pPr>
    </w:p>
    <w:p w14:paraId="14A75DF6" w14:textId="12CEB988" w:rsidR="007D1486" w:rsidRPr="008D0DDA" w:rsidRDefault="007D1486" w:rsidP="00C306C2">
      <w:pPr>
        <w:spacing w:after="0" w:line="240" w:lineRule="auto"/>
        <w:contextualSpacing/>
        <w:jc w:val="both"/>
        <w:rPr>
          <w:rFonts w:ascii="Times New Roman" w:eastAsia="Times New Roman" w:hAnsi="Times New Roman" w:cs="Times New Roman"/>
          <w:b/>
          <w:bCs/>
          <w:kern w:val="0"/>
          <w:sz w:val="24"/>
          <w:szCs w:val="24"/>
          <w:lang w:eastAsia="et-EE"/>
          <w14:ligatures w14:val="none"/>
        </w:rPr>
      </w:pPr>
      <w:r w:rsidRPr="005A2361">
        <w:rPr>
          <w:rFonts w:ascii="Times New Roman" w:eastAsia="Times New Roman" w:hAnsi="Times New Roman" w:cs="Times New Roman"/>
          <w:b/>
          <w:bCs/>
          <w:kern w:val="0"/>
          <w:sz w:val="24"/>
          <w:szCs w:val="24"/>
          <w:lang w:eastAsia="et-EE"/>
          <w14:ligatures w14:val="none"/>
        </w:rPr>
        <w:t>§ </w:t>
      </w:r>
      <w:r w:rsidR="00C14195" w:rsidRPr="005A2361">
        <w:rPr>
          <w:rFonts w:ascii="Times New Roman" w:eastAsia="Times New Roman" w:hAnsi="Times New Roman" w:cs="Times New Roman"/>
          <w:b/>
          <w:bCs/>
          <w:kern w:val="0"/>
          <w:sz w:val="24"/>
          <w:szCs w:val="24"/>
          <w:lang w:eastAsia="et-EE"/>
          <w14:ligatures w14:val="none"/>
        </w:rPr>
        <w:t>34.</w:t>
      </w:r>
      <w:r w:rsidRPr="005A2361">
        <w:rPr>
          <w:rFonts w:ascii="Times New Roman" w:eastAsia="Times New Roman" w:hAnsi="Times New Roman" w:cs="Times New Roman"/>
          <w:b/>
          <w:bCs/>
          <w:kern w:val="0"/>
          <w:sz w:val="24"/>
          <w:szCs w:val="24"/>
          <w:lang w:eastAsia="et-EE"/>
          <w14:ligatures w14:val="none"/>
        </w:rPr>
        <w:t xml:space="preserve"> Avaliku teenistuse seaduse muutmine</w:t>
      </w:r>
    </w:p>
    <w:p w14:paraId="3100229F" w14:textId="77777777" w:rsidR="007D1486" w:rsidRPr="008D0DDA" w:rsidRDefault="007D148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73CC732A" w14:textId="2A9BAB1C" w:rsidR="007D1486" w:rsidRPr="008D0DDA" w:rsidRDefault="007D148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Avaliku teenistuse seaduses tehakse järgmised muudatused:</w:t>
      </w:r>
    </w:p>
    <w:p w14:paraId="46D319E8" w14:textId="77777777" w:rsidR="007D1486" w:rsidRPr="008D0DDA" w:rsidRDefault="007D148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74CF0EE5" w14:textId="084C3CD3" w:rsidR="00D002C6" w:rsidRPr="008D0DDA" w:rsidRDefault="007D148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xml:space="preserve">1) </w:t>
      </w:r>
      <w:r w:rsidR="00E5086D" w:rsidRPr="008D0DDA">
        <w:rPr>
          <w:rFonts w:ascii="Times New Roman" w:eastAsia="Times New Roman" w:hAnsi="Times New Roman" w:cs="Times New Roman"/>
          <w:kern w:val="0"/>
          <w:sz w:val="24"/>
          <w:szCs w:val="24"/>
          <w:lang w:eastAsia="et-EE"/>
          <w14:ligatures w14:val="none"/>
        </w:rPr>
        <w:t>paragrahvi</w:t>
      </w:r>
      <w:r w:rsidRPr="008D0DDA">
        <w:rPr>
          <w:rFonts w:ascii="Times New Roman" w:eastAsia="Times New Roman" w:hAnsi="Times New Roman" w:cs="Times New Roman"/>
          <w:kern w:val="0"/>
          <w:sz w:val="24"/>
          <w:szCs w:val="24"/>
          <w:lang w:eastAsia="et-EE"/>
          <w14:ligatures w14:val="none"/>
        </w:rPr>
        <w:t xml:space="preserve"> 6 lõi</w:t>
      </w:r>
      <w:r w:rsidR="00E5086D" w:rsidRPr="008D0DDA">
        <w:rPr>
          <w:rFonts w:ascii="Times New Roman" w:eastAsia="Times New Roman" w:hAnsi="Times New Roman" w:cs="Times New Roman"/>
          <w:kern w:val="0"/>
          <w:sz w:val="24"/>
          <w:szCs w:val="24"/>
          <w:lang w:eastAsia="et-EE"/>
          <w14:ligatures w14:val="none"/>
        </w:rPr>
        <w:t>k</w:t>
      </w:r>
      <w:r w:rsidRPr="008D0DDA">
        <w:rPr>
          <w:rFonts w:ascii="Times New Roman" w:eastAsia="Times New Roman" w:hAnsi="Times New Roman" w:cs="Times New Roman"/>
          <w:kern w:val="0"/>
          <w:sz w:val="24"/>
          <w:szCs w:val="24"/>
          <w:lang w:eastAsia="et-EE"/>
          <w14:ligatures w14:val="none"/>
        </w:rPr>
        <w:t>e 2 punkt</w:t>
      </w:r>
      <w:r w:rsidR="00D002C6" w:rsidRPr="008D0DDA">
        <w:rPr>
          <w:rFonts w:ascii="Times New Roman" w:eastAsia="Times New Roman" w:hAnsi="Times New Roman" w:cs="Times New Roman"/>
          <w:kern w:val="0"/>
          <w:sz w:val="24"/>
          <w:szCs w:val="24"/>
          <w:lang w:eastAsia="et-EE"/>
          <w14:ligatures w14:val="none"/>
        </w:rPr>
        <w:t>is</w:t>
      </w:r>
      <w:r w:rsidRPr="008D0DDA">
        <w:rPr>
          <w:rFonts w:ascii="Times New Roman" w:eastAsia="Times New Roman" w:hAnsi="Times New Roman" w:cs="Times New Roman"/>
          <w:kern w:val="0"/>
          <w:sz w:val="24"/>
          <w:szCs w:val="24"/>
          <w:lang w:eastAsia="et-EE"/>
          <w14:ligatures w14:val="none"/>
        </w:rPr>
        <w:t xml:space="preserve"> 7</w:t>
      </w:r>
      <w:r w:rsidR="00D002C6" w:rsidRPr="008D0DDA">
        <w:rPr>
          <w:rFonts w:ascii="Times New Roman" w:eastAsia="Times New Roman" w:hAnsi="Times New Roman" w:cs="Times New Roman"/>
          <w:kern w:val="0"/>
          <w:sz w:val="24"/>
          <w:szCs w:val="24"/>
          <w:lang w:eastAsia="et-EE"/>
          <w14:ligatures w14:val="none"/>
        </w:rPr>
        <w:t>, § 11 lõike 4 teises lauses, § 23 lõike 2 punktis 6, § 24 lõike 4 punktis 6 ja § 63 lõike</w:t>
      </w:r>
      <w:del w:id="53" w:author="Helen Uustalu" w:date="2024-05-24T09:52:00Z">
        <w:r w:rsidR="00D002C6" w:rsidRPr="008D0DDA" w:rsidDel="005A2361">
          <w:rPr>
            <w:rFonts w:ascii="Times New Roman" w:eastAsia="Times New Roman" w:hAnsi="Times New Roman" w:cs="Times New Roman"/>
            <w:kern w:val="0"/>
            <w:sz w:val="24"/>
            <w:szCs w:val="24"/>
            <w:lang w:eastAsia="et-EE"/>
            <w14:ligatures w14:val="none"/>
          </w:rPr>
          <w:delText>s</w:delText>
        </w:r>
      </w:del>
      <w:r w:rsidR="00D002C6" w:rsidRPr="008D0DDA">
        <w:rPr>
          <w:rFonts w:ascii="Times New Roman" w:eastAsia="Times New Roman" w:hAnsi="Times New Roman" w:cs="Times New Roman"/>
          <w:kern w:val="0"/>
          <w:sz w:val="24"/>
          <w:szCs w:val="24"/>
          <w:lang w:eastAsia="et-EE"/>
          <w14:ligatures w14:val="none"/>
        </w:rPr>
        <w:t xml:space="preserve"> 4 </w:t>
      </w:r>
      <w:ins w:id="54" w:author="Helen Uustalu" w:date="2024-05-24T09:53:00Z">
        <w:r w:rsidR="005A2361">
          <w:rPr>
            <w:rFonts w:ascii="Times New Roman" w:eastAsia="Times New Roman" w:hAnsi="Times New Roman" w:cs="Times New Roman"/>
            <w:kern w:val="0"/>
            <w:sz w:val="24"/>
            <w:szCs w:val="24"/>
            <w:lang w:eastAsia="et-EE"/>
            <w14:ligatures w14:val="none"/>
          </w:rPr>
          <w:t xml:space="preserve">kolmanda lauses </w:t>
        </w:r>
      </w:ins>
      <w:r w:rsidR="00D002C6" w:rsidRPr="008D0DDA">
        <w:rPr>
          <w:rFonts w:ascii="Times New Roman" w:eastAsia="Times New Roman" w:hAnsi="Times New Roman" w:cs="Times New Roman"/>
          <w:kern w:val="0"/>
          <w:sz w:val="24"/>
          <w:szCs w:val="24"/>
          <w:lang w:eastAsia="et-EE"/>
          <w14:ligatures w14:val="none"/>
        </w:rPr>
        <w:t xml:space="preserve">asendatakse </w:t>
      </w:r>
      <w:r w:rsidR="00635C08">
        <w:rPr>
          <w:rFonts w:ascii="Times New Roman" w:eastAsia="Times New Roman" w:hAnsi="Times New Roman" w:cs="Times New Roman"/>
          <w:kern w:val="0"/>
          <w:sz w:val="24"/>
          <w:szCs w:val="24"/>
          <w:lang w:eastAsia="et-EE"/>
          <w14:ligatures w14:val="none"/>
        </w:rPr>
        <w:t>tekstiosa</w:t>
      </w:r>
      <w:r w:rsidR="00D002C6" w:rsidRPr="008D0DDA">
        <w:rPr>
          <w:rFonts w:ascii="Times New Roman" w:eastAsia="Times New Roman" w:hAnsi="Times New Roman" w:cs="Times New Roman"/>
          <w:kern w:val="0"/>
          <w:sz w:val="24"/>
          <w:szCs w:val="24"/>
          <w:lang w:eastAsia="et-EE"/>
          <w14:ligatures w14:val="none"/>
        </w:rPr>
        <w:t xml:space="preserve"> „soolise võrdõiguslikkuse ja võrdse kohtlemise volinik“ sõnaga „võrdsusvolinik“ vastavas käändes;</w:t>
      </w:r>
    </w:p>
    <w:p w14:paraId="7AA21029" w14:textId="0659A5C8" w:rsidR="004D580A" w:rsidRPr="008D0DDA" w:rsidRDefault="004D580A"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10B29BED" w14:textId="66842155" w:rsidR="00C91260" w:rsidRPr="008D0DDA" w:rsidRDefault="00D002C6" w:rsidP="006A75A6">
      <w:pPr>
        <w:spacing w:after="0" w:line="240" w:lineRule="auto"/>
        <w:contextualSpacing/>
        <w:jc w:val="both"/>
        <w:rPr>
          <w:rFonts w:ascii="Times New Roman" w:hAnsi="Times New Roman" w:cs="Times New Roman"/>
          <w:sz w:val="24"/>
          <w:szCs w:val="24"/>
          <w:lang w:eastAsia="et-EE"/>
        </w:rPr>
      </w:pPr>
      <w:r w:rsidRPr="008D0DDA">
        <w:rPr>
          <w:rFonts w:ascii="Times New Roman" w:eastAsia="Times New Roman" w:hAnsi="Times New Roman" w:cs="Times New Roman"/>
          <w:b/>
          <w:bCs/>
          <w:kern w:val="0"/>
          <w:sz w:val="24"/>
          <w:szCs w:val="24"/>
          <w:lang w:eastAsia="et-EE"/>
          <w14:ligatures w14:val="none"/>
        </w:rPr>
        <w:t>2</w:t>
      </w:r>
      <w:r w:rsidR="007D1486" w:rsidRPr="008D0DDA">
        <w:rPr>
          <w:rFonts w:ascii="Times New Roman" w:eastAsia="Times New Roman" w:hAnsi="Times New Roman" w:cs="Times New Roman"/>
          <w:b/>
          <w:bCs/>
          <w:kern w:val="0"/>
          <w:sz w:val="24"/>
          <w:szCs w:val="24"/>
          <w:lang w:eastAsia="et-EE"/>
          <w14:ligatures w14:val="none"/>
        </w:rPr>
        <w:t>)</w:t>
      </w:r>
      <w:r w:rsidR="007D1486" w:rsidRPr="008D0DDA">
        <w:rPr>
          <w:rFonts w:ascii="Times New Roman" w:eastAsia="Times New Roman" w:hAnsi="Times New Roman" w:cs="Times New Roman"/>
          <w:kern w:val="0"/>
          <w:sz w:val="24"/>
          <w:szCs w:val="24"/>
          <w:lang w:eastAsia="et-EE"/>
          <w14:ligatures w14:val="none"/>
        </w:rPr>
        <w:t xml:space="preserve"> </w:t>
      </w:r>
      <w:r w:rsidR="00853880" w:rsidRPr="008D0DDA">
        <w:rPr>
          <w:rFonts w:ascii="Times New Roman" w:hAnsi="Times New Roman" w:cs="Times New Roman"/>
          <w:sz w:val="24"/>
          <w:szCs w:val="24"/>
          <w:lang w:eastAsia="et-EE"/>
        </w:rPr>
        <w:t>paragrahv</w:t>
      </w:r>
      <w:r w:rsidR="00C91260" w:rsidRPr="008D0DDA">
        <w:rPr>
          <w:rFonts w:ascii="Times New Roman" w:hAnsi="Times New Roman" w:cs="Times New Roman"/>
          <w:sz w:val="24"/>
          <w:szCs w:val="24"/>
          <w:lang w:eastAsia="et-EE"/>
        </w:rPr>
        <w:t xml:space="preserve"> </w:t>
      </w:r>
      <w:r w:rsidR="00853880" w:rsidRPr="008D0DDA">
        <w:rPr>
          <w:rFonts w:ascii="Times New Roman" w:hAnsi="Times New Roman" w:cs="Times New Roman"/>
          <w:sz w:val="24"/>
          <w:szCs w:val="24"/>
          <w:lang w:eastAsia="et-EE"/>
        </w:rPr>
        <w:t>1</w:t>
      </w:r>
      <w:r w:rsidR="00C91260" w:rsidRPr="008D0DDA">
        <w:rPr>
          <w:rFonts w:ascii="Times New Roman" w:hAnsi="Times New Roman" w:cs="Times New Roman"/>
          <w:sz w:val="24"/>
          <w:szCs w:val="24"/>
          <w:lang w:eastAsia="et-EE"/>
        </w:rPr>
        <w:t>3 muudetakse ja sõnastatakse järgmiselt:</w:t>
      </w:r>
    </w:p>
    <w:p w14:paraId="10FEBD64" w14:textId="77777777" w:rsidR="000D3AB2" w:rsidRDefault="000D3AB2" w:rsidP="006A75A6">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773C7FF2" w14:textId="4D60ADF7" w:rsidR="00C91260" w:rsidRPr="008D0DDA" w:rsidRDefault="00C91260" w:rsidP="006A75A6">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w:t>
      </w:r>
      <w:r w:rsidRPr="008D0DDA">
        <w:rPr>
          <w:rFonts w:ascii="Times New Roman" w:eastAsia="Times New Roman" w:hAnsi="Times New Roman" w:cs="Times New Roman"/>
          <w:b/>
          <w:bCs/>
          <w:kern w:val="0"/>
          <w:sz w:val="24"/>
          <w:szCs w:val="24"/>
          <w:lang w:eastAsia="et-EE"/>
          <w14:ligatures w14:val="none"/>
        </w:rPr>
        <w:t xml:space="preserve">§ </w:t>
      </w:r>
      <w:r w:rsidR="00853880" w:rsidRPr="008D0DDA">
        <w:rPr>
          <w:rFonts w:ascii="Times New Roman" w:eastAsia="Times New Roman" w:hAnsi="Times New Roman" w:cs="Times New Roman"/>
          <w:b/>
          <w:bCs/>
          <w:kern w:val="0"/>
          <w:sz w:val="24"/>
          <w:szCs w:val="24"/>
          <w:lang w:eastAsia="et-EE"/>
          <w14:ligatures w14:val="none"/>
        </w:rPr>
        <w:t>1</w:t>
      </w:r>
      <w:r w:rsidRPr="008D0DDA">
        <w:rPr>
          <w:rFonts w:ascii="Times New Roman" w:eastAsia="Times New Roman" w:hAnsi="Times New Roman" w:cs="Times New Roman"/>
          <w:b/>
          <w:bCs/>
          <w:kern w:val="0"/>
          <w:sz w:val="24"/>
          <w:szCs w:val="24"/>
          <w:lang w:eastAsia="et-EE"/>
          <w14:ligatures w14:val="none"/>
        </w:rPr>
        <w:t xml:space="preserve">3. Võrdne kohtlemine ning </w:t>
      </w:r>
      <w:r w:rsidR="00CA7A58" w:rsidRPr="008D0DDA">
        <w:rPr>
          <w:rFonts w:ascii="Times New Roman" w:eastAsia="Times New Roman" w:hAnsi="Times New Roman" w:cs="Times New Roman"/>
          <w:b/>
          <w:bCs/>
          <w:kern w:val="0"/>
          <w:sz w:val="24"/>
          <w:szCs w:val="24"/>
          <w:lang w:eastAsia="et-EE"/>
          <w14:ligatures w14:val="none"/>
        </w:rPr>
        <w:t xml:space="preserve">soolise võrdsuse ja </w:t>
      </w:r>
      <w:r w:rsidRPr="008D0DDA">
        <w:rPr>
          <w:rFonts w:ascii="Times New Roman" w:eastAsia="Times New Roman" w:hAnsi="Times New Roman" w:cs="Times New Roman"/>
          <w:b/>
          <w:bCs/>
          <w:kern w:val="0"/>
          <w:sz w:val="24"/>
          <w:szCs w:val="24"/>
          <w:lang w:eastAsia="et-EE"/>
          <w14:ligatures w14:val="none"/>
        </w:rPr>
        <w:t>võrdsete võimaluste edendamine</w:t>
      </w:r>
    </w:p>
    <w:p w14:paraId="6D8CF67B" w14:textId="77777777" w:rsidR="00853880" w:rsidRPr="008D0DDA" w:rsidRDefault="00853880" w:rsidP="006A75A6">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5F751694" w14:textId="53360165" w:rsidR="00060944" w:rsidRPr="008D0DDA" w:rsidRDefault="007D148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Ametiasutused peavad tagama teenistusse soovijate ja teenistuses olevate isikute kaitse diskrimineerimise eest, järgima võrdse kohtlemise põhimõtet ning edendama </w:t>
      </w:r>
      <w:r w:rsidR="00CA7A58" w:rsidRPr="008D0DDA">
        <w:rPr>
          <w:rFonts w:ascii="Times New Roman" w:eastAsia="Times New Roman" w:hAnsi="Times New Roman" w:cs="Times New Roman"/>
          <w:kern w:val="0"/>
          <w:sz w:val="24"/>
          <w:szCs w:val="24"/>
          <w:lang w:eastAsia="et-EE"/>
          <w14:ligatures w14:val="none"/>
        </w:rPr>
        <w:t xml:space="preserve">soolist võrdsust ja </w:t>
      </w:r>
      <w:r w:rsidRPr="008D0DDA">
        <w:rPr>
          <w:rFonts w:ascii="Times New Roman" w:eastAsia="Times New Roman" w:hAnsi="Times New Roman" w:cs="Times New Roman"/>
          <w:kern w:val="0"/>
          <w:sz w:val="24"/>
          <w:szCs w:val="24"/>
          <w:lang w:eastAsia="et-EE"/>
          <w14:ligatures w14:val="none"/>
        </w:rPr>
        <w:t xml:space="preserve">võrdseid võimalusi </w:t>
      </w:r>
      <w:r w:rsidR="00CA7A58" w:rsidRPr="008D0DDA">
        <w:rPr>
          <w:rFonts w:ascii="Times New Roman" w:eastAsia="Times New Roman" w:hAnsi="Times New Roman" w:cs="Times New Roman"/>
          <w:kern w:val="0"/>
          <w:sz w:val="24"/>
          <w:szCs w:val="24"/>
          <w:lang w:eastAsia="et-EE"/>
          <w14:ligatures w14:val="none"/>
        </w:rPr>
        <w:t xml:space="preserve">soolise võrdsuse ja </w:t>
      </w:r>
      <w:r w:rsidRPr="008D0DDA">
        <w:rPr>
          <w:rFonts w:ascii="Times New Roman" w:eastAsia="Times New Roman" w:hAnsi="Times New Roman" w:cs="Times New Roman"/>
          <w:kern w:val="0"/>
          <w:sz w:val="24"/>
          <w:szCs w:val="24"/>
          <w:lang w:eastAsia="et-EE"/>
          <w14:ligatures w14:val="none"/>
        </w:rPr>
        <w:t>võrdsete võimaluste seaduse</w:t>
      </w:r>
      <w:r w:rsidR="009E4A86">
        <w:rPr>
          <w:rFonts w:ascii="Times New Roman" w:eastAsia="Times New Roman" w:hAnsi="Times New Roman" w:cs="Times New Roman"/>
          <w:kern w:val="0"/>
          <w:sz w:val="24"/>
          <w:szCs w:val="24"/>
          <w:lang w:eastAsia="et-EE"/>
          <w14:ligatures w14:val="none"/>
        </w:rPr>
        <w:t xml:space="preserve"> kohaselt</w:t>
      </w:r>
      <w:r w:rsidRPr="008D0DDA">
        <w:rPr>
          <w:rFonts w:ascii="Times New Roman" w:eastAsia="Times New Roman" w:hAnsi="Times New Roman" w:cs="Times New Roman"/>
          <w:kern w:val="0"/>
          <w:sz w:val="24"/>
          <w:szCs w:val="24"/>
          <w:lang w:eastAsia="et-EE"/>
          <w14:ligatures w14:val="none"/>
        </w:rPr>
        <w:t>.“</w:t>
      </w:r>
      <w:r w:rsidR="00853880" w:rsidRPr="008D0DDA">
        <w:rPr>
          <w:rFonts w:ascii="Times New Roman" w:eastAsia="Times New Roman" w:hAnsi="Times New Roman" w:cs="Times New Roman"/>
          <w:kern w:val="0"/>
          <w:sz w:val="24"/>
          <w:szCs w:val="24"/>
          <w:lang w:eastAsia="et-EE"/>
          <w14:ligatures w14:val="none"/>
        </w:rPr>
        <w:t>;</w:t>
      </w:r>
    </w:p>
    <w:p w14:paraId="7BCFF450" w14:textId="77777777" w:rsidR="00853880" w:rsidRPr="008D0DDA" w:rsidRDefault="00853880"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6203E1B9" w14:textId="58A138F3" w:rsidR="00060944" w:rsidRPr="008D0DDA" w:rsidRDefault="00D002C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3</w:t>
      </w:r>
      <w:r w:rsidR="00060944" w:rsidRPr="008D0DDA">
        <w:rPr>
          <w:rFonts w:ascii="Times New Roman" w:eastAsia="Times New Roman" w:hAnsi="Times New Roman" w:cs="Times New Roman"/>
          <w:b/>
          <w:bCs/>
          <w:kern w:val="0"/>
          <w:sz w:val="24"/>
          <w:szCs w:val="24"/>
          <w:lang w:eastAsia="et-EE"/>
          <w14:ligatures w14:val="none"/>
        </w:rPr>
        <w:t xml:space="preserve">) </w:t>
      </w:r>
      <w:r w:rsidR="00853880" w:rsidRPr="008D0DDA">
        <w:rPr>
          <w:rFonts w:ascii="Times New Roman" w:eastAsia="Times New Roman" w:hAnsi="Times New Roman" w:cs="Times New Roman"/>
          <w:kern w:val="0"/>
          <w:sz w:val="24"/>
          <w:szCs w:val="24"/>
          <w:lang w:eastAsia="et-EE"/>
          <w14:ligatures w14:val="none"/>
        </w:rPr>
        <w:t>paragrahvi</w:t>
      </w:r>
      <w:r w:rsidR="00060944" w:rsidRPr="008D0DDA">
        <w:rPr>
          <w:rFonts w:ascii="Times New Roman" w:eastAsia="Times New Roman" w:hAnsi="Times New Roman" w:cs="Times New Roman"/>
          <w:kern w:val="0"/>
          <w:sz w:val="24"/>
          <w:szCs w:val="24"/>
          <w:lang w:eastAsia="et-EE"/>
          <w14:ligatures w14:val="none"/>
        </w:rPr>
        <w:t xml:space="preserve"> 14 lõi</w:t>
      </w:r>
      <w:r w:rsidR="00853880" w:rsidRPr="008D0DDA">
        <w:rPr>
          <w:rFonts w:ascii="Times New Roman" w:eastAsia="Times New Roman" w:hAnsi="Times New Roman" w:cs="Times New Roman"/>
          <w:kern w:val="0"/>
          <w:sz w:val="24"/>
          <w:szCs w:val="24"/>
          <w:lang w:eastAsia="et-EE"/>
          <w14:ligatures w14:val="none"/>
        </w:rPr>
        <w:t>k</w:t>
      </w:r>
      <w:r w:rsidR="00060944" w:rsidRPr="008D0DDA">
        <w:rPr>
          <w:rFonts w:ascii="Times New Roman" w:eastAsia="Times New Roman" w:hAnsi="Times New Roman" w:cs="Times New Roman"/>
          <w:kern w:val="0"/>
          <w:sz w:val="24"/>
          <w:szCs w:val="24"/>
          <w:lang w:eastAsia="et-EE"/>
          <w14:ligatures w14:val="none"/>
        </w:rPr>
        <w:t>e 4</w:t>
      </w:r>
      <w:r w:rsidR="00853880" w:rsidRPr="008D0DDA">
        <w:rPr>
          <w:rFonts w:ascii="Times New Roman" w:eastAsia="Times New Roman" w:hAnsi="Times New Roman" w:cs="Times New Roman"/>
          <w:kern w:val="0"/>
          <w:sz w:val="24"/>
          <w:szCs w:val="24"/>
          <w:lang w:eastAsia="et-EE"/>
          <w14:ligatures w14:val="none"/>
        </w:rPr>
        <w:t xml:space="preserve"> teine lause</w:t>
      </w:r>
      <w:r w:rsidR="00060944" w:rsidRPr="008D0DDA">
        <w:rPr>
          <w:rFonts w:ascii="Times New Roman" w:eastAsia="Times New Roman" w:hAnsi="Times New Roman" w:cs="Times New Roman"/>
          <w:kern w:val="0"/>
          <w:sz w:val="24"/>
          <w:szCs w:val="24"/>
          <w:lang w:eastAsia="et-EE"/>
          <w14:ligatures w14:val="none"/>
        </w:rPr>
        <w:t xml:space="preserve"> muudetakse ja sõnastatakse järgmiselt:</w:t>
      </w:r>
    </w:p>
    <w:p w14:paraId="50919E37" w14:textId="77777777" w:rsidR="000D3AB2" w:rsidRDefault="000D3AB2"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3C931E51" w14:textId="0AFABF82" w:rsidR="00060944" w:rsidRPr="008D0DDA" w:rsidRDefault="00060944"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„Võrdsusvoliniku</w:t>
      </w:r>
      <w:r w:rsidR="00B75D58">
        <w:rPr>
          <w:rFonts w:ascii="Times New Roman" w:eastAsia="Times New Roman" w:hAnsi="Times New Roman" w:cs="Times New Roman"/>
          <w:kern w:val="0"/>
          <w:sz w:val="24"/>
          <w:szCs w:val="24"/>
          <w:lang w:eastAsia="et-EE"/>
          <w14:ligatures w14:val="none"/>
        </w:rPr>
        <w:t>le</w:t>
      </w:r>
      <w:r w:rsidRPr="008D0DDA">
        <w:rPr>
          <w:rFonts w:ascii="Times New Roman" w:eastAsia="Times New Roman" w:hAnsi="Times New Roman" w:cs="Times New Roman"/>
          <w:kern w:val="0"/>
          <w:sz w:val="24"/>
          <w:szCs w:val="24"/>
          <w:lang w:eastAsia="et-EE"/>
          <w14:ligatures w14:val="none"/>
        </w:rPr>
        <w:t xml:space="preserve"> </w:t>
      </w:r>
      <w:r w:rsidR="00D002C6" w:rsidRPr="008D0DDA">
        <w:rPr>
          <w:rFonts w:ascii="Times New Roman" w:eastAsia="Times New Roman" w:hAnsi="Times New Roman" w:cs="Times New Roman"/>
          <w:kern w:val="0"/>
          <w:sz w:val="24"/>
          <w:szCs w:val="24"/>
          <w:lang w:eastAsia="et-EE"/>
          <w14:ligatures w14:val="none"/>
        </w:rPr>
        <w:t xml:space="preserve">on nõuded </w:t>
      </w:r>
      <w:r w:rsidRPr="008D0DDA">
        <w:rPr>
          <w:rFonts w:ascii="Times New Roman" w:eastAsia="Times New Roman" w:hAnsi="Times New Roman" w:cs="Times New Roman"/>
          <w:kern w:val="0"/>
          <w:sz w:val="24"/>
          <w:szCs w:val="24"/>
          <w:lang w:eastAsia="et-EE"/>
          <w14:ligatures w14:val="none"/>
        </w:rPr>
        <w:t>kehtestat</w:t>
      </w:r>
      <w:r w:rsidR="00D002C6" w:rsidRPr="008D0DDA">
        <w:rPr>
          <w:rFonts w:ascii="Times New Roman" w:eastAsia="Times New Roman" w:hAnsi="Times New Roman" w:cs="Times New Roman"/>
          <w:kern w:val="0"/>
          <w:sz w:val="24"/>
          <w:szCs w:val="24"/>
          <w:lang w:eastAsia="et-EE"/>
          <w14:ligatures w14:val="none"/>
        </w:rPr>
        <w:t>ud</w:t>
      </w:r>
      <w:r w:rsidRPr="008D0DDA">
        <w:rPr>
          <w:rFonts w:ascii="Times New Roman" w:eastAsia="Times New Roman" w:hAnsi="Times New Roman" w:cs="Times New Roman"/>
          <w:kern w:val="0"/>
          <w:sz w:val="24"/>
          <w:szCs w:val="24"/>
          <w:lang w:eastAsia="et-EE"/>
          <w14:ligatures w14:val="none"/>
        </w:rPr>
        <w:t xml:space="preserve"> </w:t>
      </w:r>
      <w:r w:rsidR="003E37AC" w:rsidRPr="008D0DDA">
        <w:rPr>
          <w:rFonts w:ascii="Times New Roman" w:eastAsia="Times New Roman" w:hAnsi="Times New Roman" w:cs="Times New Roman"/>
          <w:kern w:val="0"/>
          <w:sz w:val="24"/>
          <w:szCs w:val="24"/>
          <w:lang w:eastAsia="et-EE"/>
          <w14:ligatures w14:val="none"/>
        </w:rPr>
        <w:t xml:space="preserve">soolise võrdsuse ja </w:t>
      </w:r>
      <w:r w:rsidRPr="008D0DDA">
        <w:rPr>
          <w:rFonts w:ascii="Times New Roman" w:eastAsia="Times New Roman" w:hAnsi="Times New Roman" w:cs="Times New Roman"/>
          <w:kern w:val="0"/>
          <w:sz w:val="24"/>
          <w:szCs w:val="24"/>
          <w:lang w:eastAsia="et-EE"/>
          <w14:ligatures w14:val="none"/>
        </w:rPr>
        <w:t>võrdsete võimaluste seadusega, täpsustavate ning lisanõuete kehtestamise õigus on konkurs</w:t>
      </w:r>
      <w:r w:rsidR="00774ACA">
        <w:rPr>
          <w:rFonts w:ascii="Times New Roman" w:eastAsia="Times New Roman" w:hAnsi="Times New Roman" w:cs="Times New Roman"/>
          <w:kern w:val="0"/>
          <w:sz w:val="24"/>
          <w:szCs w:val="24"/>
          <w:lang w:eastAsia="et-EE"/>
          <w14:ligatures w14:val="none"/>
        </w:rPr>
        <w:t>s</w:t>
      </w:r>
      <w:r w:rsidRPr="008D0DDA">
        <w:rPr>
          <w:rFonts w:ascii="Times New Roman" w:eastAsia="Times New Roman" w:hAnsi="Times New Roman" w:cs="Times New Roman"/>
          <w:kern w:val="0"/>
          <w:sz w:val="24"/>
          <w:szCs w:val="24"/>
          <w:lang w:eastAsia="et-EE"/>
          <w14:ligatures w14:val="none"/>
        </w:rPr>
        <w:t xml:space="preserve">i </w:t>
      </w:r>
      <w:r w:rsidR="009B35CB">
        <w:rPr>
          <w:rFonts w:ascii="Times New Roman" w:eastAsia="Times New Roman" w:hAnsi="Times New Roman" w:cs="Times New Roman"/>
          <w:kern w:val="0"/>
          <w:sz w:val="24"/>
          <w:szCs w:val="24"/>
          <w:lang w:eastAsia="et-EE"/>
          <w14:ligatures w14:val="none"/>
        </w:rPr>
        <w:t>välja kuulutaval</w:t>
      </w:r>
      <w:r w:rsidRPr="008D0DDA">
        <w:rPr>
          <w:rFonts w:ascii="Times New Roman" w:eastAsia="Times New Roman" w:hAnsi="Times New Roman" w:cs="Times New Roman"/>
          <w:kern w:val="0"/>
          <w:sz w:val="24"/>
          <w:szCs w:val="24"/>
          <w:lang w:eastAsia="et-EE"/>
          <w14:ligatures w14:val="none"/>
        </w:rPr>
        <w:t xml:space="preserve"> valdkonna eest vastutaval ministril.“</w:t>
      </w:r>
      <w:r w:rsidR="00853880" w:rsidRPr="008D0DDA">
        <w:rPr>
          <w:rFonts w:ascii="Times New Roman" w:eastAsia="Times New Roman" w:hAnsi="Times New Roman" w:cs="Times New Roman"/>
          <w:kern w:val="0"/>
          <w:sz w:val="24"/>
          <w:szCs w:val="24"/>
          <w:lang w:eastAsia="et-EE"/>
          <w14:ligatures w14:val="none"/>
        </w:rPr>
        <w:t>.</w:t>
      </w:r>
    </w:p>
    <w:p w14:paraId="7E5B6728" w14:textId="77777777" w:rsidR="00554438" w:rsidRPr="008D0DDA" w:rsidRDefault="00554438"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p>
    <w:p w14:paraId="6C5FCF32" w14:textId="1FB064B5" w:rsidR="00162DA6" w:rsidRPr="008D0DDA" w:rsidRDefault="00162DA6"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xml:space="preserve">§ </w:t>
      </w:r>
      <w:r w:rsidR="00C14195" w:rsidRPr="008D0DDA">
        <w:rPr>
          <w:rFonts w:ascii="Times New Roman" w:eastAsia="Times New Roman" w:hAnsi="Times New Roman" w:cs="Times New Roman"/>
          <w:b/>
          <w:bCs/>
          <w:kern w:val="0"/>
          <w:sz w:val="24"/>
          <w:szCs w:val="24"/>
          <w:lang w:eastAsia="et-EE"/>
          <w14:ligatures w14:val="none"/>
        </w:rPr>
        <w:t>35.</w:t>
      </w:r>
      <w:r w:rsidRPr="008D0DDA">
        <w:rPr>
          <w:rFonts w:ascii="Times New Roman" w:eastAsia="Times New Roman" w:hAnsi="Times New Roman" w:cs="Times New Roman"/>
          <w:b/>
          <w:bCs/>
          <w:kern w:val="0"/>
          <w:sz w:val="24"/>
          <w:szCs w:val="24"/>
          <w:lang w:eastAsia="et-EE"/>
          <w14:ligatures w14:val="none"/>
        </w:rPr>
        <w:t xml:space="preserve"> Erakonnaseaduse muutmine</w:t>
      </w:r>
    </w:p>
    <w:p w14:paraId="3FD75A46" w14:textId="77777777" w:rsidR="00162DA6" w:rsidRPr="008D0DDA" w:rsidRDefault="00162DA6"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p>
    <w:p w14:paraId="4FE4FEC3" w14:textId="329CAE4C" w:rsidR="00162DA6" w:rsidRPr="008D0DDA" w:rsidRDefault="00162DA6" w:rsidP="00C306C2">
      <w:pPr>
        <w:spacing w:after="0" w:line="240" w:lineRule="auto"/>
        <w:contextualSpacing/>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Erakonnaseaduse § 5 lõiget 3 täiendatakse punktiga 8 järgmises sõnastuses:</w:t>
      </w:r>
    </w:p>
    <w:p w14:paraId="07117B55" w14:textId="77777777" w:rsidR="000D3AB2" w:rsidRDefault="000D3AB2" w:rsidP="00C306C2">
      <w:pPr>
        <w:spacing w:after="0" w:line="240" w:lineRule="auto"/>
        <w:contextualSpacing/>
        <w:rPr>
          <w:rFonts w:ascii="Times New Roman" w:eastAsia="Times New Roman" w:hAnsi="Times New Roman" w:cs="Times New Roman"/>
          <w:kern w:val="0"/>
          <w:sz w:val="24"/>
          <w:szCs w:val="24"/>
          <w:lang w:eastAsia="et-EE"/>
          <w14:ligatures w14:val="none"/>
        </w:rPr>
      </w:pPr>
    </w:p>
    <w:p w14:paraId="61026B31" w14:textId="3D79DC9E" w:rsidR="00000820" w:rsidRPr="008D0DDA" w:rsidRDefault="00162DA6" w:rsidP="00C306C2">
      <w:pPr>
        <w:spacing w:after="0" w:line="240" w:lineRule="auto"/>
        <w:contextualSpacing/>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„8) võrdsusvolinik.“.</w:t>
      </w:r>
    </w:p>
    <w:p w14:paraId="35FF55AC" w14:textId="77777777" w:rsidR="00162DA6" w:rsidRPr="008D0DDA" w:rsidRDefault="00162DA6" w:rsidP="00C306C2">
      <w:pPr>
        <w:spacing w:after="0" w:line="240" w:lineRule="auto"/>
        <w:contextualSpacing/>
        <w:rPr>
          <w:rFonts w:ascii="Times New Roman" w:eastAsia="Times New Roman" w:hAnsi="Times New Roman" w:cs="Times New Roman"/>
          <w:kern w:val="0"/>
          <w:sz w:val="24"/>
          <w:szCs w:val="24"/>
          <w:lang w:eastAsia="et-EE"/>
          <w14:ligatures w14:val="none"/>
        </w:rPr>
      </w:pPr>
    </w:p>
    <w:p w14:paraId="0292A791" w14:textId="1980969D" w:rsidR="00162DA6" w:rsidRPr="008D0DDA" w:rsidRDefault="00162DA6" w:rsidP="00C306C2">
      <w:pPr>
        <w:spacing w:after="0" w:line="240" w:lineRule="auto"/>
        <w:contextualSpacing/>
        <w:jc w:val="both"/>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xml:space="preserve">§ </w:t>
      </w:r>
      <w:r w:rsidR="00C14195" w:rsidRPr="008D0DDA">
        <w:rPr>
          <w:rFonts w:ascii="Times New Roman" w:eastAsia="Times New Roman" w:hAnsi="Times New Roman" w:cs="Times New Roman"/>
          <w:b/>
          <w:bCs/>
          <w:kern w:val="0"/>
          <w:sz w:val="24"/>
          <w:szCs w:val="24"/>
          <w:lang w:eastAsia="et-EE"/>
          <w14:ligatures w14:val="none"/>
        </w:rPr>
        <w:t>36.</w:t>
      </w:r>
      <w:r w:rsidRPr="008D0DDA">
        <w:rPr>
          <w:rFonts w:ascii="Times New Roman" w:eastAsia="Times New Roman" w:hAnsi="Times New Roman" w:cs="Times New Roman"/>
          <w:b/>
          <w:bCs/>
          <w:kern w:val="0"/>
          <w:sz w:val="24"/>
          <w:szCs w:val="24"/>
          <w:lang w:eastAsia="et-EE"/>
          <w14:ligatures w14:val="none"/>
        </w:rPr>
        <w:t xml:space="preserve"> Kohaliku omavalitsuse korralduse seaduse muutmine</w:t>
      </w:r>
    </w:p>
    <w:p w14:paraId="41AD6A56" w14:textId="77777777" w:rsidR="00162DA6" w:rsidRPr="008D0DDA" w:rsidRDefault="00162DA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2B630C5A" w14:textId="70462D13" w:rsidR="00162DA6" w:rsidRPr="008D0DDA" w:rsidRDefault="00162DA6"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Kohaliku omavalitsuse korralduse seaduse § 18 lõi</w:t>
      </w:r>
      <w:r w:rsidR="00A667D0" w:rsidRPr="008D0DDA">
        <w:rPr>
          <w:rFonts w:ascii="Times New Roman" w:eastAsia="Times New Roman" w:hAnsi="Times New Roman" w:cs="Times New Roman"/>
          <w:kern w:val="0"/>
          <w:sz w:val="24"/>
          <w:szCs w:val="24"/>
          <w:lang w:eastAsia="et-EE"/>
          <w14:ligatures w14:val="none"/>
        </w:rPr>
        <w:t>k</w:t>
      </w:r>
      <w:r w:rsidRPr="008D0DDA">
        <w:rPr>
          <w:rFonts w:ascii="Times New Roman" w:eastAsia="Times New Roman" w:hAnsi="Times New Roman" w:cs="Times New Roman"/>
          <w:kern w:val="0"/>
          <w:sz w:val="24"/>
          <w:szCs w:val="24"/>
          <w:lang w:eastAsia="et-EE"/>
          <w14:ligatures w14:val="none"/>
        </w:rPr>
        <w:t>e 1 punkti</w:t>
      </w:r>
      <w:r w:rsidR="00A667D0" w:rsidRPr="008D0DDA">
        <w:rPr>
          <w:rFonts w:ascii="Times New Roman" w:eastAsia="Times New Roman" w:hAnsi="Times New Roman" w:cs="Times New Roman"/>
          <w:kern w:val="0"/>
          <w:sz w:val="24"/>
          <w:szCs w:val="24"/>
          <w:lang w:eastAsia="et-EE"/>
          <w14:ligatures w14:val="none"/>
        </w:rPr>
        <w:t>s</w:t>
      </w:r>
      <w:r w:rsidRPr="008D0DDA">
        <w:rPr>
          <w:rFonts w:ascii="Times New Roman" w:eastAsia="Times New Roman" w:hAnsi="Times New Roman" w:cs="Times New Roman"/>
          <w:kern w:val="0"/>
          <w:sz w:val="24"/>
          <w:szCs w:val="24"/>
          <w:lang w:eastAsia="et-EE"/>
          <w14:ligatures w14:val="none"/>
        </w:rPr>
        <w:t xml:space="preserve"> 5</w:t>
      </w:r>
      <w:r w:rsidR="00A667D0" w:rsidRPr="008D0DDA">
        <w:rPr>
          <w:rFonts w:ascii="Times New Roman" w:eastAsia="Times New Roman" w:hAnsi="Times New Roman" w:cs="Times New Roman"/>
          <w:kern w:val="0"/>
          <w:sz w:val="24"/>
          <w:szCs w:val="24"/>
          <w:lang w:eastAsia="et-EE"/>
          <w14:ligatures w14:val="none"/>
        </w:rPr>
        <w:t xml:space="preserve"> asendatakse </w:t>
      </w:r>
      <w:r w:rsidR="009E4A86">
        <w:rPr>
          <w:rFonts w:ascii="Times New Roman" w:eastAsia="Times New Roman" w:hAnsi="Times New Roman" w:cs="Times New Roman"/>
          <w:kern w:val="0"/>
          <w:sz w:val="24"/>
          <w:szCs w:val="24"/>
          <w:lang w:eastAsia="et-EE"/>
          <w14:ligatures w14:val="none"/>
        </w:rPr>
        <w:t>tekstiosa</w:t>
      </w:r>
      <w:r w:rsidRPr="008D0DDA">
        <w:rPr>
          <w:rFonts w:ascii="Times New Roman" w:eastAsia="Times New Roman" w:hAnsi="Times New Roman" w:cs="Times New Roman"/>
          <w:kern w:val="0"/>
          <w:sz w:val="24"/>
          <w:szCs w:val="24"/>
          <w:lang w:eastAsia="et-EE"/>
          <w14:ligatures w14:val="none"/>
        </w:rPr>
        <w:t xml:space="preserve"> </w:t>
      </w:r>
      <w:r w:rsidR="00A667D0" w:rsidRPr="008D0DDA">
        <w:rPr>
          <w:rFonts w:ascii="Times New Roman" w:eastAsia="Times New Roman" w:hAnsi="Times New Roman" w:cs="Times New Roman"/>
          <w:kern w:val="0"/>
          <w:sz w:val="24"/>
          <w:szCs w:val="24"/>
          <w:lang w:eastAsia="et-EE"/>
          <w14:ligatures w14:val="none"/>
        </w:rPr>
        <w:t xml:space="preserve">„või prokuröriks“ </w:t>
      </w:r>
      <w:r w:rsidR="009E4A86">
        <w:rPr>
          <w:rFonts w:ascii="Times New Roman" w:eastAsia="Times New Roman" w:hAnsi="Times New Roman" w:cs="Times New Roman"/>
          <w:kern w:val="0"/>
          <w:sz w:val="24"/>
          <w:szCs w:val="24"/>
          <w:lang w:eastAsia="et-EE"/>
          <w14:ligatures w14:val="none"/>
        </w:rPr>
        <w:t>tekstiosaga</w:t>
      </w:r>
      <w:r w:rsidR="00A667D0" w:rsidRPr="008D0DDA">
        <w:rPr>
          <w:rFonts w:ascii="Times New Roman" w:eastAsia="Times New Roman" w:hAnsi="Times New Roman" w:cs="Times New Roman"/>
          <w:kern w:val="0"/>
          <w:sz w:val="24"/>
          <w:szCs w:val="24"/>
          <w:lang w:eastAsia="et-EE"/>
          <w14:ligatures w14:val="none"/>
        </w:rPr>
        <w:t xml:space="preserve"> „,</w:t>
      </w:r>
      <w:r w:rsidR="009E4A86">
        <w:rPr>
          <w:rFonts w:ascii="Times New Roman" w:eastAsia="Times New Roman" w:hAnsi="Times New Roman" w:cs="Times New Roman"/>
          <w:kern w:val="0"/>
          <w:sz w:val="24"/>
          <w:szCs w:val="24"/>
          <w:lang w:eastAsia="et-EE"/>
          <w14:ligatures w14:val="none"/>
        </w:rPr>
        <w:t xml:space="preserve"> </w:t>
      </w:r>
      <w:r w:rsidR="00A667D0" w:rsidRPr="008D0DDA">
        <w:rPr>
          <w:rFonts w:ascii="Times New Roman" w:eastAsia="Times New Roman" w:hAnsi="Times New Roman" w:cs="Times New Roman"/>
          <w:kern w:val="0"/>
          <w:sz w:val="24"/>
          <w:szCs w:val="24"/>
          <w:lang w:eastAsia="et-EE"/>
          <w14:ligatures w14:val="none"/>
        </w:rPr>
        <w:t>prokuröriks või võrdsusvolinikuks</w:t>
      </w:r>
      <w:r w:rsidR="00000820" w:rsidRPr="008D0DDA">
        <w:rPr>
          <w:rFonts w:ascii="Times New Roman" w:eastAsia="Times New Roman" w:hAnsi="Times New Roman" w:cs="Times New Roman"/>
          <w:kern w:val="0"/>
          <w:sz w:val="24"/>
          <w:szCs w:val="24"/>
          <w:lang w:eastAsia="et-EE"/>
          <w14:ligatures w14:val="none"/>
        </w:rPr>
        <w:t>“.</w:t>
      </w:r>
    </w:p>
    <w:p w14:paraId="47FD66A4" w14:textId="77777777" w:rsidR="000C0B30" w:rsidRPr="008D0DDA" w:rsidRDefault="000C0B30"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37944729" w14:textId="347669BC" w:rsidR="000C0B30" w:rsidRPr="008D0DDA" w:rsidRDefault="000C0B30" w:rsidP="00C306C2">
      <w:pPr>
        <w:spacing w:after="0" w:line="240" w:lineRule="auto"/>
        <w:contextualSpacing/>
        <w:jc w:val="both"/>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xml:space="preserve">§ </w:t>
      </w:r>
      <w:r w:rsidR="00C14195" w:rsidRPr="008D0DDA">
        <w:rPr>
          <w:rFonts w:ascii="Times New Roman" w:eastAsia="Times New Roman" w:hAnsi="Times New Roman" w:cs="Times New Roman"/>
          <w:b/>
          <w:bCs/>
          <w:kern w:val="0"/>
          <w:sz w:val="24"/>
          <w:szCs w:val="24"/>
          <w:lang w:eastAsia="et-EE"/>
          <w14:ligatures w14:val="none"/>
        </w:rPr>
        <w:t>37.</w:t>
      </w:r>
      <w:r w:rsidRPr="008D0DDA">
        <w:rPr>
          <w:rFonts w:ascii="Times New Roman" w:eastAsia="Times New Roman" w:hAnsi="Times New Roman" w:cs="Times New Roman"/>
          <w:b/>
          <w:bCs/>
          <w:kern w:val="0"/>
          <w:sz w:val="24"/>
          <w:szCs w:val="24"/>
          <w:lang w:eastAsia="et-EE"/>
          <w14:ligatures w14:val="none"/>
        </w:rPr>
        <w:t xml:space="preserve"> Korruptsioonivasta</w:t>
      </w:r>
      <w:r w:rsidR="00F15D4D">
        <w:rPr>
          <w:rFonts w:ascii="Times New Roman" w:eastAsia="Times New Roman" w:hAnsi="Times New Roman" w:cs="Times New Roman"/>
          <w:b/>
          <w:bCs/>
          <w:kern w:val="0"/>
          <w:sz w:val="24"/>
          <w:szCs w:val="24"/>
          <w:lang w:eastAsia="et-EE"/>
          <w14:ligatures w14:val="none"/>
        </w:rPr>
        <w:t>s</w:t>
      </w:r>
      <w:r w:rsidRPr="008D0DDA">
        <w:rPr>
          <w:rFonts w:ascii="Times New Roman" w:eastAsia="Times New Roman" w:hAnsi="Times New Roman" w:cs="Times New Roman"/>
          <w:b/>
          <w:bCs/>
          <w:kern w:val="0"/>
          <w:sz w:val="24"/>
          <w:szCs w:val="24"/>
          <w:lang w:eastAsia="et-EE"/>
          <w14:ligatures w14:val="none"/>
        </w:rPr>
        <w:t>e seadus</w:t>
      </w:r>
      <w:r w:rsidR="00F15D4D">
        <w:rPr>
          <w:rFonts w:ascii="Times New Roman" w:eastAsia="Times New Roman" w:hAnsi="Times New Roman" w:cs="Times New Roman"/>
          <w:b/>
          <w:bCs/>
          <w:kern w:val="0"/>
          <w:sz w:val="24"/>
          <w:szCs w:val="24"/>
          <w:lang w:eastAsia="et-EE"/>
          <w14:ligatures w14:val="none"/>
        </w:rPr>
        <w:t>e muutmine</w:t>
      </w:r>
    </w:p>
    <w:p w14:paraId="66884BB8" w14:textId="77777777" w:rsidR="000C0B30" w:rsidRPr="008D0DDA" w:rsidRDefault="000C0B30"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10B5ADED" w14:textId="04215FEC" w:rsidR="000C0B30" w:rsidRPr="008D0DDA" w:rsidRDefault="000C0B30"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Korruptsioonivastase seaduse § 13 lõiget 1 täiendatakse punktiga</w:t>
      </w:r>
      <w:commentRangeStart w:id="55"/>
      <w:r w:rsidRPr="008D0DDA">
        <w:rPr>
          <w:rFonts w:ascii="Times New Roman" w:eastAsia="Times New Roman" w:hAnsi="Times New Roman" w:cs="Times New Roman"/>
          <w:kern w:val="0"/>
          <w:sz w:val="24"/>
          <w:szCs w:val="24"/>
          <w:lang w:eastAsia="et-EE"/>
          <w14:ligatures w14:val="none"/>
        </w:rPr>
        <w:t xml:space="preserve"> 16</w:t>
      </w:r>
      <w:commentRangeEnd w:id="55"/>
      <w:r w:rsidR="00F20119">
        <w:rPr>
          <w:rStyle w:val="Kommentaariviide"/>
        </w:rPr>
        <w:commentReference w:id="55"/>
      </w:r>
      <w:r w:rsidRPr="008D0DDA">
        <w:rPr>
          <w:rFonts w:ascii="Times New Roman" w:eastAsia="Times New Roman" w:hAnsi="Times New Roman" w:cs="Times New Roman"/>
          <w:kern w:val="0"/>
          <w:sz w:val="24"/>
          <w:szCs w:val="24"/>
          <w:lang w:eastAsia="et-EE"/>
          <w14:ligatures w14:val="none"/>
        </w:rPr>
        <w:t xml:space="preserve"> järgmises sõnastuses:</w:t>
      </w:r>
    </w:p>
    <w:p w14:paraId="5F1127D8" w14:textId="77777777" w:rsidR="000D3AB2" w:rsidRDefault="000D3AB2"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p>
    <w:p w14:paraId="7149E09F" w14:textId="719AEA08" w:rsidR="000C0B30" w:rsidRPr="008D0DDA" w:rsidRDefault="000C0B30"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„16) võrdsusvolinik ja tema asetäitja</w:t>
      </w:r>
      <w:r w:rsidR="005847FE" w:rsidRPr="008D0DDA">
        <w:rPr>
          <w:rFonts w:ascii="Times New Roman" w:eastAsia="Times New Roman" w:hAnsi="Times New Roman" w:cs="Times New Roman"/>
          <w:kern w:val="0"/>
          <w:sz w:val="24"/>
          <w:szCs w:val="24"/>
          <w:lang w:eastAsia="et-EE"/>
          <w14:ligatures w14:val="none"/>
        </w:rPr>
        <w:t>-</w:t>
      </w:r>
      <w:r w:rsidRPr="008D0DDA">
        <w:rPr>
          <w:rFonts w:ascii="Times New Roman" w:eastAsia="Times New Roman" w:hAnsi="Times New Roman" w:cs="Times New Roman"/>
          <w:kern w:val="0"/>
          <w:sz w:val="24"/>
          <w:szCs w:val="24"/>
          <w:lang w:eastAsia="et-EE"/>
          <w14:ligatures w14:val="none"/>
        </w:rPr>
        <w:t>nõunik.“.</w:t>
      </w:r>
    </w:p>
    <w:p w14:paraId="5FD90113" w14:textId="2890BDCD" w:rsidR="004842A6" w:rsidRDefault="004842A6">
      <w:pPr>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br w:type="page"/>
      </w:r>
    </w:p>
    <w:p w14:paraId="53CE3817" w14:textId="77777777" w:rsidR="00554438" w:rsidRPr="008D0DDA" w:rsidRDefault="00554438"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p>
    <w:p w14:paraId="514CB7AF" w14:textId="7E3823AF" w:rsidR="006A132A" w:rsidRPr="008D0DDA" w:rsidRDefault="006A132A"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r w:rsidRPr="008D0DDA">
        <w:rPr>
          <w:rFonts w:ascii="Times New Roman" w:eastAsia="Times New Roman" w:hAnsi="Times New Roman" w:cs="Times New Roman"/>
          <w:b/>
          <w:bCs/>
          <w:kern w:val="0"/>
          <w:sz w:val="24"/>
          <w:szCs w:val="24"/>
          <w:lang w:eastAsia="et-EE"/>
          <w14:ligatures w14:val="none"/>
        </w:rPr>
        <w:t xml:space="preserve">§ </w:t>
      </w:r>
      <w:r w:rsidR="00C14195" w:rsidRPr="008D0DDA">
        <w:rPr>
          <w:rFonts w:ascii="Times New Roman" w:eastAsia="Times New Roman" w:hAnsi="Times New Roman" w:cs="Times New Roman"/>
          <w:b/>
          <w:bCs/>
          <w:kern w:val="0"/>
          <w:sz w:val="24"/>
          <w:szCs w:val="24"/>
          <w:lang w:eastAsia="et-EE"/>
          <w14:ligatures w14:val="none"/>
        </w:rPr>
        <w:t>38.</w:t>
      </w:r>
      <w:r w:rsidRPr="008D0DDA">
        <w:rPr>
          <w:rFonts w:ascii="Times New Roman" w:eastAsia="Times New Roman" w:hAnsi="Times New Roman" w:cs="Times New Roman"/>
          <w:b/>
          <w:bCs/>
          <w:kern w:val="0"/>
          <w:sz w:val="24"/>
          <w:szCs w:val="24"/>
          <w:lang w:eastAsia="et-EE"/>
          <w14:ligatures w14:val="none"/>
        </w:rPr>
        <w:t xml:space="preserve"> Korteriomandi- ja korteriühistuseaduse muutmine</w:t>
      </w:r>
    </w:p>
    <w:p w14:paraId="492EEAE2" w14:textId="77777777" w:rsidR="006A132A" w:rsidRPr="008D0DDA" w:rsidRDefault="006A132A">
      <w:pPr>
        <w:spacing w:after="0" w:line="240" w:lineRule="auto"/>
        <w:contextualSpacing/>
        <w:jc w:val="right"/>
        <w:rPr>
          <w:rFonts w:ascii="Times New Roman" w:eastAsia="Times New Roman" w:hAnsi="Times New Roman" w:cs="Times New Roman"/>
          <w:b/>
          <w:bCs/>
          <w:kern w:val="0"/>
          <w:sz w:val="24"/>
          <w:szCs w:val="24"/>
          <w:lang w:eastAsia="et-EE"/>
          <w14:ligatures w14:val="none"/>
        </w:rPr>
        <w:pPrChange w:id="56" w:author="Helen Uustalu" w:date="2024-05-24T12:14:00Z">
          <w:pPr>
            <w:spacing w:after="0" w:line="240" w:lineRule="auto"/>
            <w:contextualSpacing/>
            <w:jc w:val="both"/>
          </w:pPr>
        </w:pPrChange>
      </w:pPr>
    </w:p>
    <w:p w14:paraId="479ECC6F" w14:textId="3ADA9520" w:rsidR="004842A6" w:rsidRDefault="006A132A" w:rsidP="004842A6">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 xml:space="preserve">Korteriomandi- ja korteriühistuseaduse § 39 </w:t>
      </w:r>
      <w:r w:rsidR="00504D53" w:rsidRPr="008D0DDA">
        <w:rPr>
          <w:rFonts w:ascii="Times New Roman" w:eastAsia="Times New Roman" w:hAnsi="Times New Roman" w:cs="Times New Roman"/>
          <w:kern w:val="0"/>
          <w:sz w:val="24"/>
          <w:szCs w:val="24"/>
          <w:lang w:eastAsia="et-EE"/>
          <w14:ligatures w14:val="none"/>
        </w:rPr>
        <w:t xml:space="preserve">täiendatakse pärast </w:t>
      </w:r>
      <w:r w:rsidR="00B75D58">
        <w:rPr>
          <w:rFonts w:ascii="Times New Roman" w:eastAsia="Times New Roman" w:hAnsi="Times New Roman" w:cs="Times New Roman"/>
          <w:kern w:val="0"/>
          <w:sz w:val="24"/>
          <w:szCs w:val="24"/>
          <w:lang w:eastAsia="et-EE"/>
          <w14:ligatures w14:val="none"/>
        </w:rPr>
        <w:t>sõna</w:t>
      </w:r>
      <w:r w:rsidR="00504D53" w:rsidRPr="008D0DDA">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kern w:val="0"/>
          <w:sz w:val="24"/>
          <w:szCs w:val="24"/>
          <w:lang w:eastAsia="et-EE"/>
          <w14:ligatures w14:val="none"/>
        </w:rPr>
        <w:t xml:space="preserve">energiatõhususe“ </w:t>
      </w:r>
      <w:r w:rsidR="00F15D4D">
        <w:rPr>
          <w:rFonts w:ascii="Times New Roman" w:eastAsia="Times New Roman" w:hAnsi="Times New Roman" w:cs="Times New Roman"/>
          <w:kern w:val="0"/>
          <w:sz w:val="24"/>
          <w:szCs w:val="24"/>
          <w:lang w:eastAsia="et-EE"/>
          <w14:ligatures w14:val="none"/>
        </w:rPr>
        <w:t>sõnade</w:t>
      </w:r>
      <w:r w:rsidR="009E4A86">
        <w:rPr>
          <w:rFonts w:ascii="Times New Roman" w:eastAsia="Times New Roman" w:hAnsi="Times New Roman" w:cs="Times New Roman"/>
          <w:kern w:val="0"/>
          <w:sz w:val="24"/>
          <w:szCs w:val="24"/>
          <w:lang w:eastAsia="et-EE"/>
          <w14:ligatures w14:val="none"/>
        </w:rPr>
        <w:t>ga</w:t>
      </w:r>
      <w:r w:rsidRPr="008D0DDA">
        <w:rPr>
          <w:rFonts w:ascii="Times New Roman" w:eastAsia="Times New Roman" w:hAnsi="Times New Roman" w:cs="Times New Roman"/>
          <w:kern w:val="0"/>
          <w:sz w:val="24"/>
          <w:szCs w:val="24"/>
          <w:lang w:eastAsia="et-EE"/>
          <w14:ligatures w14:val="none"/>
        </w:rPr>
        <w:t xml:space="preserve"> „ja ligipääsetavuse“</w:t>
      </w:r>
      <w:r w:rsidR="005E3517" w:rsidRPr="008D0DDA">
        <w:rPr>
          <w:rFonts w:ascii="Times New Roman" w:eastAsia="Times New Roman" w:hAnsi="Times New Roman" w:cs="Times New Roman"/>
          <w:kern w:val="0"/>
          <w:sz w:val="24"/>
          <w:szCs w:val="24"/>
          <w:lang w:eastAsia="et-EE"/>
          <w14:ligatures w14:val="none"/>
        </w:rPr>
        <w:t>.</w:t>
      </w:r>
    </w:p>
    <w:p w14:paraId="6E97BBF9" w14:textId="77777777" w:rsidR="004842A6" w:rsidRDefault="004842A6" w:rsidP="004842A6">
      <w:pPr>
        <w:spacing w:after="0" w:line="240" w:lineRule="auto"/>
        <w:contextualSpacing/>
        <w:jc w:val="both"/>
        <w:rPr>
          <w:rFonts w:ascii="Times New Roman" w:eastAsia="Times New Roman" w:hAnsi="Times New Roman" w:cs="Times New Roman"/>
          <w:b/>
          <w:bCs/>
          <w:kern w:val="0"/>
          <w:sz w:val="24"/>
          <w:szCs w:val="24"/>
          <w:lang w:eastAsia="et-EE"/>
          <w14:ligatures w14:val="none"/>
        </w:rPr>
      </w:pPr>
    </w:p>
    <w:p w14:paraId="29FD02D4" w14:textId="6BC6DF9A" w:rsidR="001D7703" w:rsidRPr="008D0DDA" w:rsidRDefault="001D7703" w:rsidP="00C306C2">
      <w:pPr>
        <w:pStyle w:val="Kehatekst"/>
        <w:contextualSpacing/>
        <w:rPr>
          <w:b/>
          <w:bCs/>
          <w:spacing w:val="-1"/>
        </w:rPr>
      </w:pPr>
      <w:r w:rsidRPr="008D0DDA">
        <w:rPr>
          <w:b/>
          <w:bCs/>
          <w:spacing w:val="-1"/>
        </w:rPr>
        <w:t>§ </w:t>
      </w:r>
      <w:r w:rsidR="00C14195" w:rsidRPr="008D0DDA">
        <w:rPr>
          <w:b/>
          <w:bCs/>
          <w:spacing w:val="-1"/>
        </w:rPr>
        <w:t>39</w:t>
      </w:r>
      <w:r w:rsidRPr="008D0DDA">
        <w:rPr>
          <w:b/>
          <w:bCs/>
          <w:spacing w:val="-1"/>
        </w:rPr>
        <w:t>. Päästeteenistuse seaduse muutmine</w:t>
      </w:r>
    </w:p>
    <w:p w14:paraId="539434F8" w14:textId="77777777" w:rsidR="001D7703" w:rsidRPr="008D0DDA" w:rsidRDefault="001D7703" w:rsidP="00C306C2">
      <w:pPr>
        <w:pStyle w:val="Kehatekst"/>
        <w:contextualSpacing/>
        <w:rPr>
          <w:b/>
          <w:bCs/>
          <w:spacing w:val="-1"/>
        </w:rPr>
      </w:pPr>
    </w:p>
    <w:p w14:paraId="00189DCE" w14:textId="5D1E4D08" w:rsidR="001D7703" w:rsidRPr="008D0DDA" w:rsidRDefault="001D7703" w:rsidP="00C306C2">
      <w:pPr>
        <w:pStyle w:val="Kehatekst"/>
        <w:contextualSpacing/>
        <w:jc w:val="both"/>
        <w:rPr>
          <w:spacing w:val="-1"/>
        </w:rPr>
      </w:pPr>
      <w:r w:rsidRPr="008D0DDA">
        <w:rPr>
          <w:spacing w:val="-1"/>
        </w:rPr>
        <w:t>Päästeteenistuse seaduse</w:t>
      </w:r>
      <w:r w:rsidR="00AA4539" w:rsidRPr="008D0DDA">
        <w:rPr>
          <w:spacing w:val="-1"/>
        </w:rPr>
        <w:t xml:space="preserve"> § 7 lõigetes 6 ja 7 asendatakse tekstiosa „võrdse kohtlemise seaduse §</w:t>
      </w:r>
      <w:r w:rsidR="009E4A86">
        <w:rPr>
          <w:spacing w:val="-1"/>
        </w:rPr>
        <w:t> </w:t>
      </w:r>
      <w:r w:rsidR="00AA4539" w:rsidRPr="008D0DDA">
        <w:rPr>
          <w:spacing w:val="-1"/>
        </w:rPr>
        <w:t>9 lõikega 2“ tekstiosaga „</w:t>
      </w:r>
      <w:r w:rsidR="003E37AC" w:rsidRPr="008D0DDA">
        <w:rPr>
          <w:spacing w:val="-1"/>
        </w:rPr>
        <w:t xml:space="preserve">soolise võrdsuse ja </w:t>
      </w:r>
      <w:r w:rsidRPr="008D0DDA">
        <w:rPr>
          <w:spacing w:val="-1"/>
        </w:rPr>
        <w:t>võrdsete võimaluste seaduse § 1</w:t>
      </w:r>
      <w:r w:rsidR="00456E71" w:rsidRPr="008D0DDA">
        <w:rPr>
          <w:spacing w:val="-1"/>
        </w:rPr>
        <w:t>4</w:t>
      </w:r>
      <w:r w:rsidRPr="008D0DDA">
        <w:rPr>
          <w:spacing w:val="-1"/>
        </w:rPr>
        <w:t xml:space="preserve"> lõikega 3“</w:t>
      </w:r>
      <w:r w:rsidR="00AA4539" w:rsidRPr="008D0DDA">
        <w:rPr>
          <w:spacing w:val="-1"/>
        </w:rPr>
        <w:t>.</w:t>
      </w:r>
    </w:p>
    <w:p w14:paraId="519077DC" w14:textId="77777777" w:rsidR="001D7703" w:rsidRPr="008D0DDA" w:rsidRDefault="001D7703" w:rsidP="00C306C2">
      <w:pPr>
        <w:pStyle w:val="Kehatekst"/>
        <w:contextualSpacing/>
        <w:rPr>
          <w:b/>
          <w:bCs/>
          <w:spacing w:val="-1"/>
        </w:rPr>
      </w:pPr>
    </w:p>
    <w:p w14:paraId="22053E63" w14:textId="513E0BE7" w:rsidR="00B14C67" w:rsidRPr="008D0DDA" w:rsidRDefault="00B14C67" w:rsidP="00C306C2">
      <w:pPr>
        <w:pStyle w:val="Kehatekst"/>
        <w:contextualSpacing/>
        <w:rPr>
          <w:b/>
          <w:bCs/>
          <w:spacing w:val="-1"/>
        </w:rPr>
      </w:pPr>
      <w:r w:rsidRPr="008D0DDA">
        <w:rPr>
          <w:b/>
          <w:bCs/>
          <w:spacing w:val="-1"/>
        </w:rPr>
        <w:t>§ </w:t>
      </w:r>
      <w:r w:rsidR="00C14195" w:rsidRPr="008D0DDA">
        <w:rPr>
          <w:b/>
          <w:bCs/>
          <w:spacing w:val="-1"/>
        </w:rPr>
        <w:t>40.</w:t>
      </w:r>
      <w:r w:rsidRPr="008D0DDA">
        <w:rPr>
          <w:b/>
          <w:bCs/>
          <w:spacing w:val="-1"/>
        </w:rPr>
        <w:t xml:space="preserve"> Reklaamiseaduse muutmine</w:t>
      </w:r>
    </w:p>
    <w:p w14:paraId="4EE38FA3" w14:textId="77777777" w:rsidR="00B14C67" w:rsidRPr="008D0DDA" w:rsidRDefault="00B14C67" w:rsidP="00C306C2">
      <w:pPr>
        <w:pStyle w:val="Kehatekst"/>
        <w:contextualSpacing/>
        <w:rPr>
          <w:b/>
          <w:bCs/>
          <w:spacing w:val="-1"/>
        </w:rPr>
      </w:pPr>
    </w:p>
    <w:p w14:paraId="7E6EDF09" w14:textId="1C6EF924" w:rsidR="00B14C67" w:rsidRPr="008D0DDA" w:rsidRDefault="00B14C67" w:rsidP="00C306C2">
      <w:pPr>
        <w:pStyle w:val="Kehatekst"/>
        <w:contextualSpacing/>
        <w:jc w:val="both"/>
        <w:rPr>
          <w:bCs/>
          <w:spacing w:val="-1"/>
        </w:rPr>
      </w:pPr>
      <w:r w:rsidRPr="008D0DDA">
        <w:rPr>
          <w:bCs/>
          <w:spacing w:val="-1"/>
        </w:rPr>
        <w:t>Reklaamiseaduse § 3 lõi</w:t>
      </w:r>
      <w:r w:rsidR="0036696D" w:rsidRPr="008D0DDA">
        <w:rPr>
          <w:bCs/>
          <w:spacing w:val="-1"/>
        </w:rPr>
        <w:t>k</w:t>
      </w:r>
      <w:r w:rsidRPr="008D0DDA">
        <w:rPr>
          <w:bCs/>
          <w:spacing w:val="-1"/>
        </w:rPr>
        <w:t>e 4 punkti</w:t>
      </w:r>
      <w:r w:rsidR="0036696D" w:rsidRPr="008D0DDA">
        <w:rPr>
          <w:bCs/>
          <w:spacing w:val="-1"/>
        </w:rPr>
        <w:t>s</w:t>
      </w:r>
      <w:r w:rsidRPr="008D0DDA">
        <w:rPr>
          <w:bCs/>
          <w:spacing w:val="-1"/>
        </w:rPr>
        <w:t xml:space="preserve"> 18</w:t>
      </w:r>
      <w:r w:rsidR="0036696D" w:rsidRPr="008D0DDA">
        <w:rPr>
          <w:bCs/>
          <w:spacing w:val="-1"/>
        </w:rPr>
        <w:t xml:space="preserve"> asendatakse </w:t>
      </w:r>
      <w:r w:rsidR="00F15D4D">
        <w:rPr>
          <w:bCs/>
          <w:spacing w:val="-1"/>
        </w:rPr>
        <w:t>sõnad</w:t>
      </w:r>
      <w:r w:rsidR="0036696D" w:rsidRPr="008D0DDA">
        <w:rPr>
          <w:bCs/>
          <w:spacing w:val="-1"/>
        </w:rPr>
        <w:t xml:space="preserve"> „</w:t>
      </w:r>
      <w:r w:rsidR="00C3369D" w:rsidRPr="008D0DDA">
        <w:rPr>
          <w:bCs/>
          <w:spacing w:val="-1"/>
        </w:rPr>
        <w:t xml:space="preserve">soolise </w:t>
      </w:r>
      <w:r w:rsidR="0036696D" w:rsidRPr="008D0DDA">
        <w:rPr>
          <w:bCs/>
          <w:spacing w:val="-1"/>
        </w:rPr>
        <w:t xml:space="preserve">võrdõiguslikkuse põhimõtet soolise võrdõiguslikkuse seaduse“ </w:t>
      </w:r>
      <w:r w:rsidR="00F15D4D">
        <w:rPr>
          <w:bCs/>
          <w:spacing w:val="-1"/>
        </w:rPr>
        <w:t>sõnadega</w:t>
      </w:r>
      <w:r w:rsidR="0036696D" w:rsidRPr="008D0DDA">
        <w:rPr>
          <w:bCs/>
          <w:spacing w:val="-1"/>
        </w:rPr>
        <w:t xml:space="preserve"> „</w:t>
      </w:r>
      <w:r w:rsidRPr="008D0DDA">
        <w:rPr>
          <w:bCs/>
          <w:spacing w:val="-1"/>
        </w:rPr>
        <w:t xml:space="preserve">soolise võrdsuse põhimõtet </w:t>
      </w:r>
      <w:r w:rsidR="00C3369D" w:rsidRPr="008D0DDA">
        <w:rPr>
          <w:bCs/>
          <w:spacing w:val="-1"/>
        </w:rPr>
        <w:t xml:space="preserve">soolise võrdsuse ja </w:t>
      </w:r>
      <w:r w:rsidRPr="008D0DDA">
        <w:rPr>
          <w:bCs/>
          <w:spacing w:val="-1"/>
        </w:rPr>
        <w:t>võrdsete võimaluste seaduse“</w:t>
      </w:r>
      <w:r w:rsidR="0036696D" w:rsidRPr="008D0DDA">
        <w:rPr>
          <w:bCs/>
          <w:spacing w:val="-1"/>
        </w:rPr>
        <w:t>.</w:t>
      </w:r>
    </w:p>
    <w:p w14:paraId="0E52E121" w14:textId="77777777" w:rsidR="00B14C67" w:rsidRPr="008D0DDA" w:rsidRDefault="00B14C67" w:rsidP="00C306C2">
      <w:pPr>
        <w:pStyle w:val="Kehatekst"/>
        <w:contextualSpacing/>
        <w:rPr>
          <w:b/>
          <w:spacing w:val="-1"/>
        </w:rPr>
      </w:pPr>
    </w:p>
    <w:p w14:paraId="533D83CA" w14:textId="6CB9F60C" w:rsidR="00B14C67" w:rsidRPr="008D0DDA" w:rsidRDefault="00A340E3" w:rsidP="00C306C2">
      <w:pPr>
        <w:pStyle w:val="Kehatekst"/>
        <w:contextualSpacing/>
        <w:rPr>
          <w:b/>
          <w:spacing w:val="-1"/>
        </w:rPr>
      </w:pPr>
      <w:r w:rsidRPr="008D0DDA">
        <w:rPr>
          <w:b/>
          <w:spacing w:val="-1"/>
        </w:rPr>
        <w:t xml:space="preserve">§ </w:t>
      </w:r>
      <w:r w:rsidR="00C14195" w:rsidRPr="008D0DDA">
        <w:rPr>
          <w:b/>
          <w:spacing w:val="-1"/>
        </w:rPr>
        <w:t>41.</w:t>
      </w:r>
      <w:r w:rsidRPr="008D0DDA">
        <w:rPr>
          <w:b/>
          <w:spacing w:val="-1"/>
        </w:rPr>
        <w:t xml:space="preserve"> </w:t>
      </w:r>
      <w:r w:rsidR="00B14C67" w:rsidRPr="008D0DDA">
        <w:rPr>
          <w:b/>
          <w:spacing w:val="-1"/>
        </w:rPr>
        <w:t>Soolise võrdõiguslikkuse seaduse kehtetuks tunnistamine</w:t>
      </w:r>
    </w:p>
    <w:p w14:paraId="79F5BE03" w14:textId="77777777" w:rsidR="00B14C67" w:rsidRPr="008D0DDA" w:rsidRDefault="00B14C67" w:rsidP="00C306C2">
      <w:pPr>
        <w:pStyle w:val="Kehatekst"/>
        <w:contextualSpacing/>
        <w:rPr>
          <w:b/>
          <w:spacing w:val="-1"/>
        </w:rPr>
      </w:pPr>
    </w:p>
    <w:p w14:paraId="4476AB4B" w14:textId="55182BE6" w:rsidR="00B14C67" w:rsidRPr="008D0DDA" w:rsidRDefault="00B14C67" w:rsidP="00C306C2">
      <w:pPr>
        <w:pStyle w:val="Kehatekst"/>
        <w:contextualSpacing/>
        <w:rPr>
          <w:bCs/>
          <w:spacing w:val="-1"/>
        </w:rPr>
      </w:pPr>
      <w:r w:rsidRPr="008D0DDA">
        <w:rPr>
          <w:bCs/>
          <w:spacing w:val="-1"/>
        </w:rPr>
        <w:t>Soolise võrdõiguslikkuse seadus</w:t>
      </w:r>
      <w:commentRangeStart w:id="57"/>
      <w:r w:rsidR="0036696D" w:rsidRPr="008D0DDA">
        <w:rPr>
          <w:bCs/>
          <w:spacing w:val="-1"/>
        </w:rPr>
        <w:t xml:space="preserve"> </w:t>
      </w:r>
      <w:del w:id="58" w:author="Helen Uustalu" w:date="2024-05-24T12:17:00Z">
        <w:r w:rsidR="0036696D" w:rsidRPr="008D0DDA" w:rsidDel="000579E6">
          <w:rPr>
            <w:bCs/>
            <w:spacing w:val="-1"/>
          </w:rPr>
          <w:delText>(RT I 2004, 27, 181)</w:delText>
        </w:r>
      </w:del>
      <w:commentRangeEnd w:id="57"/>
      <w:r w:rsidR="000579E6">
        <w:rPr>
          <w:rStyle w:val="Kommentaariviide"/>
          <w:rFonts w:asciiTheme="minorHAnsi" w:eastAsiaTheme="minorHAnsi" w:hAnsiTheme="minorHAnsi" w:cstheme="minorBidi"/>
          <w:kern w:val="2"/>
          <w14:ligatures w14:val="standardContextual"/>
        </w:rPr>
        <w:commentReference w:id="57"/>
      </w:r>
      <w:r w:rsidRPr="008D0DDA">
        <w:rPr>
          <w:bCs/>
          <w:spacing w:val="-1"/>
        </w:rPr>
        <w:t xml:space="preserve"> tunnistatakse kehtetuks.</w:t>
      </w:r>
    </w:p>
    <w:p w14:paraId="4112514D" w14:textId="77777777" w:rsidR="00C91260" w:rsidRPr="008D0DDA" w:rsidRDefault="00C91260" w:rsidP="00C306C2">
      <w:pPr>
        <w:pStyle w:val="Kehatekst"/>
        <w:contextualSpacing/>
        <w:rPr>
          <w:bCs/>
          <w:spacing w:val="-1"/>
        </w:rPr>
      </w:pPr>
    </w:p>
    <w:p w14:paraId="2052916E" w14:textId="44D7857F" w:rsidR="00C91260" w:rsidRPr="008D0DDA" w:rsidRDefault="00C91260" w:rsidP="00C306C2">
      <w:pPr>
        <w:pStyle w:val="Kehatekst"/>
        <w:contextualSpacing/>
        <w:rPr>
          <w:b/>
          <w:spacing w:val="-1"/>
        </w:rPr>
      </w:pPr>
      <w:r w:rsidRPr="008D0DDA">
        <w:rPr>
          <w:b/>
          <w:spacing w:val="-1"/>
        </w:rPr>
        <w:t xml:space="preserve">§ </w:t>
      </w:r>
      <w:r w:rsidR="00C14195" w:rsidRPr="008D0DDA">
        <w:rPr>
          <w:b/>
          <w:spacing w:val="-1"/>
        </w:rPr>
        <w:t>42</w:t>
      </w:r>
      <w:r w:rsidRPr="008D0DDA">
        <w:rPr>
          <w:b/>
          <w:spacing w:val="-1"/>
        </w:rPr>
        <w:t>. Töölepingu seaduse muutmine</w:t>
      </w:r>
    </w:p>
    <w:p w14:paraId="23D0EF0C" w14:textId="77777777" w:rsidR="00C91260" w:rsidRPr="008D0DDA" w:rsidRDefault="00C91260" w:rsidP="00C306C2">
      <w:pPr>
        <w:pStyle w:val="Kehatekst"/>
        <w:contextualSpacing/>
        <w:rPr>
          <w:bCs/>
          <w:spacing w:val="-1"/>
        </w:rPr>
      </w:pPr>
    </w:p>
    <w:p w14:paraId="7C03BF86" w14:textId="36D765C0" w:rsidR="00CC22BD" w:rsidRDefault="00C91260" w:rsidP="00C306C2">
      <w:pPr>
        <w:pStyle w:val="Kehatekst"/>
        <w:contextualSpacing/>
        <w:jc w:val="both"/>
        <w:rPr>
          <w:bCs/>
          <w:spacing w:val="-1"/>
        </w:rPr>
      </w:pPr>
      <w:r w:rsidRPr="008D0DDA">
        <w:rPr>
          <w:bCs/>
          <w:spacing w:val="-1"/>
        </w:rPr>
        <w:t>Töölepingu seaduses tehakse järgmised muudatused:</w:t>
      </w:r>
    </w:p>
    <w:p w14:paraId="2BBB0375" w14:textId="77777777" w:rsidR="000D3AB2" w:rsidRPr="008D0DDA" w:rsidRDefault="000D3AB2" w:rsidP="00C306C2">
      <w:pPr>
        <w:pStyle w:val="Kehatekst"/>
        <w:contextualSpacing/>
        <w:jc w:val="both"/>
        <w:rPr>
          <w:bCs/>
          <w:spacing w:val="-1"/>
        </w:rPr>
      </w:pPr>
    </w:p>
    <w:p w14:paraId="1818C9E6" w14:textId="53FA44EB" w:rsidR="00C91260" w:rsidRPr="008D0DDA" w:rsidRDefault="00C91260" w:rsidP="00C306C2">
      <w:pPr>
        <w:pStyle w:val="Kehatekst"/>
        <w:contextualSpacing/>
        <w:jc w:val="both"/>
        <w:rPr>
          <w:bCs/>
          <w:spacing w:val="-1"/>
        </w:rPr>
      </w:pPr>
      <w:r w:rsidRPr="008D0DDA">
        <w:rPr>
          <w:b/>
          <w:bCs/>
          <w:spacing w:val="-1"/>
        </w:rPr>
        <w:t xml:space="preserve">1) </w:t>
      </w:r>
      <w:r w:rsidR="003D4D1D" w:rsidRPr="008D0DDA">
        <w:rPr>
          <w:bCs/>
          <w:spacing w:val="-1"/>
        </w:rPr>
        <w:t>paragrahv</w:t>
      </w:r>
      <w:r w:rsidRPr="008D0DDA">
        <w:rPr>
          <w:bCs/>
          <w:spacing w:val="-1"/>
        </w:rPr>
        <w:t xml:space="preserve"> 3 muudetakse ja sõnastatakse järgmiselt:</w:t>
      </w:r>
    </w:p>
    <w:p w14:paraId="35BEE2D0" w14:textId="77777777" w:rsidR="00897517" w:rsidRPr="008D0DDA" w:rsidRDefault="00897517" w:rsidP="00C306C2">
      <w:pPr>
        <w:pStyle w:val="Kehatekst"/>
        <w:contextualSpacing/>
        <w:jc w:val="both"/>
        <w:rPr>
          <w:bCs/>
          <w:spacing w:val="-1"/>
        </w:rPr>
      </w:pPr>
    </w:p>
    <w:p w14:paraId="0A063607" w14:textId="4332CFA0" w:rsidR="00C91260" w:rsidRPr="008D0DDA" w:rsidRDefault="00C91260" w:rsidP="00C306C2">
      <w:pPr>
        <w:pStyle w:val="Kehatekst"/>
        <w:contextualSpacing/>
        <w:jc w:val="both"/>
        <w:rPr>
          <w:bCs/>
          <w:spacing w:val="-1"/>
        </w:rPr>
      </w:pPr>
      <w:r w:rsidRPr="008D0DDA">
        <w:rPr>
          <w:bCs/>
          <w:spacing w:val="-1"/>
        </w:rPr>
        <w:t>„</w:t>
      </w:r>
      <w:r w:rsidRPr="008D0DDA">
        <w:rPr>
          <w:b/>
          <w:bCs/>
          <w:spacing w:val="-1"/>
        </w:rPr>
        <w:t xml:space="preserve">§ 3. Võrdne kohtlemine ning </w:t>
      </w:r>
      <w:r w:rsidR="00C3369D" w:rsidRPr="008D0DDA">
        <w:rPr>
          <w:b/>
          <w:bCs/>
          <w:spacing w:val="-1"/>
        </w:rPr>
        <w:t xml:space="preserve">soolise võrdsuse ja </w:t>
      </w:r>
      <w:r w:rsidRPr="008D0DDA">
        <w:rPr>
          <w:b/>
          <w:bCs/>
          <w:spacing w:val="-1"/>
        </w:rPr>
        <w:t>võrdsete võimaluste edendamine</w:t>
      </w:r>
    </w:p>
    <w:p w14:paraId="31BC3320" w14:textId="77777777" w:rsidR="00897517" w:rsidRPr="008D0DDA" w:rsidRDefault="00897517" w:rsidP="00C306C2">
      <w:pPr>
        <w:pStyle w:val="Kehatekst"/>
        <w:contextualSpacing/>
        <w:jc w:val="both"/>
        <w:rPr>
          <w:bCs/>
          <w:spacing w:val="-1"/>
        </w:rPr>
      </w:pPr>
    </w:p>
    <w:p w14:paraId="5C437BFA" w14:textId="543DB2E7" w:rsidR="00C91260" w:rsidRPr="008D0DDA" w:rsidRDefault="00C91260" w:rsidP="00C306C2">
      <w:pPr>
        <w:pStyle w:val="Kehatekst"/>
        <w:contextualSpacing/>
        <w:jc w:val="both"/>
        <w:rPr>
          <w:bCs/>
          <w:spacing w:val="-1"/>
        </w:rPr>
      </w:pPr>
      <w:r w:rsidRPr="008D0DDA">
        <w:rPr>
          <w:bCs/>
          <w:spacing w:val="-1"/>
        </w:rPr>
        <w:t xml:space="preserve">Tööandja peab tagama töötajate kaitse diskrimineerimise eest, järgima võrdse kohtlemise põhimõtet ning edendama </w:t>
      </w:r>
      <w:r w:rsidR="00C3369D" w:rsidRPr="008D0DDA">
        <w:rPr>
          <w:bCs/>
          <w:spacing w:val="-1"/>
        </w:rPr>
        <w:t xml:space="preserve">soolist võrdsust ja </w:t>
      </w:r>
      <w:r w:rsidRPr="008D0DDA">
        <w:rPr>
          <w:bCs/>
          <w:spacing w:val="-1"/>
        </w:rPr>
        <w:t xml:space="preserve">võrdseid võimalusi </w:t>
      </w:r>
      <w:r w:rsidR="00C3369D" w:rsidRPr="008D0DDA">
        <w:rPr>
          <w:bCs/>
          <w:spacing w:val="-1"/>
        </w:rPr>
        <w:t xml:space="preserve">soolise võrdsuse ja </w:t>
      </w:r>
      <w:r w:rsidRPr="008D0DDA">
        <w:rPr>
          <w:bCs/>
          <w:spacing w:val="-1"/>
        </w:rPr>
        <w:t>võrdsete võimaluste seaduse</w:t>
      </w:r>
      <w:r w:rsidR="009E4A86">
        <w:rPr>
          <w:bCs/>
          <w:spacing w:val="-1"/>
        </w:rPr>
        <w:t xml:space="preserve"> kohaselt</w:t>
      </w:r>
      <w:r w:rsidRPr="008D0DDA">
        <w:rPr>
          <w:bCs/>
          <w:spacing w:val="-1"/>
        </w:rPr>
        <w:t>.“;</w:t>
      </w:r>
    </w:p>
    <w:p w14:paraId="6324FCF1" w14:textId="77777777" w:rsidR="00897517" w:rsidRPr="008D0DDA" w:rsidRDefault="00897517" w:rsidP="00C306C2">
      <w:pPr>
        <w:pStyle w:val="Kehatekst"/>
        <w:contextualSpacing/>
        <w:jc w:val="both"/>
        <w:rPr>
          <w:bCs/>
          <w:spacing w:val="-1"/>
        </w:rPr>
      </w:pPr>
    </w:p>
    <w:p w14:paraId="1B864B1F" w14:textId="1B7DF89F" w:rsidR="00897517" w:rsidRPr="008D0DDA" w:rsidRDefault="003D4D1D" w:rsidP="00C306C2">
      <w:pPr>
        <w:pStyle w:val="Kehatekst"/>
        <w:contextualSpacing/>
        <w:jc w:val="both"/>
        <w:rPr>
          <w:bCs/>
          <w:spacing w:val="-1"/>
        </w:rPr>
      </w:pPr>
      <w:r w:rsidRPr="008D0DDA">
        <w:rPr>
          <w:b/>
          <w:bCs/>
          <w:spacing w:val="-1"/>
        </w:rPr>
        <w:t>2</w:t>
      </w:r>
      <w:r w:rsidR="003D7602" w:rsidRPr="008D0DDA">
        <w:rPr>
          <w:b/>
          <w:bCs/>
          <w:spacing w:val="-1"/>
        </w:rPr>
        <w:t xml:space="preserve">) </w:t>
      </w:r>
      <w:r w:rsidRPr="008D0DDA">
        <w:rPr>
          <w:bCs/>
          <w:spacing w:val="-1"/>
        </w:rPr>
        <w:t>paragrahvi</w:t>
      </w:r>
      <w:r w:rsidR="003D7602" w:rsidRPr="008D0DDA">
        <w:rPr>
          <w:bCs/>
          <w:spacing w:val="-1"/>
        </w:rPr>
        <w:t xml:space="preserve"> 3</w:t>
      </w:r>
      <w:r w:rsidR="003D7602" w:rsidRPr="008D0DDA">
        <w:rPr>
          <w:bCs/>
          <w:spacing w:val="-1"/>
          <w:vertAlign w:val="superscript"/>
        </w:rPr>
        <w:t>1</w:t>
      </w:r>
      <w:r w:rsidR="003D7602" w:rsidRPr="008D0DDA">
        <w:rPr>
          <w:bCs/>
          <w:spacing w:val="-1"/>
        </w:rPr>
        <w:t> täiendatakse teise lausega järgmises sõnastuses:</w:t>
      </w:r>
    </w:p>
    <w:p w14:paraId="48CF348B" w14:textId="77777777" w:rsidR="000D3AB2" w:rsidRDefault="000D3AB2" w:rsidP="00C306C2">
      <w:pPr>
        <w:pStyle w:val="Kehatekst"/>
        <w:contextualSpacing/>
        <w:jc w:val="both"/>
        <w:rPr>
          <w:bCs/>
          <w:spacing w:val="-1"/>
        </w:rPr>
      </w:pPr>
    </w:p>
    <w:p w14:paraId="3D708C95" w14:textId="4798B7C7" w:rsidR="003D7602" w:rsidRPr="008D0DDA" w:rsidRDefault="003D7602" w:rsidP="00C306C2">
      <w:pPr>
        <w:pStyle w:val="Kehatekst"/>
        <w:contextualSpacing/>
        <w:jc w:val="both"/>
        <w:rPr>
          <w:bCs/>
          <w:spacing w:val="-1"/>
        </w:rPr>
      </w:pPr>
      <w:r w:rsidRPr="008D0DDA">
        <w:rPr>
          <w:bCs/>
          <w:spacing w:val="-1"/>
        </w:rPr>
        <w:t xml:space="preserve">„Diskrimineerimisvaidluse korral kohaldatakse </w:t>
      </w:r>
      <w:r w:rsidR="00C3369D" w:rsidRPr="008D0DDA">
        <w:rPr>
          <w:bCs/>
          <w:spacing w:val="-1"/>
        </w:rPr>
        <w:t xml:space="preserve">soolise võrdsuse ja </w:t>
      </w:r>
      <w:r w:rsidRPr="008D0DDA">
        <w:rPr>
          <w:bCs/>
          <w:spacing w:val="-1"/>
        </w:rPr>
        <w:t>võrdsete võimaluste seadusega kehtestatud aegumistähtaegu.“;</w:t>
      </w:r>
    </w:p>
    <w:p w14:paraId="218FD5C8" w14:textId="77777777" w:rsidR="00897517" w:rsidRPr="008D0DDA" w:rsidRDefault="00897517" w:rsidP="00C306C2">
      <w:pPr>
        <w:pStyle w:val="Kehatekst"/>
        <w:contextualSpacing/>
        <w:jc w:val="both"/>
        <w:rPr>
          <w:bCs/>
          <w:spacing w:val="-1"/>
        </w:rPr>
      </w:pPr>
    </w:p>
    <w:p w14:paraId="25D49883" w14:textId="5050D29D" w:rsidR="00A45069" w:rsidRPr="008D0DDA" w:rsidRDefault="00AC51E9" w:rsidP="00C306C2">
      <w:pPr>
        <w:pStyle w:val="Kehatekst"/>
        <w:contextualSpacing/>
        <w:jc w:val="both"/>
        <w:rPr>
          <w:bCs/>
          <w:spacing w:val="-1"/>
        </w:rPr>
      </w:pPr>
      <w:r w:rsidRPr="008D0DDA">
        <w:rPr>
          <w:b/>
          <w:bCs/>
          <w:spacing w:val="-1"/>
        </w:rPr>
        <w:t>3</w:t>
      </w:r>
      <w:r w:rsidR="00A45069" w:rsidRPr="008D0DDA">
        <w:rPr>
          <w:b/>
          <w:bCs/>
          <w:spacing w:val="-1"/>
        </w:rPr>
        <w:t xml:space="preserve">) </w:t>
      </w:r>
      <w:r w:rsidRPr="008D0DDA">
        <w:rPr>
          <w:bCs/>
          <w:spacing w:val="-1"/>
        </w:rPr>
        <w:t>paragrahvi</w:t>
      </w:r>
      <w:r w:rsidR="00A45069" w:rsidRPr="008D0DDA">
        <w:rPr>
          <w:bCs/>
          <w:spacing w:val="-1"/>
        </w:rPr>
        <w:t xml:space="preserve"> 89 lõige 4 muudetakse ja sõnastatakse järgmiselt:</w:t>
      </w:r>
    </w:p>
    <w:p w14:paraId="67269960" w14:textId="77777777" w:rsidR="000D3AB2" w:rsidRDefault="000D3AB2" w:rsidP="00C306C2">
      <w:pPr>
        <w:pStyle w:val="Kehatekst"/>
        <w:contextualSpacing/>
        <w:jc w:val="both"/>
        <w:rPr>
          <w:bCs/>
          <w:spacing w:val="-1"/>
        </w:rPr>
      </w:pPr>
    </w:p>
    <w:p w14:paraId="67EB8F89" w14:textId="431DBE9E" w:rsidR="00A45069" w:rsidRPr="008D0DDA" w:rsidRDefault="00A45069" w:rsidP="00C306C2">
      <w:pPr>
        <w:pStyle w:val="Kehatekst"/>
        <w:contextualSpacing/>
        <w:jc w:val="both"/>
        <w:rPr>
          <w:bCs/>
          <w:spacing w:val="-1"/>
        </w:rPr>
      </w:pPr>
      <w:r w:rsidRPr="008D0DDA">
        <w:rPr>
          <w:bCs/>
          <w:spacing w:val="-1"/>
        </w:rPr>
        <w:t xml:space="preserve">„(4) Tööandja peab töölepingu ülesütlemisel arvestama </w:t>
      </w:r>
      <w:r w:rsidR="00C3369D" w:rsidRPr="008D0DDA">
        <w:rPr>
          <w:bCs/>
          <w:spacing w:val="-1"/>
        </w:rPr>
        <w:t xml:space="preserve">soolise võrdsuse ja </w:t>
      </w:r>
      <w:r w:rsidRPr="008D0DDA">
        <w:rPr>
          <w:bCs/>
          <w:spacing w:val="-1"/>
        </w:rPr>
        <w:t>võrdsete võimaluste seaduses sätestatud võrdse kohtlemise nõudeid.“;</w:t>
      </w:r>
    </w:p>
    <w:p w14:paraId="42ABF510" w14:textId="77777777" w:rsidR="00897517" w:rsidRPr="008D0DDA" w:rsidRDefault="00897517" w:rsidP="00C306C2">
      <w:pPr>
        <w:pStyle w:val="Kehatekst"/>
        <w:contextualSpacing/>
        <w:jc w:val="both"/>
        <w:rPr>
          <w:bCs/>
          <w:spacing w:val="-1"/>
        </w:rPr>
      </w:pPr>
    </w:p>
    <w:p w14:paraId="4BB4B4C5" w14:textId="288BCEA3" w:rsidR="00C91260" w:rsidRPr="008D0DDA" w:rsidRDefault="008C39D5" w:rsidP="00C306C2">
      <w:pPr>
        <w:pStyle w:val="Kehatekst"/>
        <w:contextualSpacing/>
        <w:jc w:val="both"/>
        <w:rPr>
          <w:bCs/>
          <w:spacing w:val="-1"/>
        </w:rPr>
      </w:pPr>
      <w:r w:rsidRPr="008D0DDA">
        <w:rPr>
          <w:b/>
          <w:bCs/>
          <w:spacing w:val="-1"/>
        </w:rPr>
        <w:t>4</w:t>
      </w:r>
      <w:r w:rsidR="00C91260" w:rsidRPr="008D0DDA">
        <w:rPr>
          <w:b/>
          <w:bCs/>
          <w:spacing w:val="-1"/>
        </w:rPr>
        <w:t xml:space="preserve">) </w:t>
      </w:r>
      <w:r w:rsidRPr="008D0DDA">
        <w:rPr>
          <w:bCs/>
          <w:spacing w:val="-1"/>
        </w:rPr>
        <w:t>paragrahvi</w:t>
      </w:r>
      <w:r w:rsidR="00C91260" w:rsidRPr="008D0DDA">
        <w:rPr>
          <w:bCs/>
          <w:spacing w:val="-1"/>
        </w:rPr>
        <w:t xml:space="preserve"> 92 lõi</w:t>
      </w:r>
      <w:r w:rsidRPr="008D0DDA">
        <w:rPr>
          <w:bCs/>
          <w:spacing w:val="-1"/>
        </w:rPr>
        <w:t>k</w:t>
      </w:r>
      <w:r w:rsidR="00C91260" w:rsidRPr="008D0DDA">
        <w:rPr>
          <w:bCs/>
          <w:spacing w:val="-1"/>
        </w:rPr>
        <w:t>e 1 punkti</w:t>
      </w:r>
      <w:r w:rsidRPr="008D0DDA">
        <w:rPr>
          <w:bCs/>
          <w:spacing w:val="-1"/>
        </w:rPr>
        <w:t>s</w:t>
      </w:r>
      <w:r w:rsidR="00C91260" w:rsidRPr="008D0DDA">
        <w:rPr>
          <w:bCs/>
          <w:spacing w:val="-1"/>
        </w:rPr>
        <w:t xml:space="preserve"> 7</w:t>
      </w:r>
      <w:r w:rsidRPr="008D0DDA">
        <w:rPr>
          <w:bCs/>
          <w:spacing w:val="-1"/>
        </w:rPr>
        <w:t xml:space="preserve"> asendatakse </w:t>
      </w:r>
      <w:r w:rsidR="00F15D4D">
        <w:rPr>
          <w:bCs/>
          <w:spacing w:val="-1"/>
        </w:rPr>
        <w:t>sõnad</w:t>
      </w:r>
      <w:r w:rsidRPr="008D0DDA">
        <w:rPr>
          <w:bCs/>
          <w:spacing w:val="-1"/>
        </w:rPr>
        <w:t xml:space="preserve"> „soolise võrdõiguslikkuse</w:t>
      </w:r>
      <w:r w:rsidR="00127E56" w:rsidRPr="008D0DDA">
        <w:rPr>
          <w:bCs/>
          <w:spacing w:val="-1"/>
        </w:rPr>
        <w:t xml:space="preserve"> seaduses</w:t>
      </w:r>
      <w:r w:rsidRPr="008D0DDA">
        <w:rPr>
          <w:bCs/>
          <w:spacing w:val="-1"/>
        </w:rPr>
        <w:t xml:space="preserve">“ </w:t>
      </w:r>
      <w:r w:rsidR="00C452D7">
        <w:rPr>
          <w:bCs/>
          <w:spacing w:val="-1"/>
        </w:rPr>
        <w:t>sõnadega</w:t>
      </w:r>
      <w:r w:rsidR="00635C08">
        <w:rPr>
          <w:bCs/>
          <w:spacing w:val="-1"/>
        </w:rPr>
        <w:t xml:space="preserve"> </w:t>
      </w:r>
      <w:r w:rsidRPr="008D0DDA">
        <w:rPr>
          <w:bCs/>
          <w:spacing w:val="-1"/>
        </w:rPr>
        <w:t>„</w:t>
      </w:r>
      <w:r w:rsidR="00127E56" w:rsidRPr="008D0DDA">
        <w:rPr>
          <w:bCs/>
          <w:spacing w:val="-1"/>
        </w:rPr>
        <w:t xml:space="preserve">soolise võrdsuse ja </w:t>
      </w:r>
      <w:r w:rsidR="00C91260" w:rsidRPr="008D0DDA">
        <w:rPr>
          <w:bCs/>
          <w:spacing w:val="-1"/>
        </w:rPr>
        <w:t>võrdsete võimaluste</w:t>
      </w:r>
      <w:r w:rsidR="00127E56" w:rsidRPr="008D0DDA">
        <w:rPr>
          <w:bCs/>
          <w:spacing w:val="-1"/>
        </w:rPr>
        <w:t xml:space="preserve"> seaduses</w:t>
      </w:r>
      <w:r w:rsidR="00C91260" w:rsidRPr="008D0DDA">
        <w:rPr>
          <w:bCs/>
          <w:spacing w:val="-1"/>
        </w:rPr>
        <w:t>“.</w:t>
      </w:r>
    </w:p>
    <w:p w14:paraId="4E44C39C" w14:textId="77777777" w:rsidR="002E4687" w:rsidRPr="008D0DDA" w:rsidRDefault="002E4687" w:rsidP="00C306C2">
      <w:pPr>
        <w:pStyle w:val="Kehatekst"/>
        <w:contextualSpacing/>
        <w:rPr>
          <w:bCs/>
          <w:spacing w:val="-1"/>
        </w:rPr>
      </w:pPr>
    </w:p>
    <w:p w14:paraId="0F9CC073" w14:textId="29EBDD07" w:rsidR="002E4687" w:rsidRPr="008D0DDA" w:rsidRDefault="002E4687" w:rsidP="00C306C2">
      <w:pPr>
        <w:pStyle w:val="Kehatekst"/>
        <w:contextualSpacing/>
        <w:rPr>
          <w:b/>
          <w:spacing w:val="-1"/>
        </w:rPr>
      </w:pPr>
      <w:r w:rsidRPr="008D0DDA">
        <w:rPr>
          <w:b/>
          <w:spacing w:val="-1"/>
        </w:rPr>
        <w:t xml:space="preserve">§ </w:t>
      </w:r>
      <w:r w:rsidR="00C14195" w:rsidRPr="008D0DDA">
        <w:rPr>
          <w:b/>
          <w:spacing w:val="-1"/>
        </w:rPr>
        <w:t>43</w:t>
      </w:r>
      <w:r w:rsidRPr="008D0DDA">
        <w:rPr>
          <w:b/>
          <w:spacing w:val="-1"/>
        </w:rPr>
        <w:t>. Töövaidluse lahendamise seaduse muutmine</w:t>
      </w:r>
    </w:p>
    <w:p w14:paraId="5E6B1057" w14:textId="77777777" w:rsidR="002E4687" w:rsidRPr="008D0DDA" w:rsidRDefault="002E4687" w:rsidP="00C306C2">
      <w:pPr>
        <w:pStyle w:val="Kehatekst"/>
        <w:contextualSpacing/>
        <w:rPr>
          <w:bCs/>
          <w:spacing w:val="-1"/>
        </w:rPr>
      </w:pPr>
    </w:p>
    <w:p w14:paraId="0EA9BF57" w14:textId="6C8FF747" w:rsidR="004842A6" w:rsidRDefault="002E4687" w:rsidP="004842A6">
      <w:pPr>
        <w:pStyle w:val="Kehatekst"/>
        <w:contextualSpacing/>
        <w:jc w:val="both"/>
        <w:rPr>
          <w:bCs/>
          <w:spacing w:val="-1"/>
        </w:rPr>
      </w:pPr>
      <w:r w:rsidRPr="008D0DDA">
        <w:rPr>
          <w:bCs/>
          <w:spacing w:val="-1"/>
        </w:rPr>
        <w:t>Töövaidluse lahendamise seaduse § 45 lõi</w:t>
      </w:r>
      <w:r w:rsidR="006E0E6C" w:rsidRPr="008D0DDA">
        <w:rPr>
          <w:bCs/>
          <w:spacing w:val="-1"/>
        </w:rPr>
        <w:t>k</w:t>
      </w:r>
      <w:r w:rsidRPr="008D0DDA">
        <w:rPr>
          <w:bCs/>
          <w:spacing w:val="-1"/>
        </w:rPr>
        <w:t>e</w:t>
      </w:r>
      <w:r w:rsidR="006E0E6C" w:rsidRPr="008D0DDA">
        <w:rPr>
          <w:bCs/>
          <w:spacing w:val="-1"/>
        </w:rPr>
        <w:t>s</w:t>
      </w:r>
      <w:r w:rsidRPr="008D0DDA">
        <w:rPr>
          <w:bCs/>
          <w:spacing w:val="-1"/>
        </w:rPr>
        <w:t xml:space="preserve"> 2</w:t>
      </w:r>
      <w:r w:rsidR="006E0E6C" w:rsidRPr="008D0DDA">
        <w:rPr>
          <w:bCs/>
          <w:spacing w:val="-1"/>
        </w:rPr>
        <w:t xml:space="preserve"> asendatakse </w:t>
      </w:r>
      <w:r w:rsidR="00C452D7">
        <w:rPr>
          <w:bCs/>
          <w:spacing w:val="-1"/>
        </w:rPr>
        <w:t>sõnad</w:t>
      </w:r>
      <w:r w:rsidR="006E0E6C" w:rsidRPr="008D0DDA">
        <w:rPr>
          <w:bCs/>
          <w:spacing w:val="-1"/>
        </w:rPr>
        <w:t xml:space="preserve"> „</w:t>
      </w:r>
      <w:r w:rsidR="00C44CA2" w:rsidRPr="008D0DDA">
        <w:rPr>
          <w:bCs/>
          <w:spacing w:val="-1"/>
        </w:rPr>
        <w:t>võrdse kohtlemise seaduses või soolise võrdõiguslikkuse</w:t>
      </w:r>
      <w:r w:rsidR="00127E56" w:rsidRPr="008D0DDA">
        <w:rPr>
          <w:bCs/>
          <w:spacing w:val="-1"/>
        </w:rPr>
        <w:t xml:space="preserve"> seaduses</w:t>
      </w:r>
      <w:r w:rsidR="00C44CA2" w:rsidRPr="008D0DDA">
        <w:rPr>
          <w:bCs/>
          <w:spacing w:val="-1"/>
        </w:rPr>
        <w:t xml:space="preserve">“ </w:t>
      </w:r>
      <w:r w:rsidR="00C452D7">
        <w:rPr>
          <w:bCs/>
          <w:spacing w:val="-1"/>
        </w:rPr>
        <w:t>sõnadega</w:t>
      </w:r>
      <w:r w:rsidR="00C44CA2" w:rsidRPr="008D0DDA">
        <w:rPr>
          <w:bCs/>
          <w:spacing w:val="-1"/>
        </w:rPr>
        <w:t xml:space="preserve"> „</w:t>
      </w:r>
      <w:r w:rsidR="00127E56" w:rsidRPr="008D0DDA">
        <w:rPr>
          <w:bCs/>
          <w:spacing w:val="-1"/>
        </w:rPr>
        <w:t xml:space="preserve">soolise võrdsuse ja </w:t>
      </w:r>
      <w:r w:rsidRPr="008D0DDA">
        <w:rPr>
          <w:bCs/>
          <w:spacing w:val="-1"/>
        </w:rPr>
        <w:t>võrdsete võimaluste</w:t>
      </w:r>
      <w:r w:rsidR="00127E56" w:rsidRPr="008D0DDA">
        <w:rPr>
          <w:bCs/>
          <w:spacing w:val="-1"/>
        </w:rPr>
        <w:t xml:space="preserve"> seaduses</w:t>
      </w:r>
      <w:r w:rsidRPr="008D0DDA">
        <w:rPr>
          <w:bCs/>
          <w:spacing w:val="-1"/>
        </w:rPr>
        <w:t>“.</w:t>
      </w:r>
    </w:p>
    <w:p w14:paraId="6A0E42F8" w14:textId="77777777" w:rsidR="004842A6" w:rsidRDefault="004842A6" w:rsidP="004842A6">
      <w:pPr>
        <w:pStyle w:val="Kehatekst"/>
        <w:contextualSpacing/>
        <w:jc w:val="both"/>
        <w:rPr>
          <w:bCs/>
          <w:spacing w:val="-1"/>
        </w:rPr>
      </w:pPr>
    </w:p>
    <w:p w14:paraId="04E70045" w14:textId="0C545492" w:rsidR="002F3D6F" w:rsidRPr="008D0DDA" w:rsidRDefault="002F3D6F" w:rsidP="00C306C2">
      <w:pPr>
        <w:pStyle w:val="Kehatekst"/>
        <w:contextualSpacing/>
        <w:jc w:val="both"/>
        <w:rPr>
          <w:b/>
          <w:spacing w:val="-1"/>
        </w:rPr>
      </w:pPr>
      <w:r w:rsidRPr="008D0DDA">
        <w:rPr>
          <w:b/>
          <w:spacing w:val="-1"/>
        </w:rPr>
        <w:t xml:space="preserve">§ </w:t>
      </w:r>
      <w:r w:rsidR="00C14195" w:rsidRPr="008D0DDA">
        <w:rPr>
          <w:b/>
          <w:spacing w:val="-1"/>
        </w:rPr>
        <w:t>44</w:t>
      </w:r>
      <w:r w:rsidRPr="008D0DDA">
        <w:rPr>
          <w:b/>
          <w:spacing w:val="-1"/>
        </w:rPr>
        <w:t>. Vabariigi Valitsuse seaduse muutmine</w:t>
      </w:r>
    </w:p>
    <w:p w14:paraId="4337B420" w14:textId="77777777" w:rsidR="00D16D63" w:rsidRPr="008D0DDA" w:rsidRDefault="00D16D63"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p>
    <w:p w14:paraId="425CA42F" w14:textId="73EB8FF5" w:rsidR="00D16D63" w:rsidRPr="008D0DDA" w:rsidRDefault="00D16D63" w:rsidP="00C306C2">
      <w:pPr>
        <w:spacing w:after="0" w:line="240" w:lineRule="auto"/>
        <w:contextualSpacing/>
        <w:jc w:val="both"/>
        <w:rPr>
          <w:rFonts w:ascii="Times New Roman" w:eastAsia="Times New Roman" w:hAnsi="Times New Roman" w:cs="Times New Roman"/>
          <w:kern w:val="0"/>
          <w:sz w:val="24"/>
          <w:szCs w:val="24"/>
          <w:lang w:eastAsia="et-EE"/>
          <w14:ligatures w14:val="none"/>
        </w:rPr>
      </w:pPr>
      <w:r w:rsidRPr="008D0DDA">
        <w:rPr>
          <w:rFonts w:ascii="Times New Roman" w:eastAsia="Times New Roman" w:hAnsi="Times New Roman" w:cs="Times New Roman"/>
          <w:kern w:val="0"/>
          <w:sz w:val="24"/>
          <w:szCs w:val="24"/>
          <w:lang w:eastAsia="et-EE"/>
          <w14:ligatures w14:val="none"/>
        </w:rPr>
        <w:t>Vabariigi Valitsuse seaduse § 63 lõi</w:t>
      </w:r>
      <w:r w:rsidR="007A64A4" w:rsidRPr="008D0DDA">
        <w:rPr>
          <w:rFonts w:ascii="Times New Roman" w:eastAsia="Times New Roman" w:hAnsi="Times New Roman" w:cs="Times New Roman"/>
          <w:kern w:val="0"/>
          <w:sz w:val="24"/>
          <w:szCs w:val="24"/>
          <w:lang w:eastAsia="et-EE"/>
          <w14:ligatures w14:val="none"/>
        </w:rPr>
        <w:t>k</w:t>
      </w:r>
      <w:r w:rsidRPr="008D0DDA">
        <w:rPr>
          <w:rFonts w:ascii="Times New Roman" w:eastAsia="Times New Roman" w:hAnsi="Times New Roman" w:cs="Times New Roman"/>
          <w:kern w:val="0"/>
          <w:sz w:val="24"/>
          <w:szCs w:val="24"/>
          <w:lang w:eastAsia="et-EE"/>
          <w14:ligatures w14:val="none"/>
        </w:rPr>
        <w:t>e</w:t>
      </w:r>
      <w:r w:rsidR="007A64A4" w:rsidRPr="008D0DDA">
        <w:rPr>
          <w:rFonts w:ascii="Times New Roman" w:eastAsia="Times New Roman" w:hAnsi="Times New Roman" w:cs="Times New Roman"/>
          <w:kern w:val="0"/>
          <w:sz w:val="24"/>
          <w:szCs w:val="24"/>
          <w:lang w:eastAsia="et-EE"/>
          <w14:ligatures w14:val="none"/>
        </w:rPr>
        <w:t>s</w:t>
      </w:r>
      <w:r w:rsidRPr="008D0DDA">
        <w:rPr>
          <w:rFonts w:ascii="Times New Roman" w:eastAsia="Times New Roman" w:hAnsi="Times New Roman" w:cs="Times New Roman"/>
          <w:kern w:val="0"/>
          <w:sz w:val="24"/>
          <w:szCs w:val="24"/>
          <w:lang w:eastAsia="et-EE"/>
          <w14:ligatures w14:val="none"/>
        </w:rPr>
        <w:t xml:space="preserve"> 1</w:t>
      </w:r>
      <w:r w:rsidR="007A64A4" w:rsidRPr="008D0DDA">
        <w:rPr>
          <w:rFonts w:ascii="Times New Roman" w:eastAsia="Times New Roman" w:hAnsi="Times New Roman" w:cs="Times New Roman"/>
          <w:kern w:val="0"/>
          <w:sz w:val="24"/>
          <w:szCs w:val="24"/>
          <w:lang w:eastAsia="et-EE"/>
          <w14:ligatures w14:val="none"/>
        </w:rPr>
        <w:t xml:space="preserve"> asendatakse </w:t>
      </w:r>
      <w:r w:rsidR="00C452D7">
        <w:rPr>
          <w:rFonts w:ascii="Times New Roman" w:eastAsia="Times New Roman" w:hAnsi="Times New Roman" w:cs="Times New Roman"/>
          <w:kern w:val="0"/>
          <w:sz w:val="24"/>
          <w:szCs w:val="24"/>
          <w:lang w:eastAsia="et-EE"/>
          <w14:ligatures w14:val="none"/>
        </w:rPr>
        <w:t>sõnad</w:t>
      </w:r>
      <w:r w:rsidR="007A64A4" w:rsidRPr="008D0DDA">
        <w:rPr>
          <w:rFonts w:ascii="Times New Roman" w:eastAsia="Times New Roman" w:hAnsi="Times New Roman" w:cs="Times New Roman"/>
          <w:kern w:val="0"/>
          <w:sz w:val="24"/>
          <w:szCs w:val="24"/>
          <w:lang w:eastAsia="et-EE"/>
          <w14:ligatures w14:val="none"/>
        </w:rPr>
        <w:t xml:space="preserve"> „võrdse kohtlemise ja soolise võrdõiguslikkuse</w:t>
      </w:r>
      <w:r w:rsidR="008C525F" w:rsidRPr="008D0DDA">
        <w:rPr>
          <w:rFonts w:ascii="Times New Roman" w:eastAsia="Times New Roman" w:hAnsi="Times New Roman" w:cs="Times New Roman"/>
          <w:kern w:val="0"/>
          <w:sz w:val="24"/>
          <w:szCs w:val="24"/>
          <w:lang w:eastAsia="et-EE"/>
          <w14:ligatures w14:val="none"/>
        </w:rPr>
        <w:t xml:space="preserve"> edendamine ja koordineerimine</w:t>
      </w:r>
      <w:r w:rsidR="007A64A4" w:rsidRPr="008D0DDA">
        <w:rPr>
          <w:rFonts w:ascii="Times New Roman" w:eastAsia="Times New Roman" w:hAnsi="Times New Roman" w:cs="Times New Roman"/>
          <w:kern w:val="0"/>
          <w:sz w:val="24"/>
          <w:szCs w:val="24"/>
          <w:lang w:eastAsia="et-EE"/>
          <w14:ligatures w14:val="none"/>
        </w:rPr>
        <w:t xml:space="preserve">“ sõnadega </w:t>
      </w:r>
      <w:r w:rsidRPr="008D0DDA">
        <w:rPr>
          <w:rFonts w:ascii="Times New Roman" w:eastAsia="Times New Roman" w:hAnsi="Times New Roman" w:cs="Times New Roman"/>
          <w:kern w:val="0"/>
          <w:sz w:val="24"/>
          <w:szCs w:val="24"/>
          <w:lang w:eastAsia="et-EE"/>
          <w14:ligatures w14:val="none"/>
        </w:rPr>
        <w:t>„</w:t>
      </w:r>
      <w:r w:rsidR="00CA7A58" w:rsidRPr="008D0DDA">
        <w:rPr>
          <w:rFonts w:ascii="Times New Roman" w:eastAsia="Times New Roman" w:hAnsi="Times New Roman" w:cs="Times New Roman"/>
          <w:kern w:val="0"/>
          <w:sz w:val="24"/>
          <w:szCs w:val="24"/>
          <w:lang w:eastAsia="et-EE"/>
          <w14:ligatures w14:val="none"/>
        </w:rPr>
        <w:t xml:space="preserve">soolise võrdsuse ja </w:t>
      </w:r>
      <w:r w:rsidRPr="008D0DDA">
        <w:rPr>
          <w:rFonts w:ascii="Times New Roman" w:eastAsia="Times New Roman" w:hAnsi="Times New Roman" w:cs="Times New Roman"/>
          <w:kern w:val="0"/>
          <w:sz w:val="24"/>
          <w:szCs w:val="24"/>
          <w:lang w:eastAsia="et-EE"/>
          <w14:ligatures w14:val="none"/>
        </w:rPr>
        <w:t>võrdsete võimaluste</w:t>
      </w:r>
      <w:r w:rsidR="008C525F" w:rsidRPr="008D0DDA">
        <w:rPr>
          <w:rFonts w:ascii="Times New Roman" w:eastAsia="Times New Roman" w:hAnsi="Times New Roman" w:cs="Times New Roman"/>
          <w:kern w:val="0"/>
          <w:sz w:val="24"/>
          <w:szCs w:val="24"/>
          <w:lang w:eastAsia="et-EE"/>
          <w14:ligatures w14:val="none"/>
        </w:rPr>
        <w:t xml:space="preserve"> poliitika kavandamine, koordineerimine ja elluviimine</w:t>
      </w:r>
      <w:r w:rsidRPr="008D0DDA">
        <w:rPr>
          <w:rFonts w:ascii="Times New Roman" w:eastAsia="Times New Roman" w:hAnsi="Times New Roman" w:cs="Times New Roman"/>
          <w:kern w:val="0"/>
          <w:sz w:val="24"/>
          <w:szCs w:val="24"/>
          <w:lang w:eastAsia="et-EE"/>
          <w14:ligatures w14:val="none"/>
        </w:rPr>
        <w:t>“.</w:t>
      </w:r>
    </w:p>
    <w:p w14:paraId="4C99C272" w14:textId="77777777" w:rsidR="002F3D6F" w:rsidRPr="008D0DDA" w:rsidRDefault="002F3D6F" w:rsidP="00C306C2">
      <w:pPr>
        <w:spacing w:after="0" w:line="240" w:lineRule="auto"/>
        <w:contextualSpacing/>
        <w:rPr>
          <w:rFonts w:ascii="Times New Roman" w:eastAsia="Times New Roman" w:hAnsi="Times New Roman" w:cs="Times New Roman"/>
          <w:b/>
          <w:bCs/>
          <w:kern w:val="0"/>
          <w:sz w:val="24"/>
          <w:szCs w:val="24"/>
          <w:lang w:eastAsia="et-EE"/>
          <w14:ligatures w14:val="none"/>
        </w:rPr>
      </w:pPr>
    </w:p>
    <w:p w14:paraId="6AB75F2F" w14:textId="54E71560" w:rsidR="00B14C67" w:rsidRPr="008D0DDA" w:rsidRDefault="00B14C67" w:rsidP="00C306C2">
      <w:pPr>
        <w:pStyle w:val="Kehatekst"/>
        <w:contextualSpacing/>
        <w:rPr>
          <w:b/>
          <w:spacing w:val="-1"/>
        </w:rPr>
      </w:pPr>
      <w:r w:rsidRPr="008D0DDA">
        <w:rPr>
          <w:b/>
          <w:spacing w:val="-1"/>
        </w:rPr>
        <w:t xml:space="preserve">§ </w:t>
      </w:r>
      <w:r w:rsidR="00C14195" w:rsidRPr="008D0DDA">
        <w:rPr>
          <w:b/>
          <w:spacing w:val="-1"/>
        </w:rPr>
        <w:t>45.</w:t>
      </w:r>
      <w:r w:rsidRPr="008D0DDA">
        <w:rPr>
          <w:b/>
          <w:spacing w:val="-1"/>
        </w:rPr>
        <w:t xml:space="preserve"> Võrdse kohtlemise seaduse kehtetuks tunnistamine</w:t>
      </w:r>
    </w:p>
    <w:p w14:paraId="74DF30CB" w14:textId="77777777" w:rsidR="00B14C67" w:rsidRPr="008D0DDA" w:rsidRDefault="00B14C67" w:rsidP="00C306C2">
      <w:pPr>
        <w:pStyle w:val="Kehatekst"/>
        <w:contextualSpacing/>
        <w:rPr>
          <w:b/>
          <w:spacing w:val="-1"/>
        </w:rPr>
      </w:pPr>
    </w:p>
    <w:p w14:paraId="3730911D" w14:textId="29C7A40F" w:rsidR="002F3D6F" w:rsidRPr="008D0DDA" w:rsidRDefault="00B14C67" w:rsidP="00C306C2">
      <w:pPr>
        <w:pStyle w:val="Kehatekst"/>
        <w:contextualSpacing/>
        <w:rPr>
          <w:bCs/>
          <w:spacing w:val="-1"/>
        </w:rPr>
      </w:pPr>
      <w:r w:rsidRPr="008D0DDA">
        <w:rPr>
          <w:bCs/>
          <w:spacing w:val="-1"/>
        </w:rPr>
        <w:t>Võrdse kohtlemise seadus</w:t>
      </w:r>
      <w:del w:id="59" w:author="Helen Uustalu" w:date="2024-05-24T12:33:00Z">
        <w:r w:rsidR="007C470A" w:rsidRPr="008D0DDA" w:rsidDel="00E15EBC">
          <w:rPr>
            <w:bCs/>
            <w:spacing w:val="-1"/>
          </w:rPr>
          <w:delText xml:space="preserve"> (RT I 2008, 56, 315</w:delText>
        </w:r>
      </w:del>
      <w:r w:rsidR="007C470A" w:rsidRPr="008D0DDA">
        <w:rPr>
          <w:bCs/>
          <w:spacing w:val="-1"/>
        </w:rPr>
        <w:t>)</w:t>
      </w:r>
      <w:r w:rsidRPr="008D0DDA">
        <w:rPr>
          <w:bCs/>
          <w:spacing w:val="-1"/>
        </w:rPr>
        <w:t xml:space="preserve"> tunnistatakse kehtetuks.</w:t>
      </w:r>
    </w:p>
    <w:p w14:paraId="5CB8DA43" w14:textId="77777777" w:rsidR="002F3D6F" w:rsidRPr="008D0DDA" w:rsidRDefault="002F3D6F" w:rsidP="00C306C2">
      <w:pPr>
        <w:pStyle w:val="Kehatekst"/>
        <w:contextualSpacing/>
        <w:rPr>
          <w:bCs/>
          <w:spacing w:val="-1"/>
        </w:rPr>
      </w:pPr>
    </w:p>
    <w:p w14:paraId="0EA7F7B7" w14:textId="3C6C18BB" w:rsidR="0093372F" w:rsidRPr="008D0DDA" w:rsidRDefault="0093372F" w:rsidP="00C306C2">
      <w:pPr>
        <w:pStyle w:val="Kehatekst"/>
        <w:contextualSpacing/>
        <w:rPr>
          <w:b/>
          <w:spacing w:val="-1"/>
        </w:rPr>
      </w:pPr>
      <w:r w:rsidRPr="008D0DDA">
        <w:rPr>
          <w:b/>
          <w:spacing w:val="-1"/>
        </w:rPr>
        <w:t xml:space="preserve">§ </w:t>
      </w:r>
      <w:r w:rsidR="00C14195" w:rsidRPr="008D0DDA">
        <w:rPr>
          <w:b/>
          <w:spacing w:val="-1"/>
        </w:rPr>
        <w:t>4</w:t>
      </w:r>
      <w:r w:rsidR="000E493D" w:rsidRPr="008D0DDA">
        <w:rPr>
          <w:b/>
          <w:spacing w:val="-1"/>
        </w:rPr>
        <w:t>6</w:t>
      </w:r>
      <w:r w:rsidRPr="008D0DDA">
        <w:rPr>
          <w:b/>
          <w:spacing w:val="-1"/>
        </w:rPr>
        <w:t>. Seaduse jõustumine</w:t>
      </w:r>
    </w:p>
    <w:p w14:paraId="5CD6E226" w14:textId="77777777" w:rsidR="0093372F" w:rsidRPr="008D0DDA" w:rsidRDefault="0093372F" w:rsidP="006A75A6">
      <w:pPr>
        <w:pStyle w:val="Kehatekst"/>
        <w:contextualSpacing/>
        <w:rPr>
          <w:b/>
          <w:spacing w:val="-1"/>
        </w:rPr>
      </w:pPr>
    </w:p>
    <w:p w14:paraId="3AAEAE43" w14:textId="73245066" w:rsidR="0093372F" w:rsidRPr="008D0DDA" w:rsidRDefault="0093372F" w:rsidP="00C306C2">
      <w:pPr>
        <w:pStyle w:val="Kehatekst"/>
        <w:contextualSpacing/>
      </w:pPr>
      <w:r w:rsidRPr="008D0DDA">
        <w:t>Käesolev</w:t>
      </w:r>
      <w:r w:rsidRPr="008D0DDA">
        <w:rPr>
          <w:spacing w:val="-2"/>
        </w:rPr>
        <w:t xml:space="preserve"> </w:t>
      </w:r>
      <w:r w:rsidRPr="008D0DDA">
        <w:t>seadus</w:t>
      </w:r>
      <w:r w:rsidR="00CD1489" w:rsidRPr="008D0DDA">
        <w:t xml:space="preserve"> jõustub 202</w:t>
      </w:r>
      <w:r w:rsidR="00E30DB1" w:rsidRPr="008D0DDA">
        <w:t>6</w:t>
      </w:r>
      <w:r w:rsidR="00CD1489" w:rsidRPr="008D0DDA">
        <w:t xml:space="preserve">. aasta 1. </w:t>
      </w:r>
      <w:r w:rsidR="00217CC2" w:rsidRPr="008D0DDA">
        <w:t>j</w:t>
      </w:r>
      <w:r w:rsidR="00E30DB1" w:rsidRPr="008D0DDA">
        <w:t>aanuaril</w:t>
      </w:r>
      <w:r w:rsidR="00CD1489" w:rsidRPr="008D0DDA">
        <w:t>.</w:t>
      </w:r>
    </w:p>
    <w:p w14:paraId="5A600DBD" w14:textId="77777777" w:rsidR="0093372F" w:rsidRPr="008D0DDA" w:rsidRDefault="0093372F" w:rsidP="00C306C2">
      <w:pPr>
        <w:pStyle w:val="Vahedeta"/>
        <w:jc w:val="both"/>
      </w:pPr>
    </w:p>
    <w:p w14:paraId="7798ABE7" w14:textId="77777777" w:rsidR="006475EE" w:rsidRPr="008D0DDA" w:rsidRDefault="006475EE">
      <w:pPr>
        <w:spacing w:after="0" w:line="240" w:lineRule="auto"/>
        <w:jc w:val="both"/>
        <w:rPr>
          <w:rFonts w:ascii="Times New Roman" w:eastAsia="Times New Roman" w:hAnsi="Times New Roman" w:cs="Times New Roman"/>
          <w:kern w:val="0"/>
          <w:sz w:val="24"/>
          <w:szCs w:val="24"/>
          <w:lang w:eastAsia="et-EE"/>
          <w14:ligatures w14:val="none"/>
        </w:rPr>
        <w:pPrChange w:id="60" w:author="Helen Uustalu" w:date="2024-05-24T12:33:00Z">
          <w:pPr>
            <w:spacing w:after="0" w:line="240" w:lineRule="auto"/>
          </w:pPr>
        </w:pPrChange>
      </w:pPr>
      <w:r w:rsidRPr="008D0DDA">
        <w:rPr>
          <w:rFonts w:ascii="Times New Roman" w:hAnsi="Times New Roman" w:cs="Times New Roman"/>
          <w:sz w:val="24"/>
          <w:szCs w:val="24"/>
          <w:vertAlign w:val="superscript"/>
        </w:rPr>
        <w:t>1</w:t>
      </w:r>
      <w:r w:rsidRPr="008D0DDA">
        <w:rPr>
          <w:rFonts w:ascii="Times New Roman" w:hAnsi="Times New Roman" w:cs="Times New Roman"/>
          <w:sz w:val="24"/>
          <w:szCs w:val="24"/>
        </w:rPr>
        <w:t xml:space="preserve"> </w:t>
      </w:r>
      <w:r w:rsidRPr="008D0DDA">
        <w:rPr>
          <w:rFonts w:ascii="Times New Roman" w:eastAsia="Times New Roman" w:hAnsi="Times New Roman" w:cs="Times New Roman"/>
          <w:kern w:val="0"/>
          <w:sz w:val="24"/>
          <w:szCs w:val="24"/>
          <w:lang w:eastAsia="et-EE"/>
          <w14:ligatures w14:val="none"/>
        </w:rPr>
        <w:t>Nõukogu direktiiv 79/7/EMÜ meeste ja naiste võrdse kohtlemise põhimõtte järkjärgulise rakendamise kohta sotsiaalkindlustuse valdkonnas (EÜT L 6, 10.01.1979, lk 24–25);</w:t>
      </w:r>
    </w:p>
    <w:p w14:paraId="3707B2B5" w14:textId="24BB31C1" w:rsidR="006475EE" w:rsidRPr="008D0DDA" w:rsidRDefault="00635C08">
      <w:pPr>
        <w:spacing w:after="0" w:line="240" w:lineRule="auto"/>
        <w:jc w:val="both"/>
        <w:rPr>
          <w:rFonts w:ascii="Times New Roman" w:eastAsia="Times New Roman" w:hAnsi="Times New Roman" w:cs="Times New Roman"/>
          <w:kern w:val="0"/>
          <w:sz w:val="24"/>
          <w:szCs w:val="24"/>
          <w:lang w:eastAsia="et-EE"/>
          <w14:ligatures w14:val="none"/>
        </w:rPr>
        <w:pPrChange w:id="61" w:author="Helen Uustalu" w:date="2024-05-24T12:33:00Z">
          <w:pPr>
            <w:spacing w:after="0" w:line="240" w:lineRule="auto"/>
          </w:pPr>
        </w:pPrChange>
      </w:pPr>
      <w:r>
        <w:rPr>
          <w:rFonts w:ascii="Times New Roman" w:eastAsia="Times New Roman" w:hAnsi="Times New Roman" w:cs="Times New Roman"/>
          <w:kern w:val="0"/>
          <w:sz w:val="24"/>
          <w:szCs w:val="24"/>
          <w:lang w:eastAsia="et-EE"/>
          <w14:ligatures w14:val="none"/>
        </w:rPr>
        <w:t>n</w:t>
      </w:r>
      <w:r w:rsidR="006475EE" w:rsidRPr="008D0DDA">
        <w:rPr>
          <w:rFonts w:ascii="Times New Roman" w:eastAsia="Times New Roman" w:hAnsi="Times New Roman" w:cs="Times New Roman"/>
          <w:kern w:val="0"/>
          <w:sz w:val="24"/>
          <w:szCs w:val="24"/>
          <w:lang w:eastAsia="et-EE"/>
          <w14:ligatures w14:val="none"/>
        </w:rPr>
        <w:t>õukogu direktiiv 92/85/EMÜ rasedate, hiljuti sünnitanud ja rinnaga toitvate töötajate tööohutuse ja töötervishoiu parandamise meetmete kehtestamise kohta (kümnes üksikdirektiiv direktiivi 89/391/EMÜ artikli 16 lõike 1 tähenduses) (EÜT L 348, 28.11.1992, lk 1–7);</w:t>
      </w:r>
    </w:p>
    <w:p w14:paraId="60F19C84" w14:textId="3C709008" w:rsidR="00DF5652" w:rsidRPr="008D0DDA" w:rsidRDefault="00635C08">
      <w:pPr>
        <w:spacing w:after="0" w:line="240" w:lineRule="auto"/>
        <w:jc w:val="both"/>
        <w:rPr>
          <w:rFonts w:ascii="Times New Roman" w:eastAsia="Times New Roman" w:hAnsi="Times New Roman" w:cs="Times New Roman"/>
          <w:kern w:val="0"/>
          <w:sz w:val="24"/>
          <w:szCs w:val="24"/>
          <w:lang w:eastAsia="et-EE"/>
          <w14:ligatures w14:val="none"/>
        </w:rPr>
        <w:pPrChange w:id="62" w:author="Helen Uustalu" w:date="2024-05-24T12:33:00Z">
          <w:pPr>
            <w:spacing w:after="0" w:line="240" w:lineRule="auto"/>
          </w:pPr>
        </w:pPrChange>
      </w:pPr>
      <w:r>
        <w:rPr>
          <w:rFonts w:ascii="Times New Roman" w:eastAsia="Times New Roman" w:hAnsi="Times New Roman" w:cs="Times New Roman"/>
          <w:kern w:val="0"/>
          <w:sz w:val="24"/>
          <w:szCs w:val="24"/>
          <w:lang w:eastAsia="et-EE"/>
          <w14:ligatures w14:val="none"/>
        </w:rPr>
        <w:t>n</w:t>
      </w:r>
      <w:r w:rsidR="00DF5652" w:rsidRPr="008D0DDA">
        <w:rPr>
          <w:rFonts w:ascii="Times New Roman" w:eastAsia="Times New Roman" w:hAnsi="Times New Roman" w:cs="Times New Roman"/>
          <w:kern w:val="0"/>
          <w:sz w:val="24"/>
          <w:szCs w:val="24"/>
          <w:lang w:eastAsia="et-EE"/>
          <w14:ligatures w14:val="none"/>
        </w:rPr>
        <w:t>õukogu direktiiv 97/81/EÜ, Euroopa Tööandjate Föderatsiooni, Euroopa Riigiosalusega Ettevõtete Keskuse ja Euroopa Ametiühingute Konföderatsiooni poolt sõlmitud osalist tööaega käsitleva raamkokkuleppe kohta (ELT L 014, 20.01.1998, lk 9–14);</w:t>
      </w:r>
    </w:p>
    <w:p w14:paraId="4E508B15" w14:textId="4552515B" w:rsidR="00DF5652" w:rsidRPr="008D0DDA" w:rsidRDefault="00635C08">
      <w:pPr>
        <w:spacing w:after="0" w:line="240" w:lineRule="auto"/>
        <w:jc w:val="both"/>
        <w:rPr>
          <w:rFonts w:ascii="Times New Roman" w:eastAsia="Times New Roman" w:hAnsi="Times New Roman" w:cs="Times New Roman"/>
          <w:kern w:val="0"/>
          <w:sz w:val="24"/>
          <w:szCs w:val="24"/>
          <w:lang w:eastAsia="et-EE"/>
          <w14:ligatures w14:val="none"/>
        </w:rPr>
        <w:pPrChange w:id="63" w:author="Helen Uustalu" w:date="2024-05-24T12:33:00Z">
          <w:pPr>
            <w:spacing w:after="0" w:line="240" w:lineRule="auto"/>
          </w:pPr>
        </w:pPrChange>
      </w:pPr>
      <w:r>
        <w:rPr>
          <w:rFonts w:ascii="Times New Roman" w:eastAsia="Times New Roman" w:hAnsi="Times New Roman" w:cs="Times New Roman"/>
          <w:kern w:val="0"/>
          <w:sz w:val="24"/>
          <w:szCs w:val="24"/>
          <w:lang w:eastAsia="et-EE"/>
          <w14:ligatures w14:val="none"/>
        </w:rPr>
        <w:t>n</w:t>
      </w:r>
      <w:r w:rsidR="00DF5652" w:rsidRPr="008D0DDA">
        <w:rPr>
          <w:rFonts w:ascii="Times New Roman" w:eastAsia="Times New Roman" w:hAnsi="Times New Roman" w:cs="Times New Roman"/>
          <w:kern w:val="0"/>
          <w:sz w:val="24"/>
          <w:szCs w:val="24"/>
          <w:lang w:eastAsia="et-EE"/>
          <w14:ligatures w14:val="none"/>
        </w:rPr>
        <w:t>õukogu direktiiv 1999/70/EÜ, milles käsitletakse Euroopa Ametiühingute Konföderatsiooni (ETUC), Euroopa Tööandjate Föderatsiooni (UNICE) ja Euroopa Riigiosalusega Ettevõtete Keskuse (CEEP) sõlmitud raamkokkulepet tähtajalise töö kohta (ELT L 175 , 10.07.1999, lk 43–48);</w:t>
      </w:r>
    </w:p>
    <w:p w14:paraId="3D5F91E9" w14:textId="0207F0B8" w:rsidR="006475EE" w:rsidRPr="008D0DDA" w:rsidRDefault="00635C08">
      <w:pPr>
        <w:spacing w:after="0" w:line="240" w:lineRule="auto"/>
        <w:jc w:val="both"/>
        <w:rPr>
          <w:rFonts w:ascii="Times New Roman" w:eastAsia="Times New Roman" w:hAnsi="Times New Roman" w:cs="Times New Roman"/>
          <w:kern w:val="0"/>
          <w:sz w:val="24"/>
          <w:szCs w:val="24"/>
          <w:lang w:eastAsia="et-EE"/>
          <w14:ligatures w14:val="none"/>
        </w:rPr>
        <w:pPrChange w:id="64" w:author="Helen Uustalu" w:date="2024-05-24T12:33:00Z">
          <w:pPr>
            <w:spacing w:after="0" w:line="240" w:lineRule="auto"/>
          </w:pPr>
        </w:pPrChange>
      </w:pPr>
      <w:r>
        <w:rPr>
          <w:rFonts w:ascii="Times New Roman" w:eastAsia="Times New Roman" w:hAnsi="Times New Roman" w:cs="Times New Roman"/>
          <w:kern w:val="0"/>
          <w:sz w:val="24"/>
          <w:szCs w:val="24"/>
          <w:lang w:eastAsia="et-EE"/>
          <w14:ligatures w14:val="none"/>
        </w:rPr>
        <w:t>n</w:t>
      </w:r>
      <w:r w:rsidR="006475EE" w:rsidRPr="008D0DDA">
        <w:rPr>
          <w:rFonts w:ascii="Times New Roman" w:eastAsia="Times New Roman" w:hAnsi="Times New Roman" w:cs="Times New Roman"/>
          <w:kern w:val="0"/>
          <w:sz w:val="24"/>
          <w:szCs w:val="24"/>
          <w:lang w:eastAsia="et-EE"/>
          <w14:ligatures w14:val="none"/>
        </w:rPr>
        <w:t>õukogu direktiiv 2000/43/EÜ, millega rakendatakse võrdse kohtlemise põhimõte sõltumata isikute rassilisest või etnilisest päritolust (EÜT L 180, 19.07.2000, lk 22–26);</w:t>
      </w:r>
    </w:p>
    <w:p w14:paraId="166D6E6A" w14:textId="05AA8276" w:rsidR="006475EE" w:rsidRPr="008D0DDA" w:rsidRDefault="00635C08">
      <w:pPr>
        <w:spacing w:after="0" w:line="240" w:lineRule="auto"/>
        <w:jc w:val="both"/>
        <w:rPr>
          <w:rFonts w:ascii="Times New Roman" w:eastAsia="Times New Roman" w:hAnsi="Times New Roman" w:cs="Times New Roman"/>
          <w:kern w:val="0"/>
          <w:sz w:val="24"/>
          <w:szCs w:val="24"/>
          <w:lang w:eastAsia="et-EE"/>
          <w14:ligatures w14:val="none"/>
        </w:rPr>
        <w:pPrChange w:id="65" w:author="Helen Uustalu" w:date="2024-05-24T12:33:00Z">
          <w:pPr>
            <w:spacing w:after="0" w:line="240" w:lineRule="auto"/>
          </w:pPr>
        </w:pPrChange>
      </w:pPr>
      <w:r>
        <w:rPr>
          <w:rFonts w:ascii="Times New Roman" w:eastAsia="Times New Roman" w:hAnsi="Times New Roman" w:cs="Times New Roman"/>
          <w:kern w:val="0"/>
          <w:sz w:val="24"/>
          <w:szCs w:val="24"/>
          <w:lang w:eastAsia="et-EE"/>
          <w14:ligatures w14:val="none"/>
        </w:rPr>
        <w:t>n</w:t>
      </w:r>
      <w:r w:rsidR="006475EE" w:rsidRPr="008D0DDA">
        <w:rPr>
          <w:rFonts w:ascii="Times New Roman" w:eastAsia="Times New Roman" w:hAnsi="Times New Roman" w:cs="Times New Roman"/>
          <w:kern w:val="0"/>
          <w:sz w:val="24"/>
          <w:szCs w:val="24"/>
          <w:lang w:eastAsia="et-EE"/>
          <w14:ligatures w14:val="none"/>
        </w:rPr>
        <w:t>õukogu direktiiv 2000/78/EÜ, millega kehtestatakse üldine raamistik võrdseks kohtlemiseks töö saamisel ja kutsealale pääsemisel (EÜT L 303, 02.12.2000, lk 16–22);</w:t>
      </w:r>
    </w:p>
    <w:p w14:paraId="7F319904" w14:textId="795BA482" w:rsidR="006475EE" w:rsidRPr="008D0DDA" w:rsidRDefault="00635C08">
      <w:pPr>
        <w:spacing w:after="0" w:line="240" w:lineRule="auto"/>
        <w:jc w:val="both"/>
        <w:rPr>
          <w:rFonts w:ascii="Times New Roman" w:eastAsia="Times New Roman" w:hAnsi="Times New Roman" w:cs="Times New Roman"/>
          <w:kern w:val="0"/>
          <w:sz w:val="24"/>
          <w:szCs w:val="24"/>
          <w:lang w:eastAsia="et-EE"/>
          <w14:ligatures w14:val="none"/>
        </w:rPr>
        <w:pPrChange w:id="66" w:author="Helen Uustalu" w:date="2024-05-24T12:33:00Z">
          <w:pPr>
            <w:spacing w:after="0" w:line="240" w:lineRule="auto"/>
          </w:pPr>
        </w:pPrChange>
      </w:pPr>
      <w:r>
        <w:rPr>
          <w:rFonts w:ascii="Times New Roman" w:eastAsia="Times New Roman" w:hAnsi="Times New Roman" w:cs="Times New Roman"/>
          <w:kern w:val="0"/>
          <w:sz w:val="24"/>
          <w:szCs w:val="24"/>
          <w:lang w:eastAsia="et-EE"/>
          <w14:ligatures w14:val="none"/>
        </w:rPr>
        <w:t>n</w:t>
      </w:r>
      <w:r w:rsidR="006475EE" w:rsidRPr="008D0DDA">
        <w:rPr>
          <w:rFonts w:ascii="Times New Roman" w:eastAsia="Times New Roman" w:hAnsi="Times New Roman" w:cs="Times New Roman"/>
          <w:kern w:val="0"/>
          <w:sz w:val="24"/>
          <w:szCs w:val="24"/>
          <w:lang w:eastAsia="et-EE"/>
          <w14:ligatures w14:val="none"/>
        </w:rPr>
        <w:t>õukogu direktiiv 2004/113/EÜ meeste ja naiste võrdse kohtlemise põhimõtte rakendamise kohta seoses kaupade ja teenuste kättesaadavuse ja pakkumisega (ELT L 373, 21.12.2004, lk 37–43);</w:t>
      </w:r>
    </w:p>
    <w:p w14:paraId="2CC83DB8" w14:textId="12715336" w:rsidR="006475EE" w:rsidRPr="008D0DDA" w:rsidRDefault="006475EE">
      <w:pPr>
        <w:spacing w:after="0" w:line="240" w:lineRule="auto"/>
        <w:jc w:val="both"/>
        <w:rPr>
          <w:rFonts w:ascii="Times New Roman" w:eastAsia="Times New Roman" w:hAnsi="Times New Roman" w:cs="Times New Roman"/>
          <w:kern w:val="0"/>
          <w:sz w:val="24"/>
          <w:szCs w:val="24"/>
          <w:lang w:eastAsia="et-EE"/>
          <w14:ligatures w14:val="none"/>
        </w:rPr>
        <w:pPrChange w:id="67" w:author="Helen Uustalu" w:date="2024-05-24T12:33:00Z">
          <w:pPr>
            <w:spacing w:after="0" w:line="240" w:lineRule="auto"/>
          </w:pPr>
        </w:pPrChange>
      </w:pPr>
      <w:r w:rsidRPr="008D0DDA">
        <w:rPr>
          <w:rFonts w:ascii="Times New Roman" w:eastAsia="Times New Roman" w:hAnsi="Times New Roman" w:cs="Times New Roman"/>
          <w:kern w:val="0"/>
          <w:sz w:val="24"/>
          <w:szCs w:val="24"/>
          <w:lang w:eastAsia="et-EE"/>
          <w14:ligatures w14:val="none"/>
        </w:rPr>
        <w:t>Euroopa Parlamendi ja nõukogu direktiiv 2006/54/EÜ meeste ja naiste võrdsete võimaluste ja võrdse kohtlemise põhimõtte rakendamise kohta tööhõive ja elukutse küsimustes (uuesti</w:t>
      </w:r>
      <w:r w:rsidR="00AE1789">
        <w:rPr>
          <w:rFonts w:ascii="Times New Roman" w:eastAsia="Times New Roman" w:hAnsi="Times New Roman" w:cs="Times New Roman"/>
          <w:kern w:val="0"/>
          <w:sz w:val="24"/>
          <w:szCs w:val="24"/>
          <w:lang w:eastAsia="et-EE"/>
          <w14:ligatures w14:val="none"/>
        </w:rPr>
        <w:t xml:space="preserve"> </w:t>
      </w:r>
      <w:r w:rsidRPr="008D0DDA">
        <w:rPr>
          <w:rFonts w:ascii="Times New Roman" w:eastAsia="Times New Roman" w:hAnsi="Times New Roman" w:cs="Times New Roman"/>
          <w:kern w:val="0"/>
          <w:sz w:val="24"/>
          <w:szCs w:val="24"/>
          <w:lang w:eastAsia="et-EE"/>
          <w14:ligatures w14:val="none"/>
        </w:rPr>
        <w:t>sõnastamine) (ELT L 204, 26.07.2006, lk 23–36);</w:t>
      </w:r>
    </w:p>
    <w:p w14:paraId="6C8FA5DF" w14:textId="4B03D7C4" w:rsidR="00DF5652" w:rsidRPr="008D0DDA" w:rsidRDefault="00DF5652">
      <w:pPr>
        <w:spacing w:after="0" w:line="240" w:lineRule="auto"/>
        <w:jc w:val="both"/>
        <w:rPr>
          <w:rFonts w:ascii="Times New Roman" w:eastAsia="Times New Roman" w:hAnsi="Times New Roman" w:cs="Times New Roman"/>
          <w:kern w:val="0"/>
          <w:sz w:val="24"/>
          <w:szCs w:val="24"/>
          <w:lang w:eastAsia="et-EE"/>
          <w14:ligatures w14:val="none"/>
        </w:rPr>
        <w:pPrChange w:id="68" w:author="Helen Uustalu" w:date="2024-05-24T12:33:00Z">
          <w:pPr>
            <w:spacing w:after="0" w:line="240" w:lineRule="auto"/>
          </w:pPr>
        </w:pPrChange>
      </w:pPr>
      <w:r w:rsidRPr="008D0DDA">
        <w:rPr>
          <w:rFonts w:ascii="Times New Roman" w:eastAsia="Times New Roman" w:hAnsi="Times New Roman" w:cs="Times New Roman"/>
          <w:kern w:val="0"/>
          <w:sz w:val="24"/>
          <w:szCs w:val="24"/>
          <w:lang w:eastAsia="et-EE"/>
          <w14:ligatures w14:val="none"/>
        </w:rPr>
        <w:t>Euroopa Parlamendi ja nõukogu direktiiv 2008/104/EÜ renditöö kohta (ELT L 327, 5.12.2008, lk 9–14);</w:t>
      </w:r>
    </w:p>
    <w:p w14:paraId="18F47AB6" w14:textId="77777777" w:rsidR="006475EE" w:rsidRPr="008D0DDA" w:rsidRDefault="006475EE">
      <w:pPr>
        <w:spacing w:after="0" w:line="240" w:lineRule="auto"/>
        <w:jc w:val="both"/>
        <w:rPr>
          <w:rFonts w:ascii="Times New Roman" w:eastAsia="Times New Roman" w:hAnsi="Times New Roman" w:cs="Times New Roman"/>
          <w:kern w:val="0"/>
          <w:sz w:val="24"/>
          <w:szCs w:val="24"/>
          <w:lang w:eastAsia="et-EE"/>
          <w14:ligatures w14:val="none"/>
        </w:rPr>
        <w:pPrChange w:id="69" w:author="Helen Uustalu" w:date="2024-05-24T12:33:00Z">
          <w:pPr>
            <w:spacing w:after="0" w:line="240" w:lineRule="auto"/>
          </w:pPr>
        </w:pPrChange>
      </w:pPr>
      <w:r w:rsidRPr="008D0DDA">
        <w:rPr>
          <w:rFonts w:ascii="Times New Roman" w:eastAsia="Times New Roman" w:hAnsi="Times New Roman" w:cs="Times New Roman"/>
          <w:kern w:val="0"/>
          <w:sz w:val="24"/>
          <w:szCs w:val="24"/>
          <w:lang w:eastAsia="et-EE"/>
          <w14:ligatures w14:val="none"/>
        </w:rPr>
        <w:t>Euroopa Parlamendi ja nõukogu direktiiv 2010/41/EL füüsilisest isikust ettevõtjatena tegutsevate meeste ja naiste võrdse kohtlemise põhimõtte kohaldamise kohta, millega tunnistatakse kehtetuks nõukogu direktiiv 86/613/EMÜ (ELT L 180, 15.07.2010, lk 1–6);</w:t>
      </w:r>
    </w:p>
    <w:p w14:paraId="76145ACD" w14:textId="77777777" w:rsidR="006475EE" w:rsidRPr="008D0DDA" w:rsidRDefault="006475EE">
      <w:pPr>
        <w:spacing w:after="0" w:line="240" w:lineRule="auto"/>
        <w:jc w:val="both"/>
        <w:rPr>
          <w:rFonts w:ascii="Times New Roman" w:eastAsia="Times New Roman" w:hAnsi="Times New Roman" w:cs="Times New Roman"/>
          <w:kern w:val="0"/>
          <w:sz w:val="24"/>
          <w:szCs w:val="24"/>
          <w:lang w:eastAsia="et-EE"/>
          <w14:ligatures w14:val="none"/>
        </w:rPr>
        <w:pPrChange w:id="70" w:author="Helen Uustalu" w:date="2024-05-24T12:33:00Z">
          <w:pPr>
            <w:spacing w:after="0" w:line="240" w:lineRule="auto"/>
          </w:pPr>
        </w:pPrChange>
      </w:pPr>
      <w:r w:rsidRPr="008D0DDA">
        <w:rPr>
          <w:rFonts w:ascii="Times New Roman" w:eastAsia="Times New Roman" w:hAnsi="Times New Roman" w:cs="Times New Roman"/>
          <w:kern w:val="0"/>
          <w:sz w:val="24"/>
          <w:szCs w:val="24"/>
          <w:lang w:eastAsia="et-EE"/>
          <w14:ligatures w14:val="none"/>
        </w:rPr>
        <w:t>Euroopa Parlamendi ja nõukogu direktiiv 2014/54/EL meetmete kohta, mis lihtsustavad töötajate vaba liikumise raames töötajatele antud õiguste kasutamist (ELT L 128, 30.04.2014, lk 8–14);</w:t>
      </w:r>
    </w:p>
    <w:p w14:paraId="05EC5DA4" w14:textId="77777777" w:rsidR="006475EE" w:rsidRPr="008D0DDA" w:rsidRDefault="006475EE">
      <w:pPr>
        <w:spacing w:after="0" w:line="240" w:lineRule="auto"/>
        <w:jc w:val="both"/>
        <w:rPr>
          <w:rFonts w:ascii="Times New Roman" w:eastAsia="Times New Roman" w:hAnsi="Times New Roman" w:cs="Times New Roman"/>
          <w:kern w:val="0"/>
          <w:sz w:val="24"/>
          <w:szCs w:val="24"/>
          <w:lang w:eastAsia="et-EE"/>
          <w14:ligatures w14:val="none"/>
        </w:rPr>
        <w:pPrChange w:id="71" w:author="Helen Uustalu" w:date="2024-05-24T12:33:00Z">
          <w:pPr>
            <w:spacing w:after="0" w:line="240" w:lineRule="auto"/>
          </w:pPr>
        </w:pPrChange>
      </w:pPr>
      <w:r w:rsidRPr="008D0DDA">
        <w:rPr>
          <w:rFonts w:ascii="Times New Roman" w:eastAsia="Times New Roman" w:hAnsi="Times New Roman" w:cs="Times New Roman"/>
          <w:kern w:val="0"/>
          <w:sz w:val="24"/>
          <w:szCs w:val="24"/>
          <w:lang w:eastAsia="et-EE"/>
          <w14:ligatures w14:val="none"/>
        </w:rPr>
        <w:t>Euroopa Parlamendi ja nõukogu direktiiv (EL) 2019/1158, milles käsitletakse lapsevanemate ja hooldajate töö- ja eraelu tasakaalu ning millega tunnistatakse kehtetuks nõukogu direktiiv 2010/18/EL (ELT L 188, 12.07.2019, lk 79–93).</w:t>
      </w:r>
    </w:p>
    <w:p w14:paraId="57D11719" w14:textId="77777777" w:rsidR="006475EE" w:rsidRPr="006A75A6" w:rsidRDefault="006475EE" w:rsidP="00C306C2">
      <w:pPr>
        <w:pStyle w:val="Lpumrkusetekst"/>
        <w:rPr>
          <w:rFonts w:ascii="Times New Roman" w:hAnsi="Times New Roman" w:cs="Times New Roman"/>
          <w:sz w:val="24"/>
          <w:szCs w:val="24"/>
        </w:rPr>
      </w:pPr>
    </w:p>
    <w:p w14:paraId="0B6FEE9B" w14:textId="77777777" w:rsidR="006475EE" w:rsidRPr="006A75A6" w:rsidRDefault="006475EE" w:rsidP="00C306C2">
      <w:pPr>
        <w:pStyle w:val="Lpumrkusetekst"/>
        <w:rPr>
          <w:rFonts w:ascii="Times New Roman" w:hAnsi="Times New Roman" w:cs="Times New Roman"/>
          <w:sz w:val="24"/>
          <w:szCs w:val="24"/>
        </w:rPr>
      </w:pPr>
    </w:p>
    <w:p w14:paraId="372E931B" w14:textId="77777777" w:rsidR="00127FB5" w:rsidRDefault="006475EE" w:rsidP="00C306C2">
      <w:pPr>
        <w:pStyle w:val="Kehatekst"/>
        <w:ind w:right="7087"/>
        <w:contextualSpacing/>
        <w:rPr>
          <w:ins w:id="72" w:author="Helen Uustalu" w:date="2024-06-10T10:49:00Z"/>
          <w:spacing w:val="1"/>
        </w:rPr>
      </w:pPr>
      <w:r w:rsidRPr="008D0DDA">
        <w:t>Lauri Hussar</w:t>
      </w:r>
      <w:r w:rsidRPr="008D0DDA">
        <w:rPr>
          <w:spacing w:val="1"/>
        </w:rPr>
        <w:t xml:space="preserve"> </w:t>
      </w:r>
    </w:p>
    <w:p w14:paraId="60215F96" w14:textId="458C6C96" w:rsidR="006475EE" w:rsidRPr="008D0DDA" w:rsidRDefault="006475EE" w:rsidP="00C306C2">
      <w:pPr>
        <w:pStyle w:val="Kehatekst"/>
        <w:ind w:right="7087"/>
        <w:contextualSpacing/>
      </w:pPr>
      <w:r w:rsidRPr="008D0DDA">
        <w:t>Riigikogu</w:t>
      </w:r>
      <w:r w:rsidRPr="008D0DDA">
        <w:rPr>
          <w:spacing w:val="-15"/>
        </w:rPr>
        <w:t xml:space="preserve"> e</w:t>
      </w:r>
      <w:r w:rsidRPr="008D0DDA">
        <w:t>simees</w:t>
      </w:r>
    </w:p>
    <w:p w14:paraId="7B5CEEEE" w14:textId="77777777" w:rsidR="006475EE" w:rsidRPr="008D0DDA" w:rsidRDefault="006475EE" w:rsidP="00C306C2">
      <w:pPr>
        <w:pStyle w:val="Kehatekst"/>
        <w:contextualSpacing/>
      </w:pPr>
    </w:p>
    <w:p w14:paraId="374720D0" w14:textId="77777777" w:rsidR="006475EE" w:rsidRPr="008D0DDA" w:rsidRDefault="006475EE" w:rsidP="00C306C2">
      <w:pPr>
        <w:pStyle w:val="Kehatekst"/>
        <w:tabs>
          <w:tab w:val="left" w:pos="2268"/>
          <w:tab w:val="left" w:pos="2552"/>
        </w:tabs>
        <w:contextualSpacing/>
      </w:pPr>
      <w:r w:rsidRPr="008D0DDA">
        <w:t>Tallinn,</w:t>
      </w:r>
      <w:r w:rsidRPr="008D0DDA">
        <w:tab/>
        <w:t>2024.</w:t>
      </w:r>
      <w:r w:rsidRPr="008D0DDA">
        <w:rPr>
          <w:spacing w:val="-1"/>
        </w:rPr>
        <w:t xml:space="preserve"> </w:t>
      </w:r>
      <w:r w:rsidRPr="008D0DDA">
        <w:t>a.</w:t>
      </w:r>
    </w:p>
    <w:p w14:paraId="3EC2AB3F" w14:textId="77777777" w:rsidR="006475EE" w:rsidRPr="008D0DDA" w:rsidRDefault="006475EE" w:rsidP="00C306C2">
      <w:pPr>
        <w:pStyle w:val="Kehatekst"/>
        <w:contextualSpacing/>
      </w:pPr>
      <w:r w:rsidRPr="008D0DDA">
        <w:t>___________________________________________________________________________</w:t>
      </w:r>
    </w:p>
    <w:p w14:paraId="4D306800" w14:textId="77777777" w:rsidR="006475EE" w:rsidRPr="008D0DDA" w:rsidRDefault="006475EE" w:rsidP="00C306C2">
      <w:pPr>
        <w:pStyle w:val="Kehatekst"/>
        <w:tabs>
          <w:tab w:val="left" w:pos="3889"/>
        </w:tabs>
        <w:ind w:right="4394"/>
        <w:contextualSpacing/>
        <w:rPr>
          <w:spacing w:val="-58"/>
        </w:rPr>
      </w:pPr>
      <w:r w:rsidRPr="008D0DDA">
        <w:t>Algatab</w:t>
      </w:r>
      <w:r w:rsidRPr="008D0DDA">
        <w:rPr>
          <w:spacing w:val="-3"/>
        </w:rPr>
        <w:t xml:space="preserve"> </w:t>
      </w:r>
      <w:r w:rsidRPr="008D0DDA">
        <w:t>Vabariigi</w:t>
      </w:r>
      <w:r w:rsidRPr="008D0DDA">
        <w:rPr>
          <w:spacing w:val="-2"/>
        </w:rPr>
        <w:t xml:space="preserve"> </w:t>
      </w:r>
      <w:r w:rsidRPr="008D0DDA">
        <w:t>Valitsus                    2024. a.</w:t>
      </w:r>
      <w:r w:rsidRPr="008D0DDA">
        <w:rPr>
          <w:spacing w:val="-58"/>
        </w:rPr>
        <w:t xml:space="preserve"> </w:t>
      </w:r>
    </w:p>
    <w:p w14:paraId="5512B937" w14:textId="77777777" w:rsidR="006475EE" w:rsidRPr="008D0DDA" w:rsidRDefault="006475EE" w:rsidP="00C306C2">
      <w:pPr>
        <w:pStyle w:val="Kehatekst"/>
        <w:tabs>
          <w:tab w:val="left" w:pos="3889"/>
        </w:tabs>
        <w:ind w:right="4394"/>
        <w:contextualSpacing/>
        <w:rPr>
          <w:spacing w:val="-58"/>
        </w:rPr>
      </w:pPr>
    </w:p>
    <w:p w14:paraId="14C9F960" w14:textId="7C8A2F48" w:rsidR="006475EE" w:rsidRPr="008D0DDA" w:rsidRDefault="006475EE" w:rsidP="008957CE">
      <w:pPr>
        <w:pStyle w:val="Vahedeta"/>
        <w:jc w:val="both"/>
        <w:rPr>
          <w:sz w:val="24"/>
        </w:rPr>
      </w:pPr>
      <w:r w:rsidRPr="008D0DDA">
        <w:rPr>
          <w:rFonts w:ascii="Times New Roman" w:hAnsi="Times New Roman" w:cs="Times New Roman"/>
          <w:sz w:val="24"/>
          <w:szCs w:val="24"/>
        </w:rPr>
        <w:t>(allkirjastatud</w:t>
      </w:r>
      <w:r w:rsidRPr="008D0DDA">
        <w:rPr>
          <w:rFonts w:ascii="Times New Roman" w:hAnsi="Times New Roman" w:cs="Times New Roman"/>
          <w:spacing w:val="-2"/>
          <w:sz w:val="24"/>
          <w:szCs w:val="24"/>
        </w:rPr>
        <w:t xml:space="preserve"> </w:t>
      </w:r>
      <w:r w:rsidRPr="008D0DDA">
        <w:rPr>
          <w:rFonts w:ascii="Times New Roman" w:hAnsi="Times New Roman" w:cs="Times New Roman"/>
          <w:sz w:val="24"/>
          <w:szCs w:val="24"/>
        </w:rPr>
        <w:t>digitaalselt)</w:t>
      </w:r>
    </w:p>
    <w:sectPr w:rsidR="006475EE" w:rsidRPr="008D0DDA" w:rsidSect="00ED422A">
      <w:footerReference w:type="default" r:id="rId15"/>
      <w:endnotePr>
        <w:numFmt w:val="decimal"/>
      </w:endnotePr>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elen Uustalu" w:date="2024-05-23T10:32:00Z" w:initials="HU">
    <w:p w14:paraId="43B7CDF6" w14:textId="77777777" w:rsidR="00486A59" w:rsidRDefault="002877D9">
      <w:pPr>
        <w:pStyle w:val="Kommentaaritekst"/>
      </w:pPr>
      <w:r>
        <w:rPr>
          <w:rStyle w:val="Kommentaariviide"/>
        </w:rPr>
        <w:annotationRef/>
      </w:r>
      <w:r w:rsidR="00486A59">
        <w:t>HÕNTE järgi peab reguleerimisala olema esimene säte, sellele järgneb eesmärk ja siis kohaldamisala. Soovitame § 1 esitada reguleerimisala, § 2 eesmärk, § 3 kohaldamisala, kusjuures reguleerimisala sättes loetletakse seaduseelnõus käsitletavad õigusinstituudid või nimetatakse reguleeritav valdkond (see on olemuselt nagu sisukord). Hetke §-s 1 sellele vastavat regulatsiooni ei ole. Nt puudub reguleerimisalas võrdsusvolinik.</w:t>
      </w:r>
    </w:p>
    <w:p w14:paraId="05C28C39" w14:textId="77777777" w:rsidR="00486A59" w:rsidRDefault="00486A59" w:rsidP="00EF3E5F">
      <w:pPr>
        <w:pStyle w:val="Kommentaaritekst"/>
      </w:pPr>
      <w:r>
        <w:t>VÕI alternatiiv: § 1 lg-d esitada tavapärases jrk-s e lg-s 1 reg.ala; lg-s 2 eesmärk ja lg 3 kaitstud tunnused; kaitstud tunnused v.o ka eraldi §, sarnaselt §-le 3, 4..</w:t>
      </w:r>
    </w:p>
  </w:comment>
  <w:comment w:id="9" w:author="Helen Uustalu" w:date="2024-06-05T14:46:00Z" w:initials="HU">
    <w:p w14:paraId="0B4CC50C" w14:textId="77777777" w:rsidR="00681040" w:rsidRDefault="00681040" w:rsidP="00E92CF8">
      <w:pPr>
        <w:pStyle w:val="Kommentaaritekst"/>
      </w:pPr>
      <w:r>
        <w:rPr>
          <w:rStyle w:val="Kommentaariviide"/>
        </w:rPr>
        <w:annotationRef/>
      </w:r>
      <w:r>
        <w:t>Siia tuleb lisada, kuna see definitsioon ei kattu KarSis oleva määratlusega.</w:t>
      </w:r>
    </w:p>
  </w:comment>
  <w:comment w:id="44" w:author="Helen Uustalu" w:date="2024-05-23T14:39:00Z" w:initials="HU">
    <w:p w14:paraId="34254683" w14:textId="24F97AB7" w:rsidR="002C3F8D" w:rsidRDefault="002C3F8D" w:rsidP="00E87F1F">
      <w:pPr>
        <w:pStyle w:val="Kommentaaritekst"/>
      </w:pPr>
      <w:r>
        <w:rPr>
          <w:rStyle w:val="Kommentaariviide"/>
        </w:rPr>
        <w:annotationRef/>
      </w:r>
      <w:r>
        <w:t>Volitusnormi standardsõnastus on järgmine: Põhimääruse, milles nähakse ette voliniku ja tema kantselei töökorraldus, kehtestab VV määrusega.</w:t>
      </w:r>
    </w:p>
  </w:comment>
  <w:comment w:id="49" w:author="Helen Uustalu" w:date="2024-05-23T15:03:00Z" w:initials="HU">
    <w:p w14:paraId="148DC205" w14:textId="77777777" w:rsidR="00267194" w:rsidRDefault="00267194" w:rsidP="00B51034">
      <w:pPr>
        <w:pStyle w:val="Kommentaaritekst"/>
      </w:pPr>
      <w:r>
        <w:rPr>
          <w:rStyle w:val="Kommentaariviide"/>
        </w:rPr>
        <w:annotationRef/>
      </w:r>
      <w:r>
        <w:t>See lõige tuleks ümber sõnastada, kuna punktis 2 on juba olukord, kus isik ei ole antud tähtajaks puudusi kõrvaldanud.</w:t>
      </w:r>
    </w:p>
  </w:comment>
  <w:comment w:id="50" w:author="Helen Uustalu" w:date="2024-05-28T09:08:00Z" w:initials="HU">
    <w:p w14:paraId="341A6B61" w14:textId="77777777" w:rsidR="00486A59" w:rsidRDefault="00486A59" w:rsidP="000B321F">
      <w:pPr>
        <w:pStyle w:val="Kommentaaritekst"/>
      </w:pPr>
      <w:r>
        <w:rPr>
          <w:rStyle w:val="Kommentaariviide"/>
        </w:rPr>
        <w:annotationRef/>
      </w:r>
      <w:r>
        <w:t>Soovitame 6. ja 7. ptk ühendada, kuna teemad sarnased ja nõukogu asub MKM juures.</w:t>
      </w:r>
    </w:p>
  </w:comment>
  <w:comment w:id="55" w:author="Helen Uustalu" w:date="2024-05-24T10:04:00Z" w:initials="HU">
    <w:p w14:paraId="4FBC5A31" w14:textId="01F51C20" w:rsidR="00F20119" w:rsidRDefault="00F20119" w:rsidP="00943584">
      <w:pPr>
        <w:pStyle w:val="Kommentaaritekst"/>
      </w:pPr>
      <w:r>
        <w:rPr>
          <w:rStyle w:val="Kommentaariviide"/>
        </w:rPr>
        <w:annotationRef/>
      </w:r>
      <w:r>
        <w:t>Täiendus sobiks paremini punkti 1 loetellu</w:t>
      </w:r>
    </w:p>
  </w:comment>
  <w:comment w:id="57" w:author="Helen Uustalu" w:date="2024-05-24T12:17:00Z" w:initials="HU">
    <w:p w14:paraId="5BE7B61E" w14:textId="77777777" w:rsidR="000579E6" w:rsidRDefault="000579E6" w:rsidP="00F41C56">
      <w:pPr>
        <w:pStyle w:val="Kommentaaritekst"/>
      </w:pPr>
      <w:r>
        <w:rPr>
          <w:rStyle w:val="Kommentaariviide"/>
        </w:rPr>
        <w:annotationRef/>
      </w:r>
      <w:r>
        <w:t xml:space="preserve">Avaldamismärge tuleb eelnõus märkida juhul, kui on vaja eristada samanimelisi seadusi ehk näiteks juhul, kui asendusseaduse kehtestamisel on vaja enne selle jõustumist ka muuta asendatavat samanimelist seadust ja seejärel see kehtetuks tunnistada. Sellisel juhul identifitseeritakse seadus, märkides seaduse Riigi Teatajas avaldatud algteksti avaldamismärke.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C28C39" w15:done="0"/>
  <w15:commentEx w15:paraId="0B4CC50C" w15:done="0"/>
  <w15:commentEx w15:paraId="34254683" w15:done="0"/>
  <w15:commentEx w15:paraId="148DC205" w15:done="0"/>
  <w15:commentEx w15:paraId="341A6B61" w15:done="0"/>
  <w15:commentEx w15:paraId="4FBC5A31" w15:done="0"/>
  <w15:commentEx w15:paraId="5BE7B6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999A7" w16cex:dateUtc="2024-05-23T07:32:00Z"/>
  <w16cex:commentExtensible w16cex:durableId="2A0AF8E3" w16cex:dateUtc="2024-06-05T11:46:00Z"/>
  <w16cex:commentExtensible w16cex:durableId="29F9D3B5" w16cex:dateUtc="2024-05-23T11:39:00Z"/>
  <w16cex:commentExtensible w16cex:durableId="29F9D92C" w16cex:dateUtc="2024-05-23T12:03:00Z"/>
  <w16cex:commentExtensible w16cex:durableId="2A001D82" w16cex:dateUtc="2024-05-28T06:08:00Z"/>
  <w16cex:commentExtensible w16cex:durableId="29FAE49F" w16cex:dateUtc="2024-05-24T07:04:00Z"/>
  <w16cex:commentExtensible w16cex:durableId="29FB03E6" w16cex:dateUtc="2024-05-24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C28C39" w16cid:durableId="29F999A7"/>
  <w16cid:commentId w16cid:paraId="0B4CC50C" w16cid:durableId="2A0AF8E3"/>
  <w16cid:commentId w16cid:paraId="34254683" w16cid:durableId="29F9D3B5"/>
  <w16cid:commentId w16cid:paraId="148DC205" w16cid:durableId="29F9D92C"/>
  <w16cid:commentId w16cid:paraId="341A6B61" w16cid:durableId="2A001D82"/>
  <w16cid:commentId w16cid:paraId="4FBC5A31" w16cid:durableId="29FAE49F"/>
  <w16cid:commentId w16cid:paraId="5BE7B61E" w16cid:durableId="29FB03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AA31" w14:textId="77777777" w:rsidR="00ED422A" w:rsidRDefault="00ED422A" w:rsidP="0093372F">
      <w:pPr>
        <w:spacing w:after="0" w:line="240" w:lineRule="auto"/>
      </w:pPr>
      <w:r>
        <w:separator/>
      </w:r>
    </w:p>
  </w:endnote>
  <w:endnote w:type="continuationSeparator" w:id="0">
    <w:p w14:paraId="2045B370" w14:textId="77777777" w:rsidR="00ED422A" w:rsidRDefault="00ED422A" w:rsidP="0093372F">
      <w:pPr>
        <w:spacing w:after="0" w:line="240" w:lineRule="auto"/>
      </w:pPr>
      <w:r>
        <w:continuationSeparator/>
      </w:r>
    </w:p>
  </w:endnote>
  <w:endnote w:type="continuationNotice" w:id="1">
    <w:p w14:paraId="3128305E" w14:textId="77777777" w:rsidR="00ED422A" w:rsidRDefault="00ED42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3850438"/>
      <w:docPartObj>
        <w:docPartGallery w:val="Page Numbers (Bottom of Page)"/>
        <w:docPartUnique/>
      </w:docPartObj>
    </w:sdtPr>
    <w:sdtEndPr/>
    <w:sdtContent>
      <w:p w14:paraId="12D87A37" w14:textId="79C4C40B" w:rsidR="00437F48" w:rsidRDefault="00437F48">
        <w:pPr>
          <w:pStyle w:val="Jalus"/>
          <w:jc w:val="center"/>
        </w:pPr>
        <w:r>
          <w:fldChar w:fldCharType="begin"/>
        </w:r>
        <w:r>
          <w:instrText>PAGE   \* MERGEFORMAT</w:instrText>
        </w:r>
        <w:r>
          <w:fldChar w:fldCharType="separate"/>
        </w:r>
        <w:r>
          <w:t>2</w:t>
        </w:r>
        <w:r>
          <w:fldChar w:fldCharType="end"/>
        </w:r>
      </w:p>
    </w:sdtContent>
  </w:sdt>
  <w:p w14:paraId="0E4A8011" w14:textId="77777777" w:rsidR="00437F48" w:rsidRDefault="00437F4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0D9A3" w14:textId="77777777" w:rsidR="00ED422A" w:rsidRDefault="00ED422A" w:rsidP="0093372F">
      <w:pPr>
        <w:spacing w:after="0" w:line="240" w:lineRule="auto"/>
      </w:pPr>
      <w:r>
        <w:separator/>
      </w:r>
    </w:p>
  </w:footnote>
  <w:footnote w:type="continuationSeparator" w:id="0">
    <w:p w14:paraId="294CE6F1" w14:textId="77777777" w:rsidR="00ED422A" w:rsidRDefault="00ED422A" w:rsidP="0093372F">
      <w:pPr>
        <w:spacing w:after="0" w:line="240" w:lineRule="auto"/>
      </w:pPr>
      <w:r>
        <w:continuationSeparator/>
      </w:r>
    </w:p>
  </w:footnote>
  <w:footnote w:type="continuationNotice" w:id="1">
    <w:p w14:paraId="0B6285AA" w14:textId="77777777" w:rsidR="00ED422A" w:rsidRDefault="00ED422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7DB6"/>
    <w:multiLevelType w:val="hybridMultilevel"/>
    <w:tmpl w:val="327883B8"/>
    <w:lvl w:ilvl="0" w:tplc="B7001028">
      <w:start w:val="1"/>
      <w:numFmt w:val="decimal"/>
      <w:lvlText w:val="%1."/>
      <w:lvlJc w:val="left"/>
      <w:pPr>
        <w:ind w:left="836" w:hanging="360"/>
      </w:pPr>
      <w:rPr>
        <w:rFonts w:hint="default"/>
      </w:rPr>
    </w:lvl>
    <w:lvl w:ilvl="1" w:tplc="04250019" w:tentative="1">
      <w:start w:val="1"/>
      <w:numFmt w:val="lowerLetter"/>
      <w:lvlText w:val="%2."/>
      <w:lvlJc w:val="left"/>
      <w:pPr>
        <w:ind w:left="1556" w:hanging="360"/>
      </w:pPr>
    </w:lvl>
    <w:lvl w:ilvl="2" w:tplc="0425001B" w:tentative="1">
      <w:start w:val="1"/>
      <w:numFmt w:val="lowerRoman"/>
      <w:lvlText w:val="%3."/>
      <w:lvlJc w:val="right"/>
      <w:pPr>
        <w:ind w:left="2276" w:hanging="180"/>
      </w:pPr>
    </w:lvl>
    <w:lvl w:ilvl="3" w:tplc="0425000F" w:tentative="1">
      <w:start w:val="1"/>
      <w:numFmt w:val="decimal"/>
      <w:lvlText w:val="%4."/>
      <w:lvlJc w:val="left"/>
      <w:pPr>
        <w:ind w:left="2996" w:hanging="360"/>
      </w:pPr>
    </w:lvl>
    <w:lvl w:ilvl="4" w:tplc="04250019" w:tentative="1">
      <w:start w:val="1"/>
      <w:numFmt w:val="lowerLetter"/>
      <w:lvlText w:val="%5."/>
      <w:lvlJc w:val="left"/>
      <w:pPr>
        <w:ind w:left="3716" w:hanging="360"/>
      </w:pPr>
    </w:lvl>
    <w:lvl w:ilvl="5" w:tplc="0425001B" w:tentative="1">
      <w:start w:val="1"/>
      <w:numFmt w:val="lowerRoman"/>
      <w:lvlText w:val="%6."/>
      <w:lvlJc w:val="right"/>
      <w:pPr>
        <w:ind w:left="4436" w:hanging="180"/>
      </w:pPr>
    </w:lvl>
    <w:lvl w:ilvl="6" w:tplc="0425000F" w:tentative="1">
      <w:start w:val="1"/>
      <w:numFmt w:val="decimal"/>
      <w:lvlText w:val="%7."/>
      <w:lvlJc w:val="left"/>
      <w:pPr>
        <w:ind w:left="5156" w:hanging="360"/>
      </w:pPr>
    </w:lvl>
    <w:lvl w:ilvl="7" w:tplc="04250019" w:tentative="1">
      <w:start w:val="1"/>
      <w:numFmt w:val="lowerLetter"/>
      <w:lvlText w:val="%8."/>
      <w:lvlJc w:val="left"/>
      <w:pPr>
        <w:ind w:left="5876" w:hanging="360"/>
      </w:pPr>
    </w:lvl>
    <w:lvl w:ilvl="8" w:tplc="0425001B" w:tentative="1">
      <w:start w:val="1"/>
      <w:numFmt w:val="lowerRoman"/>
      <w:lvlText w:val="%9."/>
      <w:lvlJc w:val="right"/>
      <w:pPr>
        <w:ind w:left="6596" w:hanging="180"/>
      </w:pPr>
    </w:lvl>
  </w:abstractNum>
  <w:abstractNum w:abstractNumId="1" w15:restartNumberingAfterBreak="0">
    <w:nsid w:val="09467588"/>
    <w:multiLevelType w:val="hybridMultilevel"/>
    <w:tmpl w:val="8BD4C8BA"/>
    <w:lvl w:ilvl="0" w:tplc="12A49F5C">
      <w:start w:val="1"/>
      <w:numFmt w:val="lowerLetter"/>
      <w:lvlText w:val="%1)"/>
      <w:lvlJc w:val="left"/>
      <w:pPr>
        <w:ind w:left="1280" w:hanging="360"/>
      </w:pPr>
    </w:lvl>
    <w:lvl w:ilvl="1" w:tplc="0486DE58">
      <w:start w:val="1"/>
      <w:numFmt w:val="lowerLetter"/>
      <w:lvlText w:val="%2)"/>
      <w:lvlJc w:val="left"/>
      <w:pPr>
        <w:ind w:left="1280" w:hanging="360"/>
      </w:pPr>
    </w:lvl>
    <w:lvl w:ilvl="2" w:tplc="71485EF4">
      <w:start w:val="1"/>
      <w:numFmt w:val="lowerLetter"/>
      <w:lvlText w:val="%3)"/>
      <w:lvlJc w:val="left"/>
      <w:pPr>
        <w:ind w:left="1280" w:hanging="360"/>
      </w:pPr>
    </w:lvl>
    <w:lvl w:ilvl="3" w:tplc="3738F1D6">
      <w:start w:val="1"/>
      <w:numFmt w:val="lowerLetter"/>
      <w:lvlText w:val="%4)"/>
      <w:lvlJc w:val="left"/>
      <w:pPr>
        <w:ind w:left="1280" w:hanging="360"/>
      </w:pPr>
    </w:lvl>
    <w:lvl w:ilvl="4" w:tplc="34701030">
      <w:start w:val="1"/>
      <w:numFmt w:val="lowerLetter"/>
      <w:lvlText w:val="%5)"/>
      <w:lvlJc w:val="left"/>
      <w:pPr>
        <w:ind w:left="1280" w:hanging="360"/>
      </w:pPr>
    </w:lvl>
    <w:lvl w:ilvl="5" w:tplc="6C4E7BF6">
      <w:start w:val="1"/>
      <w:numFmt w:val="lowerLetter"/>
      <w:lvlText w:val="%6)"/>
      <w:lvlJc w:val="left"/>
      <w:pPr>
        <w:ind w:left="1280" w:hanging="360"/>
      </w:pPr>
    </w:lvl>
    <w:lvl w:ilvl="6" w:tplc="2A28917A">
      <w:start w:val="1"/>
      <w:numFmt w:val="lowerLetter"/>
      <w:lvlText w:val="%7)"/>
      <w:lvlJc w:val="left"/>
      <w:pPr>
        <w:ind w:left="1280" w:hanging="360"/>
      </w:pPr>
    </w:lvl>
    <w:lvl w:ilvl="7" w:tplc="9C808770">
      <w:start w:val="1"/>
      <w:numFmt w:val="lowerLetter"/>
      <w:lvlText w:val="%8)"/>
      <w:lvlJc w:val="left"/>
      <w:pPr>
        <w:ind w:left="1280" w:hanging="360"/>
      </w:pPr>
    </w:lvl>
    <w:lvl w:ilvl="8" w:tplc="7D80FF16">
      <w:start w:val="1"/>
      <w:numFmt w:val="lowerLetter"/>
      <w:lvlText w:val="%9)"/>
      <w:lvlJc w:val="left"/>
      <w:pPr>
        <w:ind w:left="1280" w:hanging="360"/>
      </w:pPr>
    </w:lvl>
  </w:abstractNum>
  <w:abstractNum w:abstractNumId="2" w15:restartNumberingAfterBreak="0">
    <w:nsid w:val="09773F96"/>
    <w:multiLevelType w:val="hybridMultilevel"/>
    <w:tmpl w:val="44FAA7E2"/>
    <w:lvl w:ilvl="0" w:tplc="FAF2A66A">
      <w:start w:val="1"/>
      <w:numFmt w:val="decimal"/>
      <w:lvlText w:val="%1)"/>
      <w:lvlJc w:val="left"/>
      <w:pPr>
        <w:ind w:left="1020" w:hanging="360"/>
      </w:pPr>
    </w:lvl>
    <w:lvl w:ilvl="1" w:tplc="BE4CEE38">
      <w:start w:val="1"/>
      <w:numFmt w:val="decimal"/>
      <w:lvlText w:val="%2)"/>
      <w:lvlJc w:val="left"/>
      <w:pPr>
        <w:ind w:left="1020" w:hanging="360"/>
      </w:pPr>
    </w:lvl>
    <w:lvl w:ilvl="2" w:tplc="72489162">
      <w:start w:val="1"/>
      <w:numFmt w:val="decimal"/>
      <w:lvlText w:val="%3)"/>
      <w:lvlJc w:val="left"/>
      <w:pPr>
        <w:ind w:left="1020" w:hanging="360"/>
      </w:pPr>
    </w:lvl>
    <w:lvl w:ilvl="3" w:tplc="D36A3C16">
      <w:start w:val="1"/>
      <w:numFmt w:val="decimal"/>
      <w:lvlText w:val="%4)"/>
      <w:lvlJc w:val="left"/>
      <w:pPr>
        <w:ind w:left="1020" w:hanging="360"/>
      </w:pPr>
    </w:lvl>
    <w:lvl w:ilvl="4" w:tplc="62B0727C">
      <w:start w:val="1"/>
      <w:numFmt w:val="decimal"/>
      <w:lvlText w:val="%5)"/>
      <w:lvlJc w:val="left"/>
      <w:pPr>
        <w:ind w:left="1020" w:hanging="360"/>
      </w:pPr>
    </w:lvl>
    <w:lvl w:ilvl="5" w:tplc="835A978A">
      <w:start w:val="1"/>
      <w:numFmt w:val="decimal"/>
      <w:lvlText w:val="%6)"/>
      <w:lvlJc w:val="left"/>
      <w:pPr>
        <w:ind w:left="1020" w:hanging="360"/>
      </w:pPr>
    </w:lvl>
    <w:lvl w:ilvl="6" w:tplc="0DEEE372">
      <w:start w:val="1"/>
      <w:numFmt w:val="decimal"/>
      <w:lvlText w:val="%7)"/>
      <w:lvlJc w:val="left"/>
      <w:pPr>
        <w:ind w:left="1020" w:hanging="360"/>
      </w:pPr>
    </w:lvl>
    <w:lvl w:ilvl="7" w:tplc="18D2747A">
      <w:start w:val="1"/>
      <w:numFmt w:val="decimal"/>
      <w:lvlText w:val="%8)"/>
      <w:lvlJc w:val="left"/>
      <w:pPr>
        <w:ind w:left="1020" w:hanging="360"/>
      </w:pPr>
    </w:lvl>
    <w:lvl w:ilvl="8" w:tplc="F6DAC514">
      <w:start w:val="1"/>
      <w:numFmt w:val="decimal"/>
      <w:lvlText w:val="%9)"/>
      <w:lvlJc w:val="left"/>
      <w:pPr>
        <w:ind w:left="1020" w:hanging="360"/>
      </w:pPr>
    </w:lvl>
  </w:abstractNum>
  <w:abstractNum w:abstractNumId="3" w15:restartNumberingAfterBreak="0">
    <w:nsid w:val="0C181C9A"/>
    <w:multiLevelType w:val="hybridMultilevel"/>
    <w:tmpl w:val="D924C0EC"/>
    <w:lvl w:ilvl="0" w:tplc="90B6159E">
      <w:start w:val="1"/>
      <w:numFmt w:val="decimal"/>
      <w:lvlText w:val="%1."/>
      <w:lvlJc w:val="left"/>
      <w:pPr>
        <w:ind w:left="1280" w:hanging="360"/>
      </w:pPr>
    </w:lvl>
    <w:lvl w:ilvl="1" w:tplc="D1AEBE86">
      <w:start w:val="1"/>
      <w:numFmt w:val="decimal"/>
      <w:lvlText w:val="%2."/>
      <w:lvlJc w:val="left"/>
      <w:pPr>
        <w:ind w:left="1280" w:hanging="360"/>
      </w:pPr>
    </w:lvl>
    <w:lvl w:ilvl="2" w:tplc="AC247390">
      <w:start w:val="1"/>
      <w:numFmt w:val="decimal"/>
      <w:lvlText w:val="%3."/>
      <w:lvlJc w:val="left"/>
      <w:pPr>
        <w:ind w:left="1280" w:hanging="360"/>
      </w:pPr>
    </w:lvl>
    <w:lvl w:ilvl="3" w:tplc="F0F22BFC">
      <w:start w:val="1"/>
      <w:numFmt w:val="decimal"/>
      <w:lvlText w:val="%4."/>
      <w:lvlJc w:val="left"/>
      <w:pPr>
        <w:ind w:left="1280" w:hanging="360"/>
      </w:pPr>
    </w:lvl>
    <w:lvl w:ilvl="4" w:tplc="BC94FE3A">
      <w:start w:val="1"/>
      <w:numFmt w:val="decimal"/>
      <w:lvlText w:val="%5."/>
      <w:lvlJc w:val="left"/>
      <w:pPr>
        <w:ind w:left="1280" w:hanging="360"/>
      </w:pPr>
    </w:lvl>
    <w:lvl w:ilvl="5" w:tplc="79B46092">
      <w:start w:val="1"/>
      <w:numFmt w:val="decimal"/>
      <w:lvlText w:val="%6."/>
      <w:lvlJc w:val="left"/>
      <w:pPr>
        <w:ind w:left="1280" w:hanging="360"/>
      </w:pPr>
    </w:lvl>
    <w:lvl w:ilvl="6" w:tplc="503ED9D8">
      <w:start w:val="1"/>
      <w:numFmt w:val="decimal"/>
      <w:lvlText w:val="%7."/>
      <w:lvlJc w:val="left"/>
      <w:pPr>
        <w:ind w:left="1280" w:hanging="360"/>
      </w:pPr>
    </w:lvl>
    <w:lvl w:ilvl="7" w:tplc="ABDCA0E8">
      <w:start w:val="1"/>
      <w:numFmt w:val="decimal"/>
      <w:lvlText w:val="%8."/>
      <w:lvlJc w:val="left"/>
      <w:pPr>
        <w:ind w:left="1280" w:hanging="360"/>
      </w:pPr>
    </w:lvl>
    <w:lvl w:ilvl="8" w:tplc="7CAA0028">
      <w:start w:val="1"/>
      <w:numFmt w:val="decimal"/>
      <w:lvlText w:val="%9."/>
      <w:lvlJc w:val="left"/>
      <w:pPr>
        <w:ind w:left="1280" w:hanging="360"/>
      </w:pPr>
    </w:lvl>
  </w:abstractNum>
  <w:abstractNum w:abstractNumId="4" w15:restartNumberingAfterBreak="0">
    <w:nsid w:val="0C5D03E6"/>
    <w:multiLevelType w:val="hybridMultilevel"/>
    <w:tmpl w:val="A0FAFDF8"/>
    <w:lvl w:ilvl="0" w:tplc="D68E8F1C">
      <w:start w:val="1"/>
      <w:numFmt w:val="decimal"/>
      <w:lvlText w:val="%1."/>
      <w:lvlJc w:val="left"/>
      <w:pPr>
        <w:ind w:left="1280" w:hanging="360"/>
      </w:pPr>
    </w:lvl>
    <w:lvl w:ilvl="1" w:tplc="912A8C2A">
      <w:start w:val="1"/>
      <w:numFmt w:val="decimal"/>
      <w:lvlText w:val="%2."/>
      <w:lvlJc w:val="left"/>
      <w:pPr>
        <w:ind w:left="1280" w:hanging="360"/>
      </w:pPr>
    </w:lvl>
    <w:lvl w:ilvl="2" w:tplc="B0BEDF46">
      <w:start w:val="1"/>
      <w:numFmt w:val="decimal"/>
      <w:lvlText w:val="%3."/>
      <w:lvlJc w:val="left"/>
      <w:pPr>
        <w:ind w:left="1280" w:hanging="360"/>
      </w:pPr>
    </w:lvl>
    <w:lvl w:ilvl="3" w:tplc="461E782C">
      <w:start w:val="1"/>
      <w:numFmt w:val="decimal"/>
      <w:lvlText w:val="%4."/>
      <w:lvlJc w:val="left"/>
      <w:pPr>
        <w:ind w:left="1280" w:hanging="360"/>
      </w:pPr>
    </w:lvl>
    <w:lvl w:ilvl="4" w:tplc="965A8EDA">
      <w:start w:val="1"/>
      <w:numFmt w:val="decimal"/>
      <w:lvlText w:val="%5."/>
      <w:lvlJc w:val="left"/>
      <w:pPr>
        <w:ind w:left="1280" w:hanging="360"/>
      </w:pPr>
    </w:lvl>
    <w:lvl w:ilvl="5" w:tplc="E474C470">
      <w:start w:val="1"/>
      <w:numFmt w:val="decimal"/>
      <w:lvlText w:val="%6."/>
      <w:lvlJc w:val="left"/>
      <w:pPr>
        <w:ind w:left="1280" w:hanging="360"/>
      </w:pPr>
    </w:lvl>
    <w:lvl w:ilvl="6" w:tplc="779E8282">
      <w:start w:val="1"/>
      <w:numFmt w:val="decimal"/>
      <w:lvlText w:val="%7."/>
      <w:lvlJc w:val="left"/>
      <w:pPr>
        <w:ind w:left="1280" w:hanging="360"/>
      </w:pPr>
    </w:lvl>
    <w:lvl w:ilvl="7" w:tplc="2C1A560A">
      <w:start w:val="1"/>
      <w:numFmt w:val="decimal"/>
      <w:lvlText w:val="%8."/>
      <w:lvlJc w:val="left"/>
      <w:pPr>
        <w:ind w:left="1280" w:hanging="360"/>
      </w:pPr>
    </w:lvl>
    <w:lvl w:ilvl="8" w:tplc="521455FA">
      <w:start w:val="1"/>
      <w:numFmt w:val="decimal"/>
      <w:lvlText w:val="%9."/>
      <w:lvlJc w:val="left"/>
      <w:pPr>
        <w:ind w:left="1280" w:hanging="360"/>
      </w:pPr>
    </w:lvl>
  </w:abstractNum>
  <w:abstractNum w:abstractNumId="5" w15:restartNumberingAfterBreak="0">
    <w:nsid w:val="0E6E3785"/>
    <w:multiLevelType w:val="hybridMultilevel"/>
    <w:tmpl w:val="436C11E4"/>
    <w:lvl w:ilvl="0" w:tplc="AB928852">
      <w:start w:val="1"/>
      <w:numFmt w:val="decimal"/>
      <w:lvlText w:val="%1)"/>
      <w:lvlJc w:val="left"/>
      <w:pPr>
        <w:ind w:left="1020" w:hanging="360"/>
      </w:pPr>
    </w:lvl>
    <w:lvl w:ilvl="1" w:tplc="581EDA86">
      <w:start w:val="1"/>
      <w:numFmt w:val="decimal"/>
      <w:lvlText w:val="%2)"/>
      <w:lvlJc w:val="left"/>
      <w:pPr>
        <w:ind w:left="1020" w:hanging="360"/>
      </w:pPr>
    </w:lvl>
    <w:lvl w:ilvl="2" w:tplc="F2FEA97E">
      <w:start w:val="1"/>
      <w:numFmt w:val="decimal"/>
      <w:lvlText w:val="%3)"/>
      <w:lvlJc w:val="left"/>
      <w:pPr>
        <w:ind w:left="1020" w:hanging="360"/>
      </w:pPr>
    </w:lvl>
    <w:lvl w:ilvl="3" w:tplc="EE4ECC22">
      <w:start w:val="1"/>
      <w:numFmt w:val="decimal"/>
      <w:lvlText w:val="%4)"/>
      <w:lvlJc w:val="left"/>
      <w:pPr>
        <w:ind w:left="1020" w:hanging="360"/>
      </w:pPr>
    </w:lvl>
    <w:lvl w:ilvl="4" w:tplc="D3DE8666">
      <w:start w:val="1"/>
      <w:numFmt w:val="decimal"/>
      <w:lvlText w:val="%5)"/>
      <w:lvlJc w:val="left"/>
      <w:pPr>
        <w:ind w:left="1020" w:hanging="360"/>
      </w:pPr>
    </w:lvl>
    <w:lvl w:ilvl="5" w:tplc="7966C2CA">
      <w:start w:val="1"/>
      <w:numFmt w:val="decimal"/>
      <w:lvlText w:val="%6)"/>
      <w:lvlJc w:val="left"/>
      <w:pPr>
        <w:ind w:left="1020" w:hanging="360"/>
      </w:pPr>
    </w:lvl>
    <w:lvl w:ilvl="6" w:tplc="4A4EE9F2">
      <w:start w:val="1"/>
      <w:numFmt w:val="decimal"/>
      <w:lvlText w:val="%7)"/>
      <w:lvlJc w:val="left"/>
      <w:pPr>
        <w:ind w:left="1020" w:hanging="360"/>
      </w:pPr>
    </w:lvl>
    <w:lvl w:ilvl="7" w:tplc="A3907196">
      <w:start w:val="1"/>
      <w:numFmt w:val="decimal"/>
      <w:lvlText w:val="%8)"/>
      <w:lvlJc w:val="left"/>
      <w:pPr>
        <w:ind w:left="1020" w:hanging="360"/>
      </w:pPr>
    </w:lvl>
    <w:lvl w:ilvl="8" w:tplc="EBDE2504">
      <w:start w:val="1"/>
      <w:numFmt w:val="decimal"/>
      <w:lvlText w:val="%9)"/>
      <w:lvlJc w:val="left"/>
      <w:pPr>
        <w:ind w:left="1020" w:hanging="360"/>
      </w:pPr>
    </w:lvl>
  </w:abstractNum>
  <w:abstractNum w:abstractNumId="6" w15:restartNumberingAfterBreak="0">
    <w:nsid w:val="0EE218F6"/>
    <w:multiLevelType w:val="hybridMultilevel"/>
    <w:tmpl w:val="9D8225A2"/>
    <w:lvl w:ilvl="0" w:tplc="0A4A065C">
      <w:start w:val="1"/>
      <w:numFmt w:val="decimal"/>
      <w:lvlText w:val="%1)"/>
      <w:lvlJc w:val="left"/>
      <w:pPr>
        <w:ind w:left="1020" w:hanging="360"/>
      </w:pPr>
    </w:lvl>
    <w:lvl w:ilvl="1" w:tplc="72B8598E">
      <w:start w:val="1"/>
      <w:numFmt w:val="decimal"/>
      <w:lvlText w:val="%2)"/>
      <w:lvlJc w:val="left"/>
      <w:pPr>
        <w:ind w:left="1020" w:hanging="360"/>
      </w:pPr>
    </w:lvl>
    <w:lvl w:ilvl="2" w:tplc="EDD24204">
      <w:start w:val="1"/>
      <w:numFmt w:val="decimal"/>
      <w:lvlText w:val="%3)"/>
      <w:lvlJc w:val="left"/>
      <w:pPr>
        <w:ind w:left="1020" w:hanging="360"/>
      </w:pPr>
    </w:lvl>
    <w:lvl w:ilvl="3" w:tplc="F76468E6">
      <w:start w:val="1"/>
      <w:numFmt w:val="decimal"/>
      <w:lvlText w:val="%4)"/>
      <w:lvlJc w:val="left"/>
      <w:pPr>
        <w:ind w:left="1020" w:hanging="360"/>
      </w:pPr>
    </w:lvl>
    <w:lvl w:ilvl="4" w:tplc="CF78CB4A">
      <w:start w:val="1"/>
      <w:numFmt w:val="decimal"/>
      <w:lvlText w:val="%5)"/>
      <w:lvlJc w:val="left"/>
      <w:pPr>
        <w:ind w:left="1020" w:hanging="360"/>
      </w:pPr>
    </w:lvl>
    <w:lvl w:ilvl="5" w:tplc="9336FBB4">
      <w:start w:val="1"/>
      <w:numFmt w:val="decimal"/>
      <w:lvlText w:val="%6)"/>
      <w:lvlJc w:val="left"/>
      <w:pPr>
        <w:ind w:left="1020" w:hanging="360"/>
      </w:pPr>
    </w:lvl>
    <w:lvl w:ilvl="6" w:tplc="AC34E442">
      <w:start w:val="1"/>
      <w:numFmt w:val="decimal"/>
      <w:lvlText w:val="%7)"/>
      <w:lvlJc w:val="left"/>
      <w:pPr>
        <w:ind w:left="1020" w:hanging="360"/>
      </w:pPr>
    </w:lvl>
    <w:lvl w:ilvl="7" w:tplc="794A7D72">
      <w:start w:val="1"/>
      <w:numFmt w:val="decimal"/>
      <w:lvlText w:val="%8)"/>
      <w:lvlJc w:val="left"/>
      <w:pPr>
        <w:ind w:left="1020" w:hanging="360"/>
      </w:pPr>
    </w:lvl>
    <w:lvl w:ilvl="8" w:tplc="F8CEA206">
      <w:start w:val="1"/>
      <w:numFmt w:val="decimal"/>
      <w:lvlText w:val="%9)"/>
      <w:lvlJc w:val="left"/>
      <w:pPr>
        <w:ind w:left="1020" w:hanging="360"/>
      </w:pPr>
    </w:lvl>
  </w:abstractNum>
  <w:abstractNum w:abstractNumId="7" w15:restartNumberingAfterBreak="0">
    <w:nsid w:val="11077B16"/>
    <w:multiLevelType w:val="hybridMultilevel"/>
    <w:tmpl w:val="9662CE3C"/>
    <w:lvl w:ilvl="0" w:tplc="82AC814A">
      <w:start w:val="1"/>
      <w:numFmt w:val="decimal"/>
      <w:lvlText w:val="%1."/>
      <w:lvlJc w:val="left"/>
      <w:pPr>
        <w:ind w:left="1440" w:hanging="360"/>
      </w:pPr>
    </w:lvl>
    <w:lvl w:ilvl="1" w:tplc="81E0FE1C">
      <w:start w:val="1"/>
      <w:numFmt w:val="decimal"/>
      <w:lvlText w:val="%2."/>
      <w:lvlJc w:val="left"/>
      <w:pPr>
        <w:ind w:left="1440" w:hanging="360"/>
      </w:pPr>
    </w:lvl>
    <w:lvl w:ilvl="2" w:tplc="100604CE">
      <w:start w:val="1"/>
      <w:numFmt w:val="decimal"/>
      <w:lvlText w:val="%3."/>
      <w:lvlJc w:val="left"/>
      <w:pPr>
        <w:ind w:left="1440" w:hanging="360"/>
      </w:pPr>
    </w:lvl>
    <w:lvl w:ilvl="3" w:tplc="9EA0F43E">
      <w:start w:val="1"/>
      <w:numFmt w:val="decimal"/>
      <w:lvlText w:val="%4."/>
      <w:lvlJc w:val="left"/>
      <w:pPr>
        <w:ind w:left="1440" w:hanging="360"/>
      </w:pPr>
    </w:lvl>
    <w:lvl w:ilvl="4" w:tplc="ABA2D866">
      <w:start w:val="1"/>
      <w:numFmt w:val="decimal"/>
      <w:lvlText w:val="%5."/>
      <w:lvlJc w:val="left"/>
      <w:pPr>
        <w:ind w:left="1440" w:hanging="360"/>
      </w:pPr>
    </w:lvl>
    <w:lvl w:ilvl="5" w:tplc="5D0E5528">
      <w:start w:val="1"/>
      <w:numFmt w:val="decimal"/>
      <w:lvlText w:val="%6."/>
      <w:lvlJc w:val="left"/>
      <w:pPr>
        <w:ind w:left="1440" w:hanging="360"/>
      </w:pPr>
    </w:lvl>
    <w:lvl w:ilvl="6" w:tplc="72744402">
      <w:start w:val="1"/>
      <w:numFmt w:val="decimal"/>
      <w:lvlText w:val="%7."/>
      <w:lvlJc w:val="left"/>
      <w:pPr>
        <w:ind w:left="1440" w:hanging="360"/>
      </w:pPr>
    </w:lvl>
    <w:lvl w:ilvl="7" w:tplc="93800CC6">
      <w:start w:val="1"/>
      <w:numFmt w:val="decimal"/>
      <w:lvlText w:val="%8."/>
      <w:lvlJc w:val="left"/>
      <w:pPr>
        <w:ind w:left="1440" w:hanging="360"/>
      </w:pPr>
    </w:lvl>
    <w:lvl w:ilvl="8" w:tplc="78BE707C">
      <w:start w:val="1"/>
      <w:numFmt w:val="decimal"/>
      <w:lvlText w:val="%9."/>
      <w:lvlJc w:val="left"/>
      <w:pPr>
        <w:ind w:left="1440" w:hanging="360"/>
      </w:pPr>
    </w:lvl>
  </w:abstractNum>
  <w:abstractNum w:abstractNumId="8" w15:restartNumberingAfterBreak="0">
    <w:nsid w:val="11423FBF"/>
    <w:multiLevelType w:val="hybridMultilevel"/>
    <w:tmpl w:val="B1405E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2DA5EEC"/>
    <w:multiLevelType w:val="hybridMultilevel"/>
    <w:tmpl w:val="A900E854"/>
    <w:lvl w:ilvl="0" w:tplc="71BE1696">
      <w:start w:val="1"/>
      <w:numFmt w:val="lowerLetter"/>
      <w:lvlText w:val="%1)"/>
      <w:lvlJc w:val="left"/>
      <w:pPr>
        <w:ind w:left="1840" w:hanging="360"/>
      </w:pPr>
    </w:lvl>
    <w:lvl w:ilvl="1" w:tplc="F88A679A">
      <w:start w:val="1"/>
      <w:numFmt w:val="lowerLetter"/>
      <w:lvlText w:val="%2)"/>
      <w:lvlJc w:val="left"/>
      <w:pPr>
        <w:ind w:left="1840" w:hanging="360"/>
      </w:pPr>
    </w:lvl>
    <w:lvl w:ilvl="2" w:tplc="03D21124">
      <w:start w:val="1"/>
      <w:numFmt w:val="lowerLetter"/>
      <w:lvlText w:val="%3)"/>
      <w:lvlJc w:val="left"/>
      <w:pPr>
        <w:ind w:left="1840" w:hanging="360"/>
      </w:pPr>
    </w:lvl>
    <w:lvl w:ilvl="3" w:tplc="FDB83AB6">
      <w:start w:val="1"/>
      <w:numFmt w:val="lowerLetter"/>
      <w:lvlText w:val="%4)"/>
      <w:lvlJc w:val="left"/>
      <w:pPr>
        <w:ind w:left="1840" w:hanging="360"/>
      </w:pPr>
    </w:lvl>
    <w:lvl w:ilvl="4" w:tplc="E4EA6A14">
      <w:start w:val="1"/>
      <w:numFmt w:val="lowerLetter"/>
      <w:lvlText w:val="%5)"/>
      <w:lvlJc w:val="left"/>
      <w:pPr>
        <w:ind w:left="1840" w:hanging="360"/>
      </w:pPr>
    </w:lvl>
    <w:lvl w:ilvl="5" w:tplc="DB247C7E">
      <w:start w:val="1"/>
      <w:numFmt w:val="lowerLetter"/>
      <w:lvlText w:val="%6)"/>
      <w:lvlJc w:val="left"/>
      <w:pPr>
        <w:ind w:left="1840" w:hanging="360"/>
      </w:pPr>
    </w:lvl>
    <w:lvl w:ilvl="6" w:tplc="6B1C97C4">
      <w:start w:val="1"/>
      <w:numFmt w:val="lowerLetter"/>
      <w:lvlText w:val="%7)"/>
      <w:lvlJc w:val="left"/>
      <w:pPr>
        <w:ind w:left="1840" w:hanging="360"/>
      </w:pPr>
    </w:lvl>
    <w:lvl w:ilvl="7" w:tplc="CA9427DC">
      <w:start w:val="1"/>
      <w:numFmt w:val="lowerLetter"/>
      <w:lvlText w:val="%8)"/>
      <w:lvlJc w:val="left"/>
      <w:pPr>
        <w:ind w:left="1840" w:hanging="360"/>
      </w:pPr>
    </w:lvl>
    <w:lvl w:ilvl="8" w:tplc="6EB23FA4">
      <w:start w:val="1"/>
      <w:numFmt w:val="lowerLetter"/>
      <w:lvlText w:val="%9)"/>
      <w:lvlJc w:val="left"/>
      <w:pPr>
        <w:ind w:left="1840" w:hanging="360"/>
      </w:pPr>
    </w:lvl>
  </w:abstractNum>
  <w:abstractNum w:abstractNumId="10" w15:restartNumberingAfterBreak="0">
    <w:nsid w:val="18BA5C20"/>
    <w:multiLevelType w:val="hybridMultilevel"/>
    <w:tmpl w:val="12326B74"/>
    <w:lvl w:ilvl="0" w:tplc="D966AA4A">
      <w:start w:val="1"/>
      <w:numFmt w:val="lowerLetter"/>
      <w:lvlText w:val="%1)"/>
      <w:lvlJc w:val="left"/>
      <w:pPr>
        <w:ind w:left="1280" w:hanging="360"/>
      </w:pPr>
    </w:lvl>
    <w:lvl w:ilvl="1" w:tplc="706A115C">
      <w:start w:val="1"/>
      <w:numFmt w:val="lowerLetter"/>
      <w:lvlText w:val="%2)"/>
      <w:lvlJc w:val="left"/>
      <w:pPr>
        <w:ind w:left="1280" w:hanging="360"/>
      </w:pPr>
    </w:lvl>
    <w:lvl w:ilvl="2" w:tplc="59AEFE7A">
      <w:start w:val="1"/>
      <w:numFmt w:val="lowerLetter"/>
      <w:lvlText w:val="%3)"/>
      <w:lvlJc w:val="left"/>
      <w:pPr>
        <w:ind w:left="1280" w:hanging="360"/>
      </w:pPr>
    </w:lvl>
    <w:lvl w:ilvl="3" w:tplc="33663D02">
      <w:start w:val="1"/>
      <w:numFmt w:val="lowerLetter"/>
      <w:lvlText w:val="%4)"/>
      <w:lvlJc w:val="left"/>
      <w:pPr>
        <w:ind w:left="1280" w:hanging="360"/>
      </w:pPr>
    </w:lvl>
    <w:lvl w:ilvl="4" w:tplc="DB0E6B22">
      <w:start w:val="1"/>
      <w:numFmt w:val="lowerLetter"/>
      <w:lvlText w:val="%5)"/>
      <w:lvlJc w:val="left"/>
      <w:pPr>
        <w:ind w:left="1280" w:hanging="360"/>
      </w:pPr>
    </w:lvl>
    <w:lvl w:ilvl="5" w:tplc="7474E912">
      <w:start w:val="1"/>
      <w:numFmt w:val="lowerLetter"/>
      <w:lvlText w:val="%6)"/>
      <w:lvlJc w:val="left"/>
      <w:pPr>
        <w:ind w:left="1280" w:hanging="360"/>
      </w:pPr>
    </w:lvl>
    <w:lvl w:ilvl="6" w:tplc="01660BEC">
      <w:start w:val="1"/>
      <w:numFmt w:val="lowerLetter"/>
      <w:lvlText w:val="%7)"/>
      <w:lvlJc w:val="left"/>
      <w:pPr>
        <w:ind w:left="1280" w:hanging="360"/>
      </w:pPr>
    </w:lvl>
    <w:lvl w:ilvl="7" w:tplc="DCF07626">
      <w:start w:val="1"/>
      <w:numFmt w:val="lowerLetter"/>
      <w:lvlText w:val="%8)"/>
      <w:lvlJc w:val="left"/>
      <w:pPr>
        <w:ind w:left="1280" w:hanging="360"/>
      </w:pPr>
    </w:lvl>
    <w:lvl w:ilvl="8" w:tplc="1C762D3E">
      <w:start w:val="1"/>
      <w:numFmt w:val="lowerLetter"/>
      <w:lvlText w:val="%9)"/>
      <w:lvlJc w:val="left"/>
      <w:pPr>
        <w:ind w:left="1280" w:hanging="360"/>
      </w:pPr>
    </w:lvl>
  </w:abstractNum>
  <w:abstractNum w:abstractNumId="11" w15:restartNumberingAfterBreak="0">
    <w:nsid w:val="1B746171"/>
    <w:multiLevelType w:val="hybridMultilevel"/>
    <w:tmpl w:val="02803816"/>
    <w:lvl w:ilvl="0" w:tplc="ED22D996">
      <w:start w:val="1"/>
      <w:numFmt w:val="bullet"/>
      <w:lvlText w:val=""/>
      <w:lvlJc w:val="left"/>
      <w:pPr>
        <w:ind w:left="1440" w:hanging="360"/>
      </w:pPr>
      <w:rPr>
        <w:rFonts w:ascii="Symbol" w:hAnsi="Symbol"/>
      </w:rPr>
    </w:lvl>
    <w:lvl w:ilvl="1" w:tplc="CF989F36">
      <w:start w:val="1"/>
      <w:numFmt w:val="bullet"/>
      <w:lvlText w:val=""/>
      <w:lvlJc w:val="left"/>
      <w:pPr>
        <w:ind w:left="1440" w:hanging="360"/>
      </w:pPr>
      <w:rPr>
        <w:rFonts w:ascii="Symbol" w:hAnsi="Symbol"/>
      </w:rPr>
    </w:lvl>
    <w:lvl w:ilvl="2" w:tplc="499066EE">
      <w:start w:val="1"/>
      <w:numFmt w:val="bullet"/>
      <w:lvlText w:val=""/>
      <w:lvlJc w:val="left"/>
      <w:pPr>
        <w:ind w:left="1440" w:hanging="360"/>
      </w:pPr>
      <w:rPr>
        <w:rFonts w:ascii="Symbol" w:hAnsi="Symbol"/>
      </w:rPr>
    </w:lvl>
    <w:lvl w:ilvl="3" w:tplc="443E7CB2">
      <w:start w:val="1"/>
      <w:numFmt w:val="bullet"/>
      <w:lvlText w:val=""/>
      <w:lvlJc w:val="left"/>
      <w:pPr>
        <w:ind w:left="1440" w:hanging="360"/>
      </w:pPr>
      <w:rPr>
        <w:rFonts w:ascii="Symbol" w:hAnsi="Symbol"/>
      </w:rPr>
    </w:lvl>
    <w:lvl w:ilvl="4" w:tplc="4524DB32">
      <w:start w:val="1"/>
      <w:numFmt w:val="bullet"/>
      <w:lvlText w:val=""/>
      <w:lvlJc w:val="left"/>
      <w:pPr>
        <w:ind w:left="1440" w:hanging="360"/>
      </w:pPr>
      <w:rPr>
        <w:rFonts w:ascii="Symbol" w:hAnsi="Symbol"/>
      </w:rPr>
    </w:lvl>
    <w:lvl w:ilvl="5" w:tplc="CF56B96E">
      <w:start w:val="1"/>
      <w:numFmt w:val="bullet"/>
      <w:lvlText w:val=""/>
      <w:lvlJc w:val="left"/>
      <w:pPr>
        <w:ind w:left="1440" w:hanging="360"/>
      </w:pPr>
      <w:rPr>
        <w:rFonts w:ascii="Symbol" w:hAnsi="Symbol"/>
      </w:rPr>
    </w:lvl>
    <w:lvl w:ilvl="6" w:tplc="53926C1C">
      <w:start w:val="1"/>
      <w:numFmt w:val="bullet"/>
      <w:lvlText w:val=""/>
      <w:lvlJc w:val="left"/>
      <w:pPr>
        <w:ind w:left="1440" w:hanging="360"/>
      </w:pPr>
      <w:rPr>
        <w:rFonts w:ascii="Symbol" w:hAnsi="Symbol"/>
      </w:rPr>
    </w:lvl>
    <w:lvl w:ilvl="7" w:tplc="0C3497F0">
      <w:start w:val="1"/>
      <w:numFmt w:val="bullet"/>
      <w:lvlText w:val=""/>
      <w:lvlJc w:val="left"/>
      <w:pPr>
        <w:ind w:left="1440" w:hanging="360"/>
      </w:pPr>
      <w:rPr>
        <w:rFonts w:ascii="Symbol" w:hAnsi="Symbol"/>
      </w:rPr>
    </w:lvl>
    <w:lvl w:ilvl="8" w:tplc="67E2BEB2">
      <w:start w:val="1"/>
      <w:numFmt w:val="bullet"/>
      <w:lvlText w:val=""/>
      <w:lvlJc w:val="left"/>
      <w:pPr>
        <w:ind w:left="1440" w:hanging="360"/>
      </w:pPr>
      <w:rPr>
        <w:rFonts w:ascii="Symbol" w:hAnsi="Symbol"/>
      </w:rPr>
    </w:lvl>
  </w:abstractNum>
  <w:abstractNum w:abstractNumId="12" w15:restartNumberingAfterBreak="0">
    <w:nsid w:val="1F861C44"/>
    <w:multiLevelType w:val="hybridMultilevel"/>
    <w:tmpl w:val="3EF6BB64"/>
    <w:lvl w:ilvl="0" w:tplc="A5F07D0E">
      <w:start w:val="1"/>
      <w:numFmt w:val="decimal"/>
      <w:lvlText w:val="%1)"/>
      <w:lvlJc w:val="left"/>
      <w:pPr>
        <w:ind w:left="1020" w:hanging="360"/>
      </w:pPr>
    </w:lvl>
    <w:lvl w:ilvl="1" w:tplc="FB4401A4">
      <w:start w:val="1"/>
      <w:numFmt w:val="decimal"/>
      <w:lvlText w:val="%2)"/>
      <w:lvlJc w:val="left"/>
      <w:pPr>
        <w:ind w:left="1020" w:hanging="360"/>
      </w:pPr>
    </w:lvl>
    <w:lvl w:ilvl="2" w:tplc="50321BC4">
      <w:start w:val="1"/>
      <w:numFmt w:val="decimal"/>
      <w:lvlText w:val="%3)"/>
      <w:lvlJc w:val="left"/>
      <w:pPr>
        <w:ind w:left="1020" w:hanging="360"/>
      </w:pPr>
    </w:lvl>
    <w:lvl w:ilvl="3" w:tplc="740ED572">
      <w:start w:val="1"/>
      <w:numFmt w:val="decimal"/>
      <w:lvlText w:val="%4)"/>
      <w:lvlJc w:val="left"/>
      <w:pPr>
        <w:ind w:left="1020" w:hanging="360"/>
      </w:pPr>
    </w:lvl>
    <w:lvl w:ilvl="4" w:tplc="14BA7580">
      <w:start w:val="1"/>
      <w:numFmt w:val="decimal"/>
      <w:lvlText w:val="%5)"/>
      <w:lvlJc w:val="left"/>
      <w:pPr>
        <w:ind w:left="1020" w:hanging="360"/>
      </w:pPr>
    </w:lvl>
    <w:lvl w:ilvl="5" w:tplc="4A1ED8B0">
      <w:start w:val="1"/>
      <w:numFmt w:val="decimal"/>
      <w:lvlText w:val="%6)"/>
      <w:lvlJc w:val="left"/>
      <w:pPr>
        <w:ind w:left="1020" w:hanging="360"/>
      </w:pPr>
    </w:lvl>
    <w:lvl w:ilvl="6" w:tplc="891EC0FE">
      <w:start w:val="1"/>
      <w:numFmt w:val="decimal"/>
      <w:lvlText w:val="%7)"/>
      <w:lvlJc w:val="left"/>
      <w:pPr>
        <w:ind w:left="1020" w:hanging="360"/>
      </w:pPr>
    </w:lvl>
    <w:lvl w:ilvl="7" w:tplc="7E18D234">
      <w:start w:val="1"/>
      <w:numFmt w:val="decimal"/>
      <w:lvlText w:val="%8)"/>
      <w:lvlJc w:val="left"/>
      <w:pPr>
        <w:ind w:left="1020" w:hanging="360"/>
      </w:pPr>
    </w:lvl>
    <w:lvl w:ilvl="8" w:tplc="CDC4702C">
      <w:start w:val="1"/>
      <w:numFmt w:val="decimal"/>
      <w:lvlText w:val="%9)"/>
      <w:lvlJc w:val="left"/>
      <w:pPr>
        <w:ind w:left="1020" w:hanging="360"/>
      </w:pPr>
    </w:lvl>
  </w:abstractNum>
  <w:abstractNum w:abstractNumId="13" w15:restartNumberingAfterBreak="0">
    <w:nsid w:val="24E470DD"/>
    <w:multiLevelType w:val="hybridMultilevel"/>
    <w:tmpl w:val="1E5ACAF6"/>
    <w:lvl w:ilvl="0" w:tplc="B9FEEB06">
      <w:start w:val="1"/>
      <w:numFmt w:val="decimal"/>
      <w:lvlText w:val="%1)"/>
      <w:lvlJc w:val="left"/>
      <w:pPr>
        <w:ind w:left="1020" w:hanging="360"/>
      </w:pPr>
    </w:lvl>
    <w:lvl w:ilvl="1" w:tplc="C9A0A0BA">
      <w:start w:val="1"/>
      <w:numFmt w:val="decimal"/>
      <w:lvlText w:val="%2)"/>
      <w:lvlJc w:val="left"/>
      <w:pPr>
        <w:ind w:left="1020" w:hanging="360"/>
      </w:pPr>
    </w:lvl>
    <w:lvl w:ilvl="2" w:tplc="988491A0">
      <w:start w:val="1"/>
      <w:numFmt w:val="decimal"/>
      <w:lvlText w:val="%3)"/>
      <w:lvlJc w:val="left"/>
      <w:pPr>
        <w:ind w:left="1020" w:hanging="360"/>
      </w:pPr>
    </w:lvl>
    <w:lvl w:ilvl="3" w:tplc="477CE91A">
      <w:start w:val="1"/>
      <w:numFmt w:val="decimal"/>
      <w:lvlText w:val="%4)"/>
      <w:lvlJc w:val="left"/>
      <w:pPr>
        <w:ind w:left="1020" w:hanging="360"/>
      </w:pPr>
    </w:lvl>
    <w:lvl w:ilvl="4" w:tplc="28D60198">
      <w:start w:val="1"/>
      <w:numFmt w:val="decimal"/>
      <w:lvlText w:val="%5)"/>
      <w:lvlJc w:val="left"/>
      <w:pPr>
        <w:ind w:left="1020" w:hanging="360"/>
      </w:pPr>
    </w:lvl>
    <w:lvl w:ilvl="5" w:tplc="9848B186">
      <w:start w:val="1"/>
      <w:numFmt w:val="decimal"/>
      <w:lvlText w:val="%6)"/>
      <w:lvlJc w:val="left"/>
      <w:pPr>
        <w:ind w:left="1020" w:hanging="360"/>
      </w:pPr>
    </w:lvl>
    <w:lvl w:ilvl="6" w:tplc="EF5055E4">
      <w:start w:val="1"/>
      <w:numFmt w:val="decimal"/>
      <w:lvlText w:val="%7)"/>
      <w:lvlJc w:val="left"/>
      <w:pPr>
        <w:ind w:left="1020" w:hanging="360"/>
      </w:pPr>
    </w:lvl>
    <w:lvl w:ilvl="7" w:tplc="69A6A010">
      <w:start w:val="1"/>
      <w:numFmt w:val="decimal"/>
      <w:lvlText w:val="%8)"/>
      <w:lvlJc w:val="left"/>
      <w:pPr>
        <w:ind w:left="1020" w:hanging="360"/>
      </w:pPr>
    </w:lvl>
    <w:lvl w:ilvl="8" w:tplc="0010C0D2">
      <w:start w:val="1"/>
      <w:numFmt w:val="decimal"/>
      <w:lvlText w:val="%9)"/>
      <w:lvlJc w:val="left"/>
      <w:pPr>
        <w:ind w:left="1020" w:hanging="360"/>
      </w:pPr>
    </w:lvl>
  </w:abstractNum>
  <w:abstractNum w:abstractNumId="14" w15:restartNumberingAfterBreak="0">
    <w:nsid w:val="25822406"/>
    <w:multiLevelType w:val="hybridMultilevel"/>
    <w:tmpl w:val="687A6C42"/>
    <w:lvl w:ilvl="0" w:tplc="944804F2">
      <w:start w:val="1"/>
      <w:numFmt w:val="decimal"/>
      <w:lvlText w:val="%1)"/>
      <w:lvlJc w:val="left"/>
      <w:pPr>
        <w:ind w:left="1020" w:hanging="360"/>
      </w:pPr>
    </w:lvl>
    <w:lvl w:ilvl="1" w:tplc="16E6EB16">
      <w:start w:val="1"/>
      <w:numFmt w:val="decimal"/>
      <w:lvlText w:val="%2)"/>
      <w:lvlJc w:val="left"/>
      <w:pPr>
        <w:ind w:left="1020" w:hanging="360"/>
      </w:pPr>
    </w:lvl>
    <w:lvl w:ilvl="2" w:tplc="58309C58">
      <w:start w:val="1"/>
      <w:numFmt w:val="decimal"/>
      <w:lvlText w:val="%3)"/>
      <w:lvlJc w:val="left"/>
      <w:pPr>
        <w:ind w:left="1020" w:hanging="360"/>
      </w:pPr>
    </w:lvl>
    <w:lvl w:ilvl="3" w:tplc="46E2E256">
      <w:start w:val="1"/>
      <w:numFmt w:val="decimal"/>
      <w:lvlText w:val="%4)"/>
      <w:lvlJc w:val="left"/>
      <w:pPr>
        <w:ind w:left="1020" w:hanging="360"/>
      </w:pPr>
    </w:lvl>
    <w:lvl w:ilvl="4" w:tplc="ADD8DF78">
      <w:start w:val="1"/>
      <w:numFmt w:val="decimal"/>
      <w:lvlText w:val="%5)"/>
      <w:lvlJc w:val="left"/>
      <w:pPr>
        <w:ind w:left="1020" w:hanging="360"/>
      </w:pPr>
    </w:lvl>
    <w:lvl w:ilvl="5" w:tplc="86C0F51E">
      <w:start w:val="1"/>
      <w:numFmt w:val="decimal"/>
      <w:lvlText w:val="%6)"/>
      <w:lvlJc w:val="left"/>
      <w:pPr>
        <w:ind w:left="1020" w:hanging="360"/>
      </w:pPr>
    </w:lvl>
    <w:lvl w:ilvl="6" w:tplc="4904A662">
      <w:start w:val="1"/>
      <w:numFmt w:val="decimal"/>
      <w:lvlText w:val="%7)"/>
      <w:lvlJc w:val="left"/>
      <w:pPr>
        <w:ind w:left="1020" w:hanging="360"/>
      </w:pPr>
    </w:lvl>
    <w:lvl w:ilvl="7" w:tplc="AFCE078A">
      <w:start w:val="1"/>
      <w:numFmt w:val="decimal"/>
      <w:lvlText w:val="%8)"/>
      <w:lvlJc w:val="left"/>
      <w:pPr>
        <w:ind w:left="1020" w:hanging="360"/>
      </w:pPr>
    </w:lvl>
    <w:lvl w:ilvl="8" w:tplc="7ADEFA80">
      <w:start w:val="1"/>
      <w:numFmt w:val="decimal"/>
      <w:lvlText w:val="%9)"/>
      <w:lvlJc w:val="left"/>
      <w:pPr>
        <w:ind w:left="1020" w:hanging="360"/>
      </w:pPr>
    </w:lvl>
  </w:abstractNum>
  <w:abstractNum w:abstractNumId="15" w15:restartNumberingAfterBreak="0">
    <w:nsid w:val="28FA419B"/>
    <w:multiLevelType w:val="hybridMultilevel"/>
    <w:tmpl w:val="2A9E7932"/>
    <w:lvl w:ilvl="0" w:tplc="09289F72">
      <w:start w:val="1"/>
      <w:numFmt w:val="decimal"/>
      <w:lvlText w:val="%1)"/>
      <w:lvlJc w:val="left"/>
      <w:pPr>
        <w:ind w:left="1020" w:hanging="360"/>
      </w:pPr>
    </w:lvl>
    <w:lvl w:ilvl="1" w:tplc="400C937C">
      <w:start w:val="1"/>
      <w:numFmt w:val="decimal"/>
      <w:lvlText w:val="%2)"/>
      <w:lvlJc w:val="left"/>
      <w:pPr>
        <w:ind w:left="1020" w:hanging="360"/>
      </w:pPr>
    </w:lvl>
    <w:lvl w:ilvl="2" w:tplc="A3AC779A">
      <w:start w:val="1"/>
      <w:numFmt w:val="decimal"/>
      <w:lvlText w:val="%3)"/>
      <w:lvlJc w:val="left"/>
      <w:pPr>
        <w:ind w:left="1020" w:hanging="360"/>
      </w:pPr>
    </w:lvl>
    <w:lvl w:ilvl="3" w:tplc="C9B008A0">
      <w:start w:val="1"/>
      <w:numFmt w:val="decimal"/>
      <w:lvlText w:val="%4)"/>
      <w:lvlJc w:val="left"/>
      <w:pPr>
        <w:ind w:left="1020" w:hanging="360"/>
      </w:pPr>
    </w:lvl>
    <w:lvl w:ilvl="4" w:tplc="42A2B04C">
      <w:start w:val="1"/>
      <w:numFmt w:val="decimal"/>
      <w:lvlText w:val="%5)"/>
      <w:lvlJc w:val="left"/>
      <w:pPr>
        <w:ind w:left="1020" w:hanging="360"/>
      </w:pPr>
    </w:lvl>
    <w:lvl w:ilvl="5" w:tplc="F2D223D6">
      <w:start w:val="1"/>
      <w:numFmt w:val="decimal"/>
      <w:lvlText w:val="%6)"/>
      <w:lvlJc w:val="left"/>
      <w:pPr>
        <w:ind w:left="1020" w:hanging="360"/>
      </w:pPr>
    </w:lvl>
    <w:lvl w:ilvl="6" w:tplc="20362338">
      <w:start w:val="1"/>
      <w:numFmt w:val="decimal"/>
      <w:lvlText w:val="%7)"/>
      <w:lvlJc w:val="left"/>
      <w:pPr>
        <w:ind w:left="1020" w:hanging="360"/>
      </w:pPr>
    </w:lvl>
    <w:lvl w:ilvl="7" w:tplc="85DCEDB4">
      <w:start w:val="1"/>
      <w:numFmt w:val="decimal"/>
      <w:lvlText w:val="%8)"/>
      <w:lvlJc w:val="left"/>
      <w:pPr>
        <w:ind w:left="1020" w:hanging="360"/>
      </w:pPr>
    </w:lvl>
    <w:lvl w:ilvl="8" w:tplc="A248170A">
      <w:start w:val="1"/>
      <w:numFmt w:val="decimal"/>
      <w:lvlText w:val="%9)"/>
      <w:lvlJc w:val="left"/>
      <w:pPr>
        <w:ind w:left="1020" w:hanging="360"/>
      </w:pPr>
    </w:lvl>
  </w:abstractNum>
  <w:abstractNum w:abstractNumId="16" w15:restartNumberingAfterBreak="0">
    <w:nsid w:val="2D8A36FD"/>
    <w:multiLevelType w:val="hybridMultilevel"/>
    <w:tmpl w:val="8E082C3E"/>
    <w:lvl w:ilvl="0" w:tplc="A58C7C6E">
      <w:start w:val="1"/>
      <w:numFmt w:val="lowerLetter"/>
      <w:lvlText w:val="%1)"/>
      <w:lvlJc w:val="left"/>
      <w:pPr>
        <w:ind w:left="1280" w:hanging="360"/>
      </w:pPr>
    </w:lvl>
    <w:lvl w:ilvl="1" w:tplc="2C786F2A">
      <w:start w:val="1"/>
      <w:numFmt w:val="lowerLetter"/>
      <w:lvlText w:val="%2)"/>
      <w:lvlJc w:val="left"/>
      <w:pPr>
        <w:ind w:left="1280" w:hanging="360"/>
      </w:pPr>
    </w:lvl>
    <w:lvl w:ilvl="2" w:tplc="0DD64BF4">
      <w:start w:val="1"/>
      <w:numFmt w:val="lowerLetter"/>
      <w:lvlText w:val="%3)"/>
      <w:lvlJc w:val="left"/>
      <w:pPr>
        <w:ind w:left="1280" w:hanging="360"/>
      </w:pPr>
    </w:lvl>
    <w:lvl w:ilvl="3" w:tplc="4AD65712">
      <w:start w:val="1"/>
      <w:numFmt w:val="lowerLetter"/>
      <w:lvlText w:val="%4)"/>
      <w:lvlJc w:val="left"/>
      <w:pPr>
        <w:ind w:left="1280" w:hanging="360"/>
      </w:pPr>
    </w:lvl>
    <w:lvl w:ilvl="4" w:tplc="BE8A5D62">
      <w:start w:val="1"/>
      <w:numFmt w:val="lowerLetter"/>
      <w:lvlText w:val="%5)"/>
      <w:lvlJc w:val="left"/>
      <w:pPr>
        <w:ind w:left="1280" w:hanging="360"/>
      </w:pPr>
    </w:lvl>
    <w:lvl w:ilvl="5" w:tplc="CAFE0AAE">
      <w:start w:val="1"/>
      <w:numFmt w:val="lowerLetter"/>
      <w:lvlText w:val="%6)"/>
      <w:lvlJc w:val="left"/>
      <w:pPr>
        <w:ind w:left="1280" w:hanging="360"/>
      </w:pPr>
    </w:lvl>
    <w:lvl w:ilvl="6" w:tplc="33FEE2C2">
      <w:start w:val="1"/>
      <w:numFmt w:val="lowerLetter"/>
      <w:lvlText w:val="%7)"/>
      <w:lvlJc w:val="left"/>
      <w:pPr>
        <w:ind w:left="1280" w:hanging="360"/>
      </w:pPr>
    </w:lvl>
    <w:lvl w:ilvl="7" w:tplc="C804ED0E">
      <w:start w:val="1"/>
      <w:numFmt w:val="lowerLetter"/>
      <w:lvlText w:val="%8)"/>
      <w:lvlJc w:val="left"/>
      <w:pPr>
        <w:ind w:left="1280" w:hanging="360"/>
      </w:pPr>
    </w:lvl>
    <w:lvl w:ilvl="8" w:tplc="DCE6E7BA">
      <w:start w:val="1"/>
      <w:numFmt w:val="lowerLetter"/>
      <w:lvlText w:val="%9)"/>
      <w:lvlJc w:val="left"/>
      <w:pPr>
        <w:ind w:left="1280" w:hanging="360"/>
      </w:pPr>
    </w:lvl>
  </w:abstractNum>
  <w:abstractNum w:abstractNumId="17" w15:restartNumberingAfterBreak="0">
    <w:nsid w:val="304F7422"/>
    <w:multiLevelType w:val="hybridMultilevel"/>
    <w:tmpl w:val="2F2C1FB4"/>
    <w:lvl w:ilvl="0" w:tplc="7C1EFDE4">
      <w:start w:val="1"/>
      <w:numFmt w:val="lowerLetter"/>
      <w:lvlText w:val="%1)"/>
      <w:lvlJc w:val="left"/>
      <w:pPr>
        <w:ind w:left="1280" w:hanging="360"/>
      </w:pPr>
    </w:lvl>
    <w:lvl w:ilvl="1" w:tplc="CBB69DDC">
      <w:start w:val="1"/>
      <w:numFmt w:val="lowerLetter"/>
      <w:lvlText w:val="%2)"/>
      <w:lvlJc w:val="left"/>
      <w:pPr>
        <w:ind w:left="1280" w:hanging="360"/>
      </w:pPr>
    </w:lvl>
    <w:lvl w:ilvl="2" w:tplc="734247F2">
      <w:start w:val="1"/>
      <w:numFmt w:val="lowerLetter"/>
      <w:lvlText w:val="%3)"/>
      <w:lvlJc w:val="left"/>
      <w:pPr>
        <w:ind w:left="1280" w:hanging="360"/>
      </w:pPr>
    </w:lvl>
    <w:lvl w:ilvl="3" w:tplc="91B8BF5C">
      <w:start w:val="1"/>
      <w:numFmt w:val="lowerLetter"/>
      <w:lvlText w:val="%4)"/>
      <w:lvlJc w:val="left"/>
      <w:pPr>
        <w:ind w:left="1280" w:hanging="360"/>
      </w:pPr>
    </w:lvl>
    <w:lvl w:ilvl="4" w:tplc="B0543DD8">
      <w:start w:val="1"/>
      <w:numFmt w:val="lowerLetter"/>
      <w:lvlText w:val="%5)"/>
      <w:lvlJc w:val="left"/>
      <w:pPr>
        <w:ind w:left="1280" w:hanging="360"/>
      </w:pPr>
    </w:lvl>
    <w:lvl w:ilvl="5" w:tplc="154A23C4">
      <w:start w:val="1"/>
      <w:numFmt w:val="lowerLetter"/>
      <w:lvlText w:val="%6)"/>
      <w:lvlJc w:val="left"/>
      <w:pPr>
        <w:ind w:left="1280" w:hanging="360"/>
      </w:pPr>
    </w:lvl>
    <w:lvl w:ilvl="6" w:tplc="6384356A">
      <w:start w:val="1"/>
      <w:numFmt w:val="lowerLetter"/>
      <w:lvlText w:val="%7)"/>
      <w:lvlJc w:val="left"/>
      <w:pPr>
        <w:ind w:left="1280" w:hanging="360"/>
      </w:pPr>
    </w:lvl>
    <w:lvl w:ilvl="7" w:tplc="75128FAA">
      <w:start w:val="1"/>
      <w:numFmt w:val="lowerLetter"/>
      <w:lvlText w:val="%8)"/>
      <w:lvlJc w:val="left"/>
      <w:pPr>
        <w:ind w:left="1280" w:hanging="360"/>
      </w:pPr>
    </w:lvl>
    <w:lvl w:ilvl="8" w:tplc="DD14C22C">
      <w:start w:val="1"/>
      <w:numFmt w:val="lowerLetter"/>
      <w:lvlText w:val="%9)"/>
      <w:lvlJc w:val="left"/>
      <w:pPr>
        <w:ind w:left="1280" w:hanging="360"/>
      </w:pPr>
    </w:lvl>
  </w:abstractNum>
  <w:abstractNum w:abstractNumId="18" w15:restartNumberingAfterBreak="0">
    <w:nsid w:val="33FE449D"/>
    <w:multiLevelType w:val="hybridMultilevel"/>
    <w:tmpl w:val="1CBEF59E"/>
    <w:lvl w:ilvl="0" w:tplc="631A624E">
      <w:start w:val="1"/>
      <w:numFmt w:val="decimal"/>
      <w:lvlText w:val="%1)"/>
      <w:lvlJc w:val="left"/>
      <w:pPr>
        <w:ind w:left="1020" w:hanging="360"/>
      </w:pPr>
    </w:lvl>
    <w:lvl w:ilvl="1" w:tplc="E54C36B4">
      <w:start w:val="1"/>
      <w:numFmt w:val="decimal"/>
      <w:lvlText w:val="%2)"/>
      <w:lvlJc w:val="left"/>
      <w:pPr>
        <w:ind w:left="1020" w:hanging="360"/>
      </w:pPr>
    </w:lvl>
    <w:lvl w:ilvl="2" w:tplc="170EF8D0">
      <w:start w:val="1"/>
      <w:numFmt w:val="decimal"/>
      <w:lvlText w:val="%3)"/>
      <w:lvlJc w:val="left"/>
      <w:pPr>
        <w:ind w:left="1020" w:hanging="360"/>
      </w:pPr>
    </w:lvl>
    <w:lvl w:ilvl="3" w:tplc="094ABF3E">
      <w:start w:val="1"/>
      <w:numFmt w:val="decimal"/>
      <w:lvlText w:val="%4)"/>
      <w:lvlJc w:val="left"/>
      <w:pPr>
        <w:ind w:left="1020" w:hanging="360"/>
      </w:pPr>
    </w:lvl>
    <w:lvl w:ilvl="4" w:tplc="61FA4FEC">
      <w:start w:val="1"/>
      <w:numFmt w:val="decimal"/>
      <w:lvlText w:val="%5)"/>
      <w:lvlJc w:val="left"/>
      <w:pPr>
        <w:ind w:left="1020" w:hanging="360"/>
      </w:pPr>
    </w:lvl>
    <w:lvl w:ilvl="5" w:tplc="7A50C722">
      <w:start w:val="1"/>
      <w:numFmt w:val="decimal"/>
      <w:lvlText w:val="%6)"/>
      <w:lvlJc w:val="left"/>
      <w:pPr>
        <w:ind w:left="1020" w:hanging="360"/>
      </w:pPr>
    </w:lvl>
    <w:lvl w:ilvl="6" w:tplc="F342B0B8">
      <w:start w:val="1"/>
      <w:numFmt w:val="decimal"/>
      <w:lvlText w:val="%7)"/>
      <w:lvlJc w:val="left"/>
      <w:pPr>
        <w:ind w:left="1020" w:hanging="360"/>
      </w:pPr>
    </w:lvl>
    <w:lvl w:ilvl="7" w:tplc="FC74AE30">
      <w:start w:val="1"/>
      <w:numFmt w:val="decimal"/>
      <w:lvlText w:val="%8)"/>
      <w:lvlJc w:val="left"/>
      <w:pPr>
        <w:ind w:left="1020" w:hanging="360"/>
      </w:pPr>
    </w:lvl>
    <w:lvl w:ilvl="8" w:tplc="F8601460">
      <w:start w:val="1"/>
      <w:numFmt w:val="decimal"/>
      <w:lvlText w:val="%9)"/>
      <w:lvlJc w:val="left"/>
      <w:pPr>
        <w:ind w:left="1020" w:hanging="360"/>
      </w:pPr>
    </w:lvl>
  </w:abstractNum>
  <w:abstractNum w:abstractNumId="19" w15:restartNumberingAfterBreak="0">
    <w:nsid w:val="36CD0CFD"/>
    <w:multiLevelType w:val="hybridMultilevel"/>
    <w:tmpl w:val="03FAF612"/>
    <w:lvl w:ilvl="0" w:tplc="D2349C42">
      <w:start w:val="1"/>
      <w:numFmt w:val="decimal"/>
      <w:lvlText w:val="%1)"/>
      <w:lvlJc w:val="left"/>
      <w:pPr>
        <w:ind w:left="720" w:hanging="360"/>
      </w:pPr>
    </w:lvl>
    <w:lvl w:ilvl="1" w:tplc="182003AC">
      <w:start w:val="1"/>
      <w:numFmt w:val="decimal"/>
      <w:lvlText w:val="%2)"/>
      <w:lvlJc w:val="left"/>
      <w:pPr>
        <w:ind w:left="720" w:hanging="360"/>
      </w:pPr>
    </w:lvl>
    <w:lvl w:ilvl="2" w:tplc="20C0C3D2">
      <w:start w:val="1"/>
      <w:numFmt w:val="decimal"/>
      <w:lvlText w:val="%3)"/>
      <w:lvlJc w:val="left"/>
      <w:pPr>
        <w:ind w:left="720" w:hanging="360"/>
      </w:pPr>
    </w:lvl>
    <w:lvl w:ilvl="3" w:tplc="C1BAB180">
      <w:start w:val="1"/>
      <w:numFmt w:val="decimal"/>
      <w:lvlText w:val="%4)"/>
      <w:lvlJc w:val="left"/>
      <w:pPr>
        <w:ind w:left="720" w:hanging="360"/>
      </w:pPr>
    </w:lvl>
    <w:lvl w:ilvl="4" w:tplc="3006A60C">
      <w:start w:val="1"/>
      <w:numFmt w:val="decimal"/>
      <w:lvlText w:val="%5)"/>
      <w:lvlJc w:val="left"/>
      <w:pPr>
        <w:ind w:left="720" w:hanging="360"/>
      </w:pPr>
    </w:lvl>
    <w:lvl w:ilvl="5" w:tplc="C1C4F400">
      <w:start w:val="1"/>
      <w:numFmt w:val="decimal"/>
      <w:lvlText w:val="%6)"/>
      <w:lvlJc w:val="left"/>
      <w:pPr>
        <w:ind w:left="720" w:hanging="360"/>
      </w:pPr>
    </w:lvl>
    <w:lvl w:ilvl="6" w:tplc="3BE88788">
      <w:start w:val="1"/>
      <w:numFmt w:val="decimal"/>
      <w:lvlText w:val="%7)"/>
      <w:lvlJc w:val="left"/>
      <w:pPr>
        <w:ind w:left="720" w:hanging="360"/>
      </w:pPr>
    </w:lvl>
    <w:lvl w:ilvl="7" w:tplc="FE86FE3E">
      <w:start w:val="1"/>
      <w:numFmt w:val="decimal"/>
      <w:lvlText w:val="%8)"/>
      <w:lvlJc w:val="left"/>
      <w:pPr>
        <w:ind w:left="720" w:hanging="360"/>
      </w:pPr>
    </w:lvl>
    <w:lvl w:ilvl="8" w:tplc="39E67D7A">
      <w:start w:val="1"/>
      <w:numFmt w:val="decimal"/>
      <w:lvlText w:val="%9)"/>
      <w:lvlJc w:val="left"/>
      <w:pPr>
        <w:ind w:left="720" w:hanging="360"/>
      </w:pPr>
    </w:lvl>
  </w:abstractNum>
  <w:abstractNum w:abstractNumId="20" w15:restartNumberingAfterBreak="0">
    <w:nsid w:val="381D6B2E"/>
    <w:multiLevelType w:val="hybridMultilevel"/>
    <w:tmpl w:val="21D66BAC"/>
    <w:lvl w:ilvl="0" w:tplc="08785F3A">
      <w:start w:val="1"/>
      <w:numFmt w:val="decimal"/>
      <w:lvlText w:val="%1)"/>
      <w:lvlJc w:val="left"/>
      <w:pPr>
        <w:ind w:left="1020" w:hanging="360"/>
      </w:pPr>
    </w:lvl>
    <w:lvl w:ilvl="1" w:tplc="D03E6D52">
      <w:start w:val="1"/>
      <w:numFmt w:val="decimal"/>
      <w:lvlText w:val="%2)"/>
      <w:lvlJc w:val="left"/>
      <w:pPr>
        <w:ind w:left="1020" w:hanging="360"/>
      </w:pPr>
    </w:lvl>
    <w:lvl w:ilvl="2" w:tplc="7A9C0D9C">
      <w:start w:val="1"/>
      <w:numFmt w:val="decimal"/>
      <w:lvlText w:val="%3)"/>
      <w:lvlJc w:val="left"/>
      <w:pPr>
        <w:ind w:left="1020" w:hanging="360"/>
      </w:pPr>
    </w:lvl>
    <w:lvl w:ilvl="3" w:tplc="8262786A">
      <w:start w:val="1"/>
      <w:numFmt w:val="decimal"/>
      <w:lvlText w:val="%4)"/>
      <w:lvlJc w:val="left"/>
      <w:pPr>
        <w:ind w:left="1020" w:hanging="360"/>
      </w:pPr>
    </w:lvl>
    <w:lvl w:ilvl="4" w:tplc="FCE6BD96">
      <w:start w:val="1"/>
      <w:numFmt w:val="decimal"/>
      <w:lvlText w:val="%5)"/>
      <w:lvlJc w:val="left"/>
      <w:pPr>
        <w:ind w:left="1020" w:hanging="360"/>
      </w:pPr>
    </w:lvl>
    <w:lvl w:ilvl="5" w:tplc="C6F67612">
      <w:start w:val="1"/>
      <w:numFmt w:val="decimal"/>
      <w:lvlText w:val="%6)"/>
      <w:lvlJc w:val="left"/>
      <w:pPr>
        <w:ind w:left="1020" w:hanging="360"/>
      </w:pPr>
    </w:lvl>
    <w:lvl w:ilvl="6" w:tplc="EF66CC32">
      <w:start w:val="1"/>
      <w:numFmt w:val="decimal"/>
      <w:lvlText w:val="%7)"/>
      <w:lvlJc w:val="left"/>
      <w:pPr>
        <w:ind w:left="1020" w:hanging="360"/>
      </w:pPr>
    </w:lvl>
    <w:lvl w:ilvl="7" w:tplc="117884F6">
      <w:start w:val="1"/>
      <w:numFmt w:val="decimal"/>
      <w:lvlText w:val="%8)"/>
      <w:lvlJc w:val="left"/>
      <w:pPr>
        <w:ind w:left="1020" w:hanging="360"/>
      </w:pPr>
    </w:lvl>
    <w:lvl w:ilvl="8" w:tplc="352058A4">
      <w:start w:val="1"/>
      <w:numFmt w:val="decimal"/>
      <w:lvlText w:val="%9)"/>
      <w:lvlJc w:val="left"/>
      <w:pPr>
        <w:ind w:left="1020" w:hanging="360"/>
      </w:pPr>
    </w:lvl>
  </w:abstractNum>
  <w:abstractNum w:abstractNumId="21" w15:restartNumberingAfterBreak="0">
    <w:nsid w:val="384148FD"/>
    <w:multiLevelType w:val="hybridMultilevel"/>
    <w:tmpl w:val="B6B01DC4"/>
    <w:lvl w:ilvl="0" w:tplc="45E4CE30">
      <w:start w:val="1"/>
      <w:numFmt w:val="decimal"/>
      <w:lvlText w:val="%1)"/>
      <w:lvlJc w:val="left"/>
      <w:pPr>
        <w:ind w:left="1020" w:hanging="360"/>
      </w:pPr>
    </w:lvl>
    <w:lvl w:ilvl="1" w:tplc="AA68DB5E">
      <w:start w:val="1"/>
      <w:numFmt w:val="decimal"/>
      <w:lvlText w:val="%2)"/>
      <w:lvlJc w:val="left"/>
      <w:pPr>
        <w:ind w:left="1020" w:hanging="360"/>
      </w:pPr>
    </w:lvl>
    <w:lvl w:ilvl="2" w:tplc="44BC4B96">
      <w:start w:val="1"/>
      <w:numFmt w:val="decimal"/>
      <w:lvlText w:val="%3)"/>
      <w:lvlJc w:val="left"/>
      <w:pPr>
        <w:ind w:left="1020" w:hanging="360"/>
      </w:pPr>
    </w:lvl>
    <w:lvl w:ilvl="3" w:tplc="3E720C0A">
      <w:start w:val="1"/>
      <w:numFmt w:val="decimal"/>
      <w:lvlText w:val="%4)"/>
      <w:lvlJc w:val="left"/>
      <w:pPr>
        <w:ind w:left="1020" w:hanging="360"/>
      </w:pPr>
    </w:lvl>
    <w:lvl w:ilvl="4" w:tplc="5AA851DA">
      <w:start w:val="1"/>
      <w:numFmt w:val="decimal"/>
      <w:lvlText w:val="%5)"/>
      <w:lvlJc w:val="left"/>
      <w:pPr>
        <w:ind w:left="1020" w:hanging="360"/>
      </w:pPr>
    </w:lvl>
    <w:lvl w:ilvl="5" w:tplc="82963762">
      <w:start w:val="1"/>
      <w:numFmt w:val="decimal"/>
      <w:lvlText w:val="%6)"/>
      <w:lvlJc w:val="left"/>
      <w:pPr>
        <w:ind w:left="1020" w:hanging="360"/>
      </w:pPr>
    </w:lvl>
    <w:lvl w:ilvl="6" w:tplc="0136E9E4">
      <w:start w:val="1"/>
      <w:numFmt w:val="decimal"/>
      <w:lvlText w:val="%7)"/>
      <w:lvlJc w:val="left"/>
      <w:pPr>
        <w:ind w:left="1020" w:hanging="360"/>
      </w:pPr>
    </w:lvl>
    <w:lvl w:ilvl="7" w:tplc="885CA368">
      <w:start w:val="1"/>
      <w:numFmt w:val="decimal"/>
      <w:lvlText w:val="%8)"/>
      <w:lvlJc w:val="left"/>
      <w:pPr>
        <w:ind w:left="1020" w:hanging="360"/>
      </w:pPr>
    </w:lvl>
    <w:lvl w:ilvl="8" w:tplc="4B4C370C">
      <w:start w:val="1"/>
      <w:numFmt w:val="decimal"/>
      <w:lvlText w:val="%9)"/>
      <w:lvlJc w:val="left"/>
      <w:pPr>
        <w:ind w:left="1020" w:hanging="360"/>
      </w:pPr>
    </w:lvl>
  </w:abstractNum>
  <w:abstractNum w:abstractNumId="22" w15:restartNumberingAfterBreak="0">
    <w:nsid w:val="38A436D1"/>
    <w:multiLevelType w:val="hybridMultilevel"/>
    <w:tmpl w:val="4E269B88"/>
    <w:lvl w:ilvl="0" w:tplc="23AE1FAE">
      <w:start w:val="1"/>
      <w:numFmt w:val="decimal"/>
      <w:lvlText w:val="%1."/>
      <w:lvlJc w:val="left"/>
      <w:pPr>
        <w:ind w:left="1280" w:hanging="360"/>
      </w:pPr>
    </w:lvl>
    <w:lvl w:ilvl="1" w:tplc="B1D006BC">
      <w:start w:val="1"/>
      <w:numFmt w:val="decimal"/>
      <w:lvlText w:val="%2."/>
      <w:lvlJc w:val="left"/>
      <w:pPr>
        <w:ind w:left="1280" w:hanging="360"/>
      </w:pPr>
    </w:lvl>
    <w:lvl w:ilvl="2" w:tplc="C854D164">
      <w:start w:val="1"/>
      <w:numFmt w:val="decimal"/>
      <w:lvlText w:val="%3."/>
      <w:lvlJc w:val="left"/>
      <w:pPr>
        <w:ind w:left="1280" w:hanging="360"/>
      </w:pPr>
    </w:lvl>
    <w:lvl w:ilvl="3" w:tplc="A5B4788C">
      <w:start w:val="1"/>
      <w:numFmt w:val="decimal"/>
      <w:lvlText w:val="%4."/>
      <w:lvlJc w:val="left"/>
      <w:pPr>
        <w:ind w:left="1280" w:hanging="360"/>
      </w:pPr>
    </w:lvl>
    <w:lvl w:ilvl="4" w:tplc="2EA4D68A">
      <w:start w:val="1"/>
      <w:numFmt w:val="decimal"/>
      <w:lvlText w:val="%5."/>
      <w:lvlJc w:val="left"/>
      <w:pPr>
        <w:ind w:left="1280" w:hanging="360"/>
      </w:pPr>
    </w:lvl>
    <w:lvl w:ilvl="5" w:tplc="EB7A581C">
      <w:start w:val="1"/>
      <w:numFmt w:val="decimal"/>
      <w:lvlText w:val="%6."/>
      <w:lvlJc w:val="left"/>
      <w:pPr>
        <w:ind w:left="1280" w:hanging="360"/>
      </w:pPr>
    </w:lvl>
    <w:lvl w:ilvl="6" w:tplc="884E82C4">
      <w:start w:val="1"/>
      <w:numFmt w:val="decimal"/>
      <w:lvlText w:val="%7."/>
      <w:lvlJc w:val="left"/>
      <w:pPr>
        <w:ind w:left="1280" w:hanging="360"/>
      </w:pPr>
    </w:lvl>
    <w:lvl w:ilvl="7" w:tplc="1716FC44">
      <w:start w:val="1"/>
      <w:numFmt w:val="decimal"/>
      <w:lvlText w:val="%8."/>
      <w:lvlJc w:val="left"/>
      <w:pPr>
        <w:ind w:left="1280" w:hanging="360"/>
      </w:pPr>
    </w:lvl>
    <w:lvl w:ilvl="8" w:tplc="767E3390">
      <w:start w:val="1"/>
      <w:numFmt w:val="decimal"/>
      <w:lvlText w:val="%9."/>
      <w:lvlJc w:val="left"/>
      <w:pPr>
        <w:ind w:left="1280" w:hanging="360"/>
      </w:pPr>
    </w:lvl>
  </w:abstractNum>
  <w:abstractNum w:abstractNumId="23" w15:restartNumberingAfterBreak="0">
    <w:nsid w:val="3EA174D5"/>
    <w:multiLevelType w:val="hybridMultilevel"/>
    <w:tmpl w:val="132E1AC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37C34B7"/>
    <w:multiLevelType w:val="hybridMultilevel"/>
    <w:tmpl w:val="0060E518"/>
    <w:lvl w:ilvl="0" w:tplc="DD6E6234">
      <w:start w:val="1"/>
      <w:numFmt w:val="decimal"/>
      <w:lvlText w:val="%1."/>
      <w:lvlJc w:val="left"/>
      <w:pPr>
        <w:ind w:left="476" w:hanging="360"/>
      </w:pPr>
      <w:rPr>
        <w:rFonts w:hint="default"/>
      </w:rPr>
    </w:lvl>
    <w:lvl w:ilvl="1" w:tplc="04250019" w:tentative="1">
      <w:start w:val="1"/>
      <w:numFmt w:val="lowerLetter"/>
      <w:lvlText w:val="%2."/>
      <w:lvlJc w:val="left"/>
      <w:pPr>
        <w:ind w:left="1196" w:hanging="360"/>
      </w:pPr>
    </w:lvl>
    <w:lvl w:ilvl="2" w:tplc="0425001B" w:tentative="1">
      <w:start w:val="1"/>
      <w:numFmt w:val="lowerRoman"/>
      <w:lvlText w:val="%3."/>
      <w:lvlJc w:val="right"/>
      <w:pPr>
        <w:ind w:left="1916" w:hanging="180"/>
      </w:pPr>
    </w:lvl>
    <w:lvl w:ilvl="3" w:tplc="0425000F" w:tentative="1">
      <w:start w:val="1"/>
      <w:numFmt w:val="decimal"/>
      <w:lvlText w:val="%4."/>
      <w:lvlJc w:val="left"/>
      <w:pPr>
        <w:ind w:left="2636" w:hanging="360"/>
      </w:pPr>
    </w:lvl>
    <w:lvl w:ilvl="4" w:tplc="04250019" w:tentative="1">
      <w:start w:val="1"/>
      <w:numFmt w:val="lowerLetter"/>
      <w:lvlText w:val="%5."/>
      <w:lvlJc w:val="left"/>
      <w:pPr>
        <w:ind w:left="3356" w:hanging="360"/>
      </w:pPr>
    </w:lvl>
    <w:lvl w:ilvl="5" w:tplc="0425001B" w:tentative="1">
      <w:start w:val="1"/>
      <w:numFmt w:val="lowerRoman"/>
      <w:lvlText w:val="%6."/>
      <w:lvlJc w:val="right"/>
      <w:pPr>
        <w:ind w:left="4076" w:hanging="180"/>
      </w:pPr>
    </w:lvl>
    <w:lvl w:ilvl="6" w:tplc="0425000F" w:tentative="1">
      <w:start w:val="1"/>
      <w:numFmt w:val="decimal"/>
      <w:lvlText w:val="%7."/>
      <w:lvlJc w:val="left"/>
      <w:pPr>
        <w:ind w:left="4796" w:hanging="360"/>
      </w:pPr>
    </w:lvl>
    <w:lvl w:ilvl="7" w:tplc="04250019" w:tentative="1">
      <w:start w:val="1"/>
      <w:numFmt w:val="lowerLetter"/>
      <w:lvlText w:val="%8."/>
      <w:lvlJc w:val="left"/>
      <w:pPr>
        <w:ind w:left="5516" w:hanging="360"/>
      </w:pPr>
    </w:lvl>
    <w:lvl w:ilvl="8" w:tplc="0425001B" w:tentative="1">
      <w:start w:val="1"/>
      <w:numFmt w:val="lowerRoman"/>
      <w:lvlText w:val="%9."/>
      <w:lvlJc w:val="right"/>
      <w:pPr>
        <w:ind w:left="6236" w:hanging="180"/>
      </w:pPr>
    </w:lvl>
  </w:abstractNum>
  <w:abstractNum w:abstractNumId="25" w15:restartNumberingAfterBreak="0">
    <w:nsid w:val="4A2A0281"/>
    <w:multiLevelType w:val="hybridMultilevel"/>
    <w:tmpl w:val="89D8B15E"/>
    <w:lvl w:ilvl="0" w:tplc="DAEE54E8">
      <w:start w:val="1"/>
      <w:numFmt w:val="decimal"/>
      <w:lvlText w:val="%1)"/>
      <w:lvlJc w:val="left"/>
      <w:pPr>
        <w:ind w:left="1020" w:hanging="360"/>
      </w:pPr>
    </w:lvl>
    <w:lvl w:ilvl="1" w:tplc="BBF6682A">
      <w:start w:val="1"/>
      <w:numFmt w:val="decimal"/>
      <w:lvlText w:val="%2)"/>
      <w:lvlJc w:val="left"/>
      <w:pPr>
        <w:ind w:left="1020" w:hanging="360"/>
      </w:pPr>
    </w:lvl>
    <w:lvl w:ilvl="2" w:tplc="85326DA6">
      <w:start w:val="1"/>
      <w:numFmt w:val="decimal"/>
      <w:lvlText w:val="%3)"/>
      <w:lvlJc w:val="left"/>
      <w:pPr>
        <w:ind w:left="1020" w:hanging="360"/>
      </w:pPr>
    </w:lvl>
    <w:lvl w:ilvl="3" w:tplc="183E53F0">
      <w:start w:val="1"/>
      <w:numFmt w:val="decimal"/>
      <w:lvlText w:val="%4)"/>
      <w:lvlJc w:val="left"/>
      <w:pPr>
        <w:ind w:left="1020" w:hanging="360"/>
      </w:pPr>
    </w:lvl>
    <w:lvl w:ilvl="4" w:tplc="A9FE1CEE">
      <w:start w:val="1"/>
      <w:numFmt w:val="decimal"/>
      <w:lvlText w:val="%5)"/>
      <w:lvlJc w:val="left"/>
      <w:pPr>
        <w:ind w:left="1020" w:hanging="360"/>
      </w:pPr>
    </w:lvl>
    <w:lvl w:ilvl="5" w:tplc="50D2DA08">
      <w:start w:val="1"/>
      <w:numFmt w:val="decimal"/>
      <w:lvlText w:val="%6)"/>
      <w:lvlJc w:val="left"/>
      <w:pPr>
        <w:ind w:left="1020" w:hanging="360"/>
      </w:pPr>
    </w:lvl>
    <w:lvl w:ilvl="6" w:tplc="1EF4CF20">
      <w:start w:val="1"/>
      <w:numFmt w:val="decimal"/>
      <w:lvlText w:val="%7)"/>
      <w:lvlJc w:val="left"/>
      <w:pPr>
        <w:ind w:left="1020" w:hanging="360"/>
      </w:pPr>
    </w:lvl>
    <w:lvl w:ilvl="7" w:tplc="81CE2D48">
      <w:start w:val="1"/>
      <w:numFmt w:val="decimal"/>
      <w:lvlText w:val="%8)"/>
      <w:lvlJc w:val="left"/>
      <w:pPr>
        <w:ind w:left="1020" w:hanging="360"/>
      </w:pPr>
    </w:lvl>
    <w:lvl w:ilvl="8" w:tplc="6B229134">
      <w:start w:val="1"/>
      <w:numFmt w:val="decimal"/>
      <w:lvlText w:val="%9)"/>
      <w:lvlJc w:val="left"/>
      <w:pPr>
        <w:ind w:left="1020" w:hanging="360"/>
      </w:pPr>
    </w:lvl>
  </w:abstractNum>
  <w:abstractNum w:abstractNumId="26" w15:restartNumberingAfterBreak="0">
    <w:nsid w:val="4F4C6D15"/>
    <w:multiLevelType w:val="hybridMultilevel"/>
    <w:tmpl w:val="B9F0AABE"/>
    <w:lvl w:ilvl="0" w:tplc="85022D92">
      <w:start w:val="1"/>
      <w:numFmt w:val="decimal"/>
      <w:lvlText w:val="%1."/>
      <w:lvlJc w:val="left"/>
      <w:pPr>
        <w:ind w:left="1556" w:hanging="360"/>
      </w:pPr>
      <w:rPr>
        <w:rFonts w:hint="default"/>
      </w:rPr>
    </w:lvl>
    <w:lvl w:ilvl="1" w:tplc="04250019" w:tentative="1">
      <w:start w:val="1"/>
      <w:numFmt w:val="lowerLetter"/>
      <w:lvlText w:val="%2."/>
      <w:lvlJc w:val="left"/>
      <w:pPr>
        <w:ind w:left="2276" w:hanging="360"/>
      </w:pPr>
    </w:lvl>
    <w:lvl w:ilvl="2" w:tplc="0425001B" w:tentative="1">
      <w:start w:val="1"/>
      <w:numFmt w:val="lowerRoman"/>
      <w:lvlText w:val="%3."/>
      <w:lvlJc w:val="right"/>
      <w:pPr>
        <w:ind w:left="2996" w:hanging="180"/>
      </w:pPr>
    </w:lvl>
    <w:lvl w:ilvl="3" w:tplc="0425000F" w:tentative="1">
      <w:start w:val="1"/>
      <w:numFmt w:val="decimal"/>
      <w:lvlText w:val="%4."/>
      <w:lvlJc w:val="left"/>
      <w:pPr>
        <w:ind w:left="3716" w:hanging="360"/>
      </w:pPr>
    </w:lvl>
    <w:lvl w:ilvl="4" w:tplc="04250019" w:tentative="1">
      <w:start w:val="1"/>
      <w:numFmt w:val="lowerLetter"/>
      <w:lvlText w:val="%5."/>
      <w:lvlJc w:val="left"/>
      <w:pPr>
        <w:ind w:left="4436" w:hanging="360"/>
      </w:pPr>
    </w:lvl>
    <w:lvl w:ilvl="5" w:tplc="0425001B" w:tentative="1">
      <w:start w:val="1"/>
      <w:numFmt w:val="lowerRoman"/>
      <w:lvlText w:val="%6."/>
      <w:lvlJc w:val="right"/>
      <w:pPr>
        <w:ind w:left="5156" w:hanging="180"/>
      </w:pPr>
    </w:lvl>
    <w:lvl w:ilvl="6" w:tplc="0425000F" w:tentative="1">
      <w:start w:val="1"/>
      <w:numFmt w:val="decimal"/>
      <w:lvlText w:val="%7."/>
      <w:lvlJc w:val="left"/>
      <w:pPr>
        <w:ind w:left="5876" w:hanging="360"/>
      </w:pPr>
    </w:lvl>
    <w:lvl w:ilvl="7" w:tplc="04250019" w:tentative="1">
      <w:start w:val="1"/>
      <w:numFmt w:val="lowerLetter"/>
      <w:lvlText w:val="%8."/>
      <w:lvlJc w:val="left"/>
      <w:pPr>
        <w:ind w:left="6596" w:hanging="360"/>
      </w:pPr>
    </w:lvl>
    <w:lvl w:ilvl="8" w:tplc="0425001B" w:tentative="1">
      <w:start w:val="1"/>
      <w:numFmt w:val="lowerRoman"/>
      <w:lvlText w:val="%9."/>
      <w:lvlJc w:val="right"/>
      <w:pPr>
        <w:ind w:left="7316" w:hanging="180"/>
      </w:pPr>
    </w:lvl>
  </w:abstractNum>
  <w:abstractNum w:abstractNumId="27" w15:restartNumberingAfterBreak="0">
    <w:nsid w:val="5502628C"/>
    <w:multiLevelType w:val="hybridMultilevel"/>
    <w:tmpl w:val="439E5C60"/>
    <w:lvl w:ilvl="0" w:tplc="8B8C1F26">
      <w:start w:val="1"/>
      <w:numFmt w:val="decimal"/>
      <w:lvlText w:val="%1."/>
      <w:lvlJc w:val="left"/>
      <w:pPr>
        <w:ind w:left="1196" w:hanging="360"/>
      </w:pPr>
      <w:rPr>
        <w:rFonts w:hint="default"/>
      </w:rPr>
    </w:lvl>
    <w:lvl w:ilvl="1" w:tplc="04250019" w:tentative="1">
      <w:start w:val="1"/>
      <w:numFmt w:val="lowerLetter"/>
      <w:lvlText w:val="%2."/>
      <w:lvlJc w:val="left"/>
      <w:pPr>
        <w:ind w:left="1916" w:hanging="360"/>
      </w:pPr>
    </w:lvl>
    <w:lvl w:ilvl="2" w:tplc="0425001B" w:tentative="1">
      <w:start w:val="1"/>
      <w:numFmt w:val="lowerRoman"/>
      <w:lvlText w:val="%3."/>
      <w:lvlJc w:val="right"/>
      <w:pPr>
        <w:ind w:left="2636" w:hanging="180"/>
      </w:pPr>
    </w:lvl>
    <w:lvl w:ilvl="3" w:tplc="0425000F" w:tentative="1">
      <w:start w:val="1"/>
      <w:numFmt w:val="decimal"/>
      <w:lvlText w:val="%4."/>
      <w:lvlJc w:val="left"/>
      <w:pPr>
        <w:ind w:left="3356" w:hanging="360"/>
      </w:pPr>
    </w:lvl>
    <w:lvl w:ilvl="4" w:tplc="04250019" w:tentative="1">
      <w:start w:val="1"/>
      <w:numFmt w:val="lowerLetter"/>
      <w:lvlText w:val="%5."/>
      <w:lvlJc w:val="left"/>
      <w:pPr>
        <w:ind w:left="4076" w:hanging="360"/>
      </w:pPr>
    </w:lvl>
    <w:lvl w:ilvl="5" w:tplc="0425001B" w:tentative="1">
      <w:start w:val="1"/>
      <w:numFmt w:val="lowerRoman"/>
      <w:lvlText w:val="%6."/>
      <w:lvlJc w:val="right"/>
      <w:pPr>
        <w:ind w:left="4796" w:hanging="180"/>
      </w:pPr>
    </w:lvl>
    <w:lvl w:ilvl="6" w:tplc="0425000F" w:tentative="1">
      <w:start w:val="1"/>
      <w:numFmt w:val="decimal"/>
      <w:lvlText w:val="%7."/>
      <w:lvlJc w:val="left"/>
      <w:pPr>
        <w:ind w:left="5516" w:hanging="360"/>
      </w:pPr>
    </w:lvl>
    <w:lvl w:ilvl="7" w:tplc="04250019" w:tentative="1">
      <w:start w:val="1"/>
      <w:numFmt w:val="lowerLetter"/>
      <w:lvlText w:val="%8."/>
      <w:lvlJc w:val="left"/>
      <w:pPr>
        <w:ind w:left="6236" w:hanging="360"/>
      </w:pPr>
    </w:lvl>
    <w:lvl w:ilvl="8" w:tplc="0425001B" w:tentative="1">
      <w:start w:val="1"/>
      <w:numFmt w:val="lowerRoman"/>
      <w:lvlText w:val="%9."/>
      <w:lvlJc w:val="right"/>
      <w:pPr>
        <w:ind w:left="6956" w:hanging="180"/>
      </w:pPr>
    </w:lvl>
  </w:abstractNum>
  <w:abstractNum w:abstractNumId="28" w15:restartNumberingAfterBreak="0">
    <w:nsid w:val="554B74A1"/>
    <w:multiLevelType w:val="hybridMultilevel"/>
    <w:tmpl w:val="1E96A5AA"/>
    <w:lvl w:ilvl="0" w:tplc="EC24A1EC">
      <w:start w:val="1"/>
      <w:numFmt w:val="decimal"/>
      <w:lvlText w:val="%1)"/>
      <w:lvlJc w:val="left"/>
      <w:pPr>
        <w:ind w:left="1020" w:hanging="360"/>
      </w:pPr>
    </w:lvl>
    <w:lvl w:ilvl="1" w:tplc="79983814">
      <w:start w:val="1"/>
      <w:numFmt w:val="decimal"/>
      <w:lvlText w:val="%2)"/>
      <w:lvlJc w:val="left"/>
      <w:pPr>
        <w:ind w:left="1020" w:hanging="360"/>
      </w:pPr>
    </w:lvl>
    <w:lvl w:ilvl="2" w:tplc="D4205134">
      <w:start w:val="1"/>
      <w:numFmt w:val="decimal"/>
      <w:lvlText w:val="%3)"/>
      <w:lvlJc w:val="left"/>
      <w:pPr>
        <w:ind w:left="1020" w:hanging="360"/>
      </w:pPr>
    </w:lvl>
    <w:lvl w:ilvl="3" w:tplc="C07CDB08">
      <w:start w:val="1"/>
      <w:numFmt w:val="decimal"/>
      <w:lvlText w:val="%4)"/>
      <w:lvlJc w:val="left"/>
      <w:pPr>
        <w:ind w:left="1020" w:hanging="360"/>
      </w:pPr>
    </w:lvl>
    <w:lvl w:ilvl="4" w:tplc="5A4C967A">
      <w:start w:val="1"/>
      <w:numFmt w:val="decimal"/>
      <w:lvlText w:val="%5)"/>
      <w:lvlJc w:val="left"/>
      <w:pPr>
        <w:ind w:left="1020" w:hanging="360"/>
      </w:pPr>
    </w:lvl>
    <w:lvl w:ilvl="5" w:tplc="5742185E">
      <w:start w:val="1"/>
      <w:numFmt w:val="decimal"/>
      <w:lvlText w:val="%6)"/>
      <w:lvlJc w:val="left"/>
      <w:pPr>
        <w:ind w:left="1020" w:hanging="360"/>
      </w:pPr>
    </w:lvl>
    <w:lvl w:ilvl="6" w:tplc="1F9E5270">
      <w:start w:val="1"/>
      <w:numFmt w:val="decimal"/>
      <w:lvlText w:val="%7)"/>
      <w:lvlJc w:val="left"/>
      <w:pPr>
        <w:ind w:left="1020" w:hanging="360"/>
      </w:pPr>
    </w:lvl>
    <w:lvl w:ilvl="7" w:tplc="E2B498AC">
      <w:start w:val="1"/>
      <w:numFmt w:val="decimal"/>
      <w:lvlText w:val="%8)"/>
      <w:lvlJc w:val="left"/>
      <w:pPr>
        <w:ind w:left="1020" w:hanging="360"/>
      </w:pPr>
    </w:lvl>
    <w:lvl w:ilvl="8" w:tplc="9AA07702">
      <w:start w:val="1"/>
      <w:numFmt w:val="decimal"/>
      <w:lvlText w:val="%9)"/>
      <w:lvlJc w:val="left"/>
      <w:pPr>
        <w:ind w:left="1020" w:hanging="360"/>
      </w:pPr>
    </w:lvl>
  </w:abstractNum>
  <w:abstractNum w:abstractNumId="29" w15:restartNumberingAfterBreak="0">
    <w:nsid w:val="5909073D"/>
    <w:multiLevelType w:val="hybridMultilevel"/>
    <w:tmpl w:val="99B41A34"/>
    <w:lvl w:ilvl="0" w:tplc="92961178">
      <w:start w:val="1"/>
      <w:numFmt w:val="decimal"/>
      <w:lvlText w:val="%1)"/>
      <w:lvlJc w:val="left"/>
      <w:pPr>
        <w:ind w:left="1020" w:hanging="360"/>
      </w:pPr>
    </w:lvl>
    <w:lvl w:ilvl="1" w:tplc="AA24949E">
      <w:start w:val="1"/>
      <w:numFmt w:val="decimal"/>
      <w:lvlText w:val="%2)"/>
      <w:lvlJc w:val="left"/>
      <w:pPr>
        <w:ind w:left="1020" w:hanging="360"/>
      </w:pPr>
    </w:lvl>
    <w:lvl w:ilvl="2" w:tplc="1520AB16">
      <w:start w:val="1"/>
      <w:numFmt w:val="decimal"/>
      <w:lvlText w:val="%3)"/>
      <w:lvlJc w:val="left"/>
      <w:pPr>
        <w:ind w:left="1020" w:hanging="360"/>
      </w:pPr>
    </w:lvl>
    <w:lvl w:ilvl="3" w:tplc="EE747C24">
      <w:start w:val="1"/>
      <w:numFmt w:val="decimal"/>
      <w:lvlText w:val="%4)"/>
      <w:lvlJc w:val="left"/>
      <w:pPr>
        <w:ind w:left="1020" w:hanging="360"/>
      </w:pPr>
    </w:lvl>
    <w:lvl w:ilvl="4" w:tplc="E73A563C">
      <w:start w:val="1"/>
      <w:numFmt w:val="decimal"/>
      <w:lvlText w:val="%5)"/>
      <w:lvlJc w:val="left"/>
      <w:pPr>
        <w:ind w:left="1020" w:hanging="360"/>
      </w:pPr>
    </w:lvl>
    <w:lvl w:ilvl="5" w:tplc="B96C0618">
      <w:start w:val="1"/>
      <w:numFmt w:val="decimal"/>
      <w:lvlText w:val="%6)"/>
      <w:lvlJc w:val="left"/>
      <w:pPr>
        <w:ind w:left="1020" w:hanging="360"/>
      </w:pPr>
    </w:lvl>
    <w:lvl w:ilvl="6" w:tplc="0C4AE17A">
      <w:start w:val="1"/>
      <w:numFmt w:val="decimal"/>
      <w:lvlText w:val="%7)"/>
      <w:lvlJc w:val="left"/>
      <w:pPr>
        <w:ind w:left="1020" w:hanging="360"/>
      </w:pPr>
    </w:lvl>
    <w:lvl w:ilvl="7" w:tplc="9170F63E">
      <w:start w:val="1"/>
      <w:numFmt w:val="decimal"/>
      <w:lvlText w:val="%8)"/>
      <w:lvlJc w:val="left"/>
      <w:pPr>
        <w:ind w:left="1020" w:hanging="360"/>
      </w:pPr>
    </w:lvl>
    <w:lvl w:ilvl="8" w:tplc="2B002E0A">
      <w:start w:val="1"/>
      <w:numFmt w:val="decimal"/>
      <w:lvlText w:val="%9)"/>
      <w:lvlJc w:val="left"/>
      <w:pPr>
        <w:ind w:left="1020" w:hanging="360"/>
      </w:pPr>
    </w:lvl>
  </w:abstractNum>
  <w:abstractNum w:abstractNumId="30" w15:restartNumberingAfterBreak="0">
    <w:nsid w:val="5F2B3E0A"/>
    <w:multiLevelType w:val="hybridMultilevel"/>
    <w:tmpl w:val="A16063BC"/>
    <w:lvl w:ilvl="0" w:tplc="C182332A">
      <w:start w:val="1"/>
      <w:numFmt w:val="decimal"/>
      <w:lvlText w:val="%1)"/>
      <w:lvlJc w:val="left"/>
      <w:pPr>
        <w:ind w:left="1020" w:hanging="360"/>
      </w:pPr>
    </w:lvl>
    <w:lvl w:ilvl="1" w:tplc="406E1CA2">
      <w:start w:val="1"/>
      <w:numFmt w:val="decimal"/>
      <w:lvlText w:val="%2)"/>
      <w:lvlJc w:val="left"/>
      <w:pPr>
        <w:ind w:left="1020" w:hanging="360"/>
      </w:pPr>
    </w:lvl>
    <w:lvl w:ilvl="2" w:tplc="F0D0FECE">
      <w:start w:val="1"/>
      <w:numFmt w:val="decimal"/>
      <w:lvlText w:val="%3)"/>
      <w:lvlJc w:val="left"/>
      <w:pPr>
        <w:ind w:left="1020" w:hanging="360"/>
      </w:pPr>
    </w:lvl>
    <w:lvl w:ilvl="3" w:tplc="F0BCEF88">
      <w:start w:val="1"/>
      <w:numFmt w:val="decimal"/>
      <w:lvlText w:val="%4)"/>
      <w:lvlJc w:val="left"/>
      <w:pPr>
        <w:ind w:left="1020" w:hanging="360"/>
      </w:pPr>
    </w:lvl>
    <w:lvl w:ilvl="4" w:tplc="CCFEC6AC">
      <w:start w:val="1"/>
      <w:numFmt w:val="decimal"/>
      <w:lvlText w:val="%5)"/>
      <w:lvlJc w:val="left"/>
      <w:pPr>
        <w:ind w:left="1020" w:hanging="360"/>
      </w:pPr>
    </w:lvl>
    <w:lvl w:ilvl="5" w:tplc="5A9476F4">
      <w:start w:val="1"/>
      <w:numFmt w:val="decimal"/>
      <w:lvlText w:val="%6)"/>
      <w:lvlJc w:val="left"/>
      <w:pPr>
        <w:ind w:left="1020" w:hanging="360"/>
      </w:pPr>
    </w:lvl>
    <w:lvl w:ilvl="6" w:tplc="10FCEEC8">
      <w:start w:val="1"/>
      <w:numFmt w:val="decimal"/>
      <w:lvlText w:val="%7)"/>
      <w:lvlJc w:val="left"/>
      <w:pPr>
        <w:ind w:left="1020" w:hanging="360"/>
      </w:pPr>
    </w:lvl>
    <w:lvl w:ilvl="7" w:tplc="F080F4BC">
      <w:start w:val="1"/>
      <w:numFmt w:val="decimal"/>
      <w:lvlText w:val="%8)"/>
      <w:lvlJc w:val="left"/>
      <w:pPr>
        <w:ind w:left="1020" w:hanging="360"/>
      </w:pPr>
    </w:lvl>
    <w:lvl w:ilvl="8" w:tplc="7D6639C4">
      <w:start w:val="1"/>
      <w:numFmt w:val="decimal"/>
      <w:lvlText w:val="%9)"/>
      <w:lvlJc w:val="left"/>
      <w:pPr>
        <w:ind w:left="1020" w:hanging="360"/>
      </w:pPr>
    </w:lvl>
  </w:abstractNum>
  <w:abstractNum w:abstractNumId="31" w15:restartNumberingAfterBreak="0">
    <w:nsid w:val="60C65F91"/>
    <w:multiLevelType w:val="hybridMultilevel"/>
    <w:tmpl w:val="045CAB7E"/>
    <w:lvl w:ilvl="0" w:tplc="A75E6E4C">
      <w:start w:val="1"/>
      <w:numFmt w:val="decimal"/>
      <w:lvlText w:val="%1)"/>
      <w:lvlJc w:val="left"/>
      <w:pPr>
        <w:ind w:left="1020" w:hanging="360"/>
      </w:pPr>
    </w:lvl>
    <w:lvl w:ilvl="1" w:tplc="B9600DF4">
      <w:start w:val="1"/>
      <w:numFmt w:val="decimal"/>
      <w:lvlText w:val="%2)"/>
      <w:lvlJc w:val="left"/>
      <w:pPr>
        <w:ind w:left="1020" w:hanging="360"/>
      </w:pPr>
    </w:lvl>
    <w:lvl w:ilvl="2" w:tplc="A18AC51A">
      <w:start w:val="1"/>
      <w:numFmt w:val="decimal"/>
      <w:lvlText w:val="%3)"/>
      <w:lvlJc w:val="left"/>
      <w:pPr>
        <w:ind w:left="1020" w:hanging="360"/>
      </w:pPr>
    </w:lvl>
    <w:lvl w:ilvl="3" w:tplc="1C962EA0">
      <w:start w:val="1"/>
      <w:numFmt w:val="decimal"/>
      <w:lvlText w:val="%4)"/>
      <w:lvlJc w:val="left"/>
      <w:pPr>
        <w:ind w:left="1020" w:hanging="360"/>
      </w:pPr>
    </w:lvl>
    <w:lvl w:ilvl="4" w:tplc="2132D496">
      <w:start w:val="1"/>
      <w:numFmt w:val="decimal"/>
      <w:lvlText w:val="%5)"/>
      <w:lvlJc w:val="left"/>
      <w:pPr>
        <w:ind w:left="1020" w:hanging="360"/>
      </w:pPr>
    </w:lvl>
    <w:lvl w:ilvl="5" w:tplc="14ECDF34">
      <w:start w:val="1"/>
      <w:numFmt w:val="decimal"/>
      <w:lvlText w:val="%6)"/>
      <w:lvlJc w:val="left"/>
      <w:pPr>
        <w:ind w:left="1020" w:hanging="360"/>
      </w:pPr>
    </w:lvl>
    <w:lvl w:ilvl="6" w:tplc="4AF05E2C">
      <w:start w:val="1"/>
      <w:numFmt w:val="decimal"/>
      <w:lvlText w:val="%7)"/>
      <w:lvlJc w:val="left"/>
      <w:pPr>
        <w:ind w:left="1020" w:hanging="360"/>
      </w:pPr>
    </w:lvl>
    <w:lvl w:ilvl="7" w:tplc="3362BE56">
      <w:start w:val="1"/>
      <w:numFmt w:val="decimal"/>
      <w:lvlText w:val="%8)"/>
      <w:lvlJc w:val="left"/>
      <w:pPr>
        <w:ind w:left="1020" w:hanging="360"/>
      </w:pPr>
    </w:lvl>
    <w:lvl w:ilvl="8" w:tplc="9CF4B4E0">
      <w:start w:val="1"/>
      <w:numFmt w:val="decimal"/>
      <w:lvlText w:val="%9)"/>
      <w:lvlJc w:val="left"/>
      <w:pPr>
        <w:ind w:left="1020" w:hanging="360"/>
      </w:pPr>
    </w:lvl>
  </w:abstractNum>
  <w:abstractNum w:abstractNumId="32" w15:restartNumberingAfterBreak="0">
    <w:nsid w:val="61E54D80"/>
    <w:multiLevelType w:val="hybridMultilevel"/>
    <w:tmpl w:val="DBE46A70"/>
    <w:lvl w:ilvl="0" w:tplc="A9103A66">
      <w:start w:val="1"/>
      <w:numFmt w:val="decimal"/>
      <w:lvlText w:val="%1)"/>
      <w:lvlJc w:val="left"/>
      <w:pPr>
        <w:ind w:left="720" w:hanging="360"/>
      </w:pPr>
    </w:lvl>
    <w:lvl w:ilvl="1" w:tplc="A93AB1A6">
      <w:start w:val="1"/>
      <w:numFmt w:val="decimal"/>
      <w:lvlText w:val="%2)"/>
      <w:lvlJc w:val="left"/>
      <w:pPr>
        <w:ind w:left="720" w:hanging="360"/>
      </w:pPr>
    </w:lvl>
    <w:lvl w:ilvl="2" w:tplc="9FE47DFE">
      <w:start w:val="1"/>
      <w:numFmt w:val="decimal"/>
      <w:lvlText w:val="%3)"/>
      <w:lvlJc w:val="left"/>
      <w:pPr>
        <w:ind w:left="720" w:hanging="360"/>
      </w:pPr>
    </w:lvl>
    <w:lvl w:ilvl="3" w:tplc="F6CC8E52">
      <w:start w:val="1"/>
      <w:numFmt w:val="decimal"/>
      <w:lvlText w:val="%4)"/>
      <w:lvlJc w:val="left"/>
      <w:pPr>
        <w:ind w:left="720" w:hanging="360"/>
      </w:pPr>
    </w:lvl>
    <w:lvl w:ilvl="4" w:tplc="606EC790">
      <w:start w:val="1"/>
      <w:numFmt w:val="decimal"/>
      <w:lvlText w:val="%5)"/>
      <w:lvlJc w:val="left"/>
      <w:pPr>
        <w:ind w:left="720" w:hanging="360"/>
      </w:pPr>
    </w:lvl>
    <w:lvl w:ilvl="5" w:tplc="708C3330">
      <w:start w:val="1"/>
      <w:numFmt w:val="decimal"/>
      <w:lvlText w:val="%6)"/>
      <w:lvlJc w:val="left"/>
      <w:pPr>
        <w:ind w:left="720" w:hanging="360"/>
      </w:pPr>
    </w:lvl>
    <w:lvl w:ilvl="6" w:tplc="03D8F136">
      <w:start w:val="1"/>
      <w:numFmt w:val="decimal"/>
      <w:lvlText w:val="%7)"/>
      <w:lvlJc w:val="left"/>
      <w:pPr>
        <w:ind w:left="720" w:hanging="360"/>
      </w:pPr>
    </w:lvl>
    <w:lvl w:ilvl="7" w:tplc="3B2680D2">
      <w:start w:val="1"/>
      <w:numFmt w:val="decimal"/>
      <w:lvlText w:val="%8)"/>
      <w:lvlJc w:val="left"/>
      <w:pPr>
        <w:ind w:left="720" w:hanging="360"/>
      </w:pPr>
    </w:lvl>
    <w:lvl w:ilvl="8" w:tplc="588EAB58">
      <w:start w:val="1"/>
      <w:numFmt w:val="decimal"/>
      <w:lvlText w:val="%9)"/>
      <w:lvlJc w:val="left"/>
      <w:pPr>
        <w:ind w:left="720" w:hanging="360"/>
      </w:pPr>
    </w:lvl>
  </w:abstractNum>
  <w:abstractNum w:abstractNumId="33" w15:restartNumberingAfterBreak="0">
    <w:nsid w:val="67835724"/>
    <w:multiLevelType w:val="hybridMultilevel"/>
    <w:tmpl w:val="6D42F7EC"/>
    <w:lvl w:ilvl="0" w:tplc="D9762544">
      <w:start w:val="1"/>
      <w:numFmt w:val="decimal"/>
      <w:lvlText w:val="%1)"/>
      <w:lvlJc w:val="left"/>
      <w:pPr>
        <w:ind w:left="1020" w:hanging="360"/>
      </w:pPr>
    </w:lvl>
    <w:lvl w:ilvl="1" w:tplc="08CA9888">
      <w:start w:val="1"/>
      <w:numFmt w:val="decimal"/>
      <w:lvlText w:val="%2)"/>
      <w:lvlJc w:val="left"/>
      <w:pPr>
        <w:ind w:left="1020" w:hanging="360"/>
      </w:pPr>
    </w:lvl>
    <w:lvl w:ilvl="2" w:tplc="16C4C360">
      <w:start w:val="1"/>
      <w:numFmt w:val="decimal"/>
      <w:lvlText w:val="%3)"/>
      <w:lvlJc w:val="left"/>
      <w:pPr>
        <w:ind w:left="1020" w:hanging="360"/>
      </w:pPr>
    </w:lvl>
    <w:lvl w:ilvl="3" w:tplc="BB04F822">
      <w:start w:val="1"/>
      <w:numFmt w:val="decimal"/>
      <w:lvlText w:val="%4)"/>
      <w:lvlJc w:val="left"/>
      <w:pPr>
        <w:ind w:left="1020" w:hanging="360"/>
      </w:pPr>
    </w:lvl>
    <w:lvl w:ilvl="4" w:tplc="BD54F7E0">
      <w:start w:val="1"/>
      <w:numFmt w:val="decimal"/>
      <w:lvlText w:val="%5)"/>
      <w:lvlJc w:val="left"/>
      <w:pPr>
        <w:ind w:left="1020" w:hanging="360"/>
      </w:pPr>
    </w:lvl>
    <w:lvl w:ilvl="5" w:tplc="EB30124A">
      <w:start w:val="1"/>
      <w:numFmt w:val="decimal"/>
      <w:lvlText w:val="%6)"/>
      <w:lvlJc w:val="left"/>
      <w:pPr>
        <w:ind w:left="1020" w:hanging="360"/>
      </w:pPr>
    </w:lvl>
    <w:lvl w:ilvl="6" w:tplc="EB945490">
      <w:start w:val="1"/>
      <w:numFmt w:val="decimal"/>
      <w:lvlText w:val="%7)"/>
      <w:lvlJc w:val="left"/>
      <w:pPr>
        <w:ind w:left="1020" w:hanging="360"/>
      </w:pPr>
    </w:lvl>
    <w:lvl w:ilvl="7" w:tplc="A3B25206">
      <w:start w:val="1"/>
      <w:numFmt w:val="decimal"/>
      <w:lvlText w:val="%8)"/>
      <w:lvlJc w:val="left"/>
      <w:pPr>
        <w:ind w:left="1020" w:hanging="360"/>
      </w:pPr>
    </w:lvl>
    <w:lvl w:ilvl="8" w:tplc="039E2F18">
      <w:start w:val="1"/>
      <w:numFmt w:val="decimal"/>
      <w:lvlText w:val="%9)"/>
      <w:lvlJc w:val="left"/>
      <w:pPr>
        <w:ind w:left="1020" w:hanging="360"/>
      </w:pPr>
    </w:lvl>
  </w:abstractNum>
  <w:abstractNum w:abstractNumId="34" w15:restartNumberingAfterBreak="0">
    <w:nsid w:val="696D490D"/>
    <w:multiLevelType w:val="hybridMultilevel"/>
    <w:tmpl w:val="6A523714"/>
    <w:lvl w:ilvl="0" w:tplc="851AB018">
      <w:start w:val="1"/>
      <w:numFmt w:val="decimal"/>
      <w:lvlText w:val="%1."/>
      <w:lvlJc w:val="left"/>
      <w:pPr>
        <w:ind w:left="1440" w:hanging="360"/>
      </w:pPr>
    </w:lvl>
    <w:lvl w:ilvl="1" w:tplc="2452D6F0">
      <w:start w:val="1"/>
      <w:numFmt w:val="decimal"/>
      <w:lvlText w:val="%2."/>
      <w:lvlJc w:val="left"/>
      <w:pPr>
        <w:ind w:left="1440" w:hanging="360"/>
      </w:pPr>
    </w:lvl>
    <w:lvl w:ilvl="2" w:tplc="3F8E8528">
      <w:start w:val="1"/>
      <w:numFmt w:val="decimal"/>
      <w:lvlText w:val="%3."/>
      <w:lvlJc w:val="left"/>
      <w:pPr>
        <w:ind w:left="1440" w:hanging="360"/>
      </w:pPr>
    </w:lvl>
    <w:lvl w:ilvl="3" w:tplc="D8A0324A">
      <w:start w:val="1"/>
      <w:numFmt w:val="decimal"/>
      <w:lvlText w:val="%4."/>
      <w:lvlJc w:val="left"/>
      <w:pPr>
        <w:ind w:left="1440" w:hanging="360"/>
      </w:pPr>
    </w:lvl>
    <w:lvl w:ilvl="4" w:tplc="BAC81136">
      <w:start w:val="1"/>
      <w:numFmt w:val="decimal"/>
      <w:lvlText w:val="%5."/>
      <w:lvlJc w:val="left"/>
      <w:pPr>
        <w:ind w:left="1440" w:hanging="360"/>
      </w:pPr>
    </w:lvl>
    <w:lvl w:ilvl="5" w:tplc="BD1EDFFA">
      <w:start w:val="1"/>
      <w:numFmt w:val="decimal"/>
      <w:lvlText w:val="%6."/>
      <w:lvlJc w:val="left"/>
      <w:pPr>
        <w:ind w:left="1440" w:hanging="360"/>
      </w:pPr>
    </w:lvl>
    <w:lvl w:ilvl="6" w:tplc="1F86A81C">
      <w:start w:val="1"/>
      <w:numFmt w:val="decimal"/>
      <w:lvlText w:val="%7."/>
      <w:lvlJc w:val="left"/>
      <w:pPr>
        <w:ind w:left="1440" w:hanging="360"/>
      </w:pPr>
    </w:lvl>
    <w:lvl w:ilvl="7" w:tplc="B770F8F4">
      <w:start w:val="1"/>
      <w:numFmt w:val="decimal"/>
      <w:lvlText w:val="%8."/>
      <w:lvlJc w:val="left"/>
      <w:pPr>
        <w:ind w:left="1440" w:hanging="360"/>
      </w:pPr>
    </w:lvl>
    <w:lvl w:ilvl="8" w:tplc="54909644">
      <w:start w:val="1"/>
      <w:numFmt w:val="decimal"/>
      <w:lvlText w:val="%9."/>
      <w:lvlJc w:val="left"/>
      <w:pPr>
        <w:ind w:left="1440" w:hanging="360"/>
      </w:pPr>
    </w:lvl>
  </w:abstractNum>
  <w:abstractNum w:abstractNumId="35" w15:restartNumberingAfterBreak="0">
    <w:nsid w:val="6A520EE1"/>
    <w:multiLevelType w:val="hybridMultilevel"/>
    <w:tmpl w:val="026C3746"/>
    <w:lvl w:ilvl="0" w:tplc="FD485404">
      <w:start w:val="1"/>
      <w:numFmt w:val="decimal"/>
      <w:lvlText w:val="%1)"/>
      <w:lvlJc w:val="left"/>
      <w:pPr>
        <w:ind w:left="1020" w:hanging="360"/>
      </w:pPr>
    </w:lvl>
    <w:lvl w:ilvl="1" w:tplc="94A2B2EE">
      <w:start w:val="1"/>
      <w:numFmt w:val="decimal"/>
      <w:lvlText w:val="%2)"/>
      <w:lvlJc w:val="left"/>
      <w:pPr>
        <w:ind w:left="1020" w:hanging="360"/>
      </w:pPr>
    </w:lvl>
    <w:lvl w:ilvl="2" w:tplc="EB0E0FBC">
      <w:start w:val="1"/>
      <w:numFmt w:val="decimal"/>
      <w:lvlText w:val="%3)"/>
      <w:lvlJc w:val="left"/>
      <w:pPr>
        <w:ind w:left="1020" w:hanging="360"/>
      </w:pPr>
    </w:lvl>
    <w:lvl w:ilvl="3" w:tplc="E0EC7660">
      <w:start w:val="1"/>
      <w:numFmt w:val="decimal"/>
      <w:lvlText w:val="%4)"/>
      <w:lvlJc w:val="left"/>
      <w:pPr>
        <w:ind w:left="1020" w:hanging="360"/>
      </w:pPr>
    </w:lvl>
    <w:lvl w:ilvl="4" w:tplc="B6E4D6C0">
      <w:start w:val="1"/>
      <w:numFmt w:val="decimal"/>
      <w:lvlText w:val="%5)"/>
      <w:lvlJc w:val="left"/>
      <w:pPr>
        <w:ind w:left="1020" w:hanging="360"/>
      </w:pPr>
    </w:lvl>
    <w:lvl w:ilvl="5" w:tplc="419A222C">
      <w:start w:val="1"/>
      <w:numFmt w:val="decimal"/>
      <w:lvlText w:val="%6)"/>
      <w:lvlJc w:val="left"/>
      <w:pPr>
        <w:ind w:left="1020" w:hanging="360"/>
      </w:pPr>
    </w:lvl>
    <w:lvl w:ilvl="6" w:tplc="59103824">
      <w:start w:val="1"/>
      <w:numFmt w:val="decimal"/>
      <w:lvlText w:val="%7)"/>
      <w:lvlJc w:val="left"/>
      <w:pPr>
        <w:ind w:left="1020" w:hanging="360"/>
      </w:pPr>
    </w:lvl>
    <w:lvl w:ilvl="7" w:tplc="492A687E">
      <w:start w:val="1"/>
      <w:numFmt w:val="decimal"/>
      <w:lvlText w:val="%8)"/>
      <w:lvlJc w:val="left"/>
      <w:pPr>
        <w:ind w:left="1020" w:hanging="360"/>
      </w:pPr>
    </w:lvl>
    <w:lvl w:ilvl="8" w:tplc="3DEA9804">
      <w:start w:val="1"/>
      <w:numFmt w:val="decimal"/>
      <w:lvlText w:val="%9)"/>
      <w:lvlJc w:val="left"/>
      <w:pPr>
        <w:ind w:left="1020" w:hanging="360"/>
      </w:pPr>
    </w:lvl>
  </w:abstractNum>
  <w:abstractNum w:abstractNumId="36" w15:restartNumberingAfterBreak="0">
    <w:nsid w:val="6DEF474D"/>
    <w:multiLevelType w:val="hybridMultilevel"/>
    <w:tmpl w:val="521C65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FE61DEA"/>
    <w:multiLevelType w:val="hybridMultilevel"/>
    <w:tmpl w:val="A64ACDCA"/>
    <w:lvl w:ilvl="0" w:tplc="5C5A7EFA">
      <w:start w:val="1"/>
      <w:numFmt w:val="decimal"/>
      <w:lvlText w:val="%1)"/>
      <w:lvlJc w:val="left"/>
      <w:pPr>
        <w:ind w:left="720" w:hanging="360"/>
      </w:pPr>
    </w:lvl>
    <w:lvl w:ilvl="1" w:tplc="A04CF260">
      <w:start w:val="1"/>
      <w:numFmt w:val="decimal"/>
      <w:lvlText w:val="%2)"/>
      <w:lvlJc w:val="left"/>
      <w:pPr>
        <w:ind w:left="720" w:hanging="360"/>
      </w:pPr>
    </w:lvl>
    <w:lvl w:ilvl="2" w:tplc="09CAEB86">
      <w:start w:val="1"/>
      <w:numFmt w:val="decimal"/>
      <w:lvlText w:val="%3)"/>
      <w:lvlJc w:val="left"/>
      <w:pPr>
        <w:ind w:left="720" w:hanging="360"/>
      </w:pPr>
    </w:lvl>
    <w:lvl w:ilvl="3" w:tplc="260AAEA4">
      <w:start w:val="1"/>
      <w:numFmt w:val="decimal"/>
      <w:lvlText w:val="%4)"/>
      <w:lvlJc w:val="left"/>
      <w:pPr>
        <w:ind w:left="720" w:hanging="360"/>
      </w:pPr>
    </w:lvl>
    <w:lvl w:ilvl="4" w:tplc="77E62198">
      <w:start w:val="1"/>
      <w:numFmt w:val="decimal"/>
      <w:lvlText w:val="%5)"/>
      <w:lvlJc w:val="left"/>
      <w:pPr>
        <w:ind w:left="720" w:hanging="360"/>
      </w:pPr>
    </w:lvl>
    <w:lvl w:ilvl="5" w:tplc="147C466A">
      <w:start w:val="1"/>
      <w:numFmt w:val="decimal"/>
      <w:lvlText w:val="%6)"/>
      <w:lvlJc w:val="left"/>
      <w:pPr>
        <w:ind w:left="720" w:hanging="360"/>
      </w:pPr>
    </w:lvl>
    <w:lvl w:ilvl="6" w:tplc="A43E4E92">
      <w:start w:val="1"/>
      <w:numFmt w:val="decimal"/>
      <w:lvlText w:val="%7)"/>
      <w:lvlJc w:val="left"/>
      <w:pPr>
        <w:ind w:left="720" w:hanging="360"/>
      </w:pPr>
    </w:lvl>
    <w:lvl w:ilvl="7" w:tplc="A574CD6C">
      <w:start w:val="1"/>
      <w:numFmt w:val="decimal"/>
      <w:lvlText w:val="%8)"/>
      <w:lvlJc w:val="left"/>
      <w:pPr>
        <w:ind w:left="720" w:hanging="360"/>
      </w:pPr>
    </w:lvl>
    <w:lvl w:ilvl="8" w:tplc="2980A2A6">
      <w:start w:val="1"/>
      <w:numFmt w:val="decimal"/>
      <w:lvlText w:val="%9)"/>
      <w:lvlJc w:val="left"/>
      <w:pPr>
        <w:ind w:left="720" w:hanging="360"/>
      </w:pPr>
    </w:lvl>
  </w:abstractNum>
  <w:abstractNum w:abstractNumId="38" w15:restartNumberingAfterBreak="0">
    <w:nsid w:val="75CA1E04"/>
    <w:multiLevelType w:val="hybridMultilevel"/>
    <w:tmpl w:val="7FBCCFDC"/>
    <w:lvl w:ilvl="0" w:tplc="EA881AA2">
      <w:start w:val="1"/>
      <w:numFmt w:val="decimal"/>
      <w:lvlText w:val="%1."/>
      <w:lvlJc w:val="left"/>
      <w:pPr>
        <w:ind w:left="1280" w:hanging="360"/>
      </w:pPr>
    </w:lvl>
    <w:lvl w:ilvl="1" w:tplc="FF68D7C0">
      <w:start w:val="1"/>
      <w:numFmt w:val="decimal"/>
      <w:lvlText w:val="%2."/>
      <w:lvlJc w:val="left"/>
      <w:pPr>
        <w:ind w:left="1280" w:hanging="360"/>
      </w:pPr>
    </w:lvl>
    <w:lvl w:ilvl="2" w:tplc="A184F490">
      <w:start w:val="1"/>
      <w:numFmt w:val="decimal"/>
      <w:lvlText w:val="%3."/>
      <w:lvlJc w:val="left"/>
      <w:pPr>
        <w:ind w:left="1280" w:hanging="360"/>
      </w:pPr>
    </w:lvl>
    <w:lvl w:ilvl="3" w:tplc="C99C1AD4">
      <w:start w:val="1"/>
      <w:numFmt w:val="decimal"/>
      <w:lvlText w:val="%4."/>
      <w:lvlJc w:val="left"/>
      <w:pPr>
        <w:ind w:left="1280" w:hanging="360"/>
      </w:pPr>
    </w:lvl>
    <w:lvl w:ilvl="4" w:tplc="86F61B32">
      <w:start w:val="1"/>
      <w:numFmt w:val="decimal"/>
      <w:lvlText w:val="%5."/>
      <w:lvlJc w:val="left"/>
      <w:pPr>
        <w:ind w:left="1280" w:hanging="360"/>
      </w:pPr>
    </w:lvl>
    <w:lvl w:ilvl="5" w:tplc="B35A17C4">
      <w:start w:val="1"/>
      <w:numFmt w:val="decimal"/>
      <w:lvlText w:val="%6."/>
      <w:lvlJc w:val="left"/>
      <w:pPr>
        <w:ind w:left="1280" w:hanging="360"/>
      </w:pPr>
    </w:lvl>
    <w:lvl w:ilvl="6" w:tplc="0CE8658E">
      <w:start w:val="1"/>
      <w:numFmt w:val="decimal"/>
      <w:lvlText w:val="%7."/>
      <w:lvlJc w:val="left"/>
      <w:pPr>
        <w:ind w:left="1280" w:hanging="360"/>
      </w:pPr>
    </w:lvl>
    <w:lvl w:ilvl="7" w:tplc="572A6E64">
      <w:start w:val="1"/>
      <w:numFmt w:val="decimal"/>
      <w:lvlText w:val="%8."/>
      <w:lvlJc w:val="left"/>
      <w:pPr>
        <w:ind w:left="1280" w:hanging="360"/>
      </w:pPr>
    </w:lvl>
    <w:lvl w:ilvl="8" w:tplc="8924D234">
      <w:start w:val="1"/>
      <w:numFmt w:val="decimal"/>
      <w:lvlText w:val="%9."/>
      <w:lvlJc w:val="left"/>
      <w:pPr>
        <w:ind w:left="1280" w:hanging="360"/>
      </w:pPr>
    </w:lvl>
  </w:abstractNum>
  <w:abstractNum w:abstractNumId="39" w15:restartNumberingAfterBreak="0">
    <w:nsid w:val="7AD21A34"/>
    <w:multiLevelType w:val="hybridMultilevel"/>
    <w:tmpl w:val="F510260C"/>
    <w:lvl w:ilvl="0" w:tplc="EA7EA0A8">
      <w:start w:val="1"/>
      <w:numFmt w:val="decimal"/>
      <w:lvlText w:val="%1."/>
      <w:lvlJc w:val="left"/>
      <w:pPr>
        <w:ind w:left="1280" w:hanging="360"/>
      </w:pPr>
    </w:lvl>
    <w:lvl w:ilvl="1" w:tplc="FB244A1A">
      <w:start w:val="1"/>
      <w:numFmt w:val="decimal"/>
      <w:lvlText w:val="%2."/>
      <w:lvlJc w:val="left"/>
      <w:pPr>
        <w:ind w:left="1280" w:hanging="360"/>
      </w:pPr>
    </w:lvl>
    <w:lvl w:ilvl="2" w:tplc="5B380444">
      <w:start w:val="1"/>
      <w:numFmt w:val="decimal"/>
      <w:lvlText w:val="%3."/>
      <w:lvlJc w:val="left"/>
      <w:pPr>
        <w:ind w:left="1280" w:hanging="360"/>
      </w:pPr>
    </w:lvl>
    <w:lvl w:ilvl="3" w:tplc="1EC4C90C">
      <w:start w:val="1"/>
      <w:numFmt w:val="decimal"/>
      <w:lvlText w:val="%4."/>
      <w:lvlJc w:val="left"/>
      <w:pPr>
        <w:ind w:left="1280" w:hanging="360"/>
      </w:pPr>
    </w:lvl>
    <w:lvl w:ilvl="4" w:tplc="620A826A">
      <w:start w:val="1"/>
      <w:numFmt w:val="decimal"/>
      <w:lvlText w:val="%5."/>
      <w:lvlJc w:val="left"/>
      <w:pPr>
        <w:ind w:left="1280" w:hanging="360"/>
      </w:pPr>
    </w:lvl>
    <w:lvl w:ilvl="5" w:tplc="BEA07B5E">
      <w:start w:val="1"/>
      <w:numFmt w:val="decimal"/>
      <w:lvlText w:val="%6."/>
      <w:lvlJc w:val="left"/>
      <w:pPr>
        <w:ind w:left="1280" w:hanging="360"/>
      </w:pPr>
    </w:lvl>
    <w:lvl w:ilvl="6" w:tplc="609A8BCE">
      <w:start w:val="1"/>
      <w:numFmt w:val="decimal"/>
      <w:lvlText w:val="%7."/>
      <w:lvlJc w:val="left"/>
      <w:pPr>
        <w:ind w:left="1280" w:hanging="360"/>
      </w:pPr>
    </w:lvl>
    <w:lvl w:ilvl="7" w:tplc="C9BE3C24">
      <w:start w:val="1"/>
      <w:numFmt w:val="decimal"/>
      <w:lvlText w:val="%8."/>
      <w:lvlJc w:val="left"/>
      <w:pPr>
        <w:ind w:left="1280" w:hanging="360"/>
      </w:pPr>
    </w:lvl>
    <w:lvl w:ilvl="8" w:tplc="B3C4DA8E">
      <w:start w:val="1"/>
      <w:numFmt w:val="decimal"/>
      <w:lvlText w:val="%9."/>
      <w:lvlJc w:val="left"/>
      <w:pPr>
        <w:ind w:left="1280" w:hanging="360"/>
      </w:pPr>
    </w:lvl>
  </w:abstractNum>
  <w:abstractNum w:abstractNumId="40" w15:restartNumberingAfterBreak="0">
    <w:nsid w:val="7BEF664B"/>
    <w:multiLevelType w:val="hybridMultilevel"/>
    <w:tmpl w:val="CE123158"/>
    <w:lvl w:ilvl="0" w:tplc="5950ED54">
      <w:start w:val="1"/>
      <w:numFmt w:val="decimal"/>
      <w:lvlText w:val="%1."/>
      <w:lvlJc w:val="left"/>
      <w:pPr>
        <w:ind w:left="1280" w:hanging="360"/>
      </w:pPr>
    </w:lvl>
    <w:lvl w:ilvl="1" w:tplc="46242F32">
      <w:start w:val="1"/>
      <w:numFmt w:val="lowerLetter"/>
      <w:lvlText w:val="%2)"/>
      <w:lvlJc w:val="left"/>
      <w:pPr>
        <w:ind w:left="1840" w:hanging="360"/>
      </w:pPr>
    </w:lvl>
    <w:lvl w:ilvl="2" w:tplc="D946CD24">
      <w:start w:val="1"/>
      <w:numFmt w:val="decimal"/>
      <w:lvlText w:val="%3."/>
      <w:lvlJc w:val="left"/>
      <w:pPr>
        <w:ind w:left="1280" w:hanging="360"/>
      </w:pPr>
    </w:lvl>
    <w:lvl w:ilvl="3" w:tplc="6FA0D8C4">
      <w:start w:val="1"/>
      <w:numFmt w:val="decimal"/>
      <w:lvlText w:val="%4."/>
      <w:lvlJc w:val="left"/>
      <w:pPr>
        <w:ind w:left="1280" w:hanging="360"/>
      </w:pPr>
    </w:lvl>
    <w:lvl w:ilvl="4" w:tplc="8CE83208">
      <w:start w:val="1"/>
      <w:numFmt w:val="decimal"/>
      <w:lvlText w:val="%5."/>
      <w:lvlJc w:val="left"/>
      <w:pPr>
        <w:ind w:left="1280" w:hanging="360"/>
      </w:pPr>
    </w:lvl>
    <w:lvl w:ilvl="5" w:tplc="AF62DE3A">
      <w:start w:val="1"/>
      <w:numFmt w:val="decimal"/>
      <w:lvlText w:val="%6."/>
      <w:lvlJc w:val="left"/>
      <w:pPr>
        <w:ind w:left="1280" w:hanging="360"/>
      </w:pPr>
    </w:lvl>
    <w:lvl w:ilvl="6" w:tplc="E48C5870">
      <w:start w:val="1"/>
      <w:numFmt w:val="decimal"/>
      <w:lvlText w:val="%7."/>
      <w:lvlJc w:val="left"/>
      <w:pPr>
        <w:ind w:left="1280" w:hanging="360"/>
      </w:pPr>
    </w:lvl>
    <w:lvl w:ilvl="7" w:tplc="23282D3C">
      <w:start w:val="1"/>
      <w:numFmt w:val="decimal"/>
      <w:lvlText w:val="%8."/>
      <w:lvlJc w:val="left"/>
      <w:pPr>
        <w:ind w:left="1280" w:hanging="360"/>
      </w:pPr>
    </w:lvl>
    <w:lvl w:ilvl="8" w:tplc="9CFCDAD4">
      <w:start w:val="1"/>
      <w:numFmt w:val="decimal"/>
      <w:lvlText w:val="%9."/>
      <w:lvlJc w:val="left"/>
      <w:pPr>
        <w:ind w:left="1280" w:hanging="360"/>
      </w:pPr>
    </w:lvl>
  </w:abstractNum>
  <w:num w:numId="1" w16cid:durableId="863637593">
    <w:abstractNumId w:val="24"/>
  </w:num>
  <w:num w:numId="2" w16cid:durableId="1552616023">
    <w:abstractNumId w:val="0"/>
  </w:num>
  <w:num w:numId="3" w16cid:durableId="1510482940">
    <w:abstractNumId w:val="27"/>
  </w:num>
  <w:num w:numId="4" w16cid:durableId="1493597470">
    <w:abstractNumId w:val="26"/>
  </w:num>
  <w:num w:numId="5" w16cid:durableId="1691027628">
    <w:abstractNumId w:val="40"/>
  </w:num>
  <w:num w:numId="6" w16cid:durableId="1140422979">
    <w:abstractNumId w:val="9"/>
  </w:num>
  <w:num w:numId="7" w16cid:durableId="1788355140">
    <w:abstractNumId w:val="39"/>
  </w:num>
  <w:num w:numId="8" w16cid:durableId="1202205996">
    <w:abstractNumId w:val="38"/>
  </w:num>
  <w:num w:numId="9" w16cid:durableId="549808747">
    <w:abstractNumId w:val="3"/>
  </w:num>
  <w:num w:numId="10" w16cid:durableId="319039735">
    <w:abstractNumId w:val="10"/>
  </w:num>
  <w:num w:numId="11" w16cid:durableId="1456872491">
    <w:abstractNumId w:val="17"/>
  </w:num>
  <w:num w:numId="12" w16cid:durableId="338970944">
    <w:abstractNumId w:val="4"/>
  </w:num>
  <w:num w:numId="13" w16cid:durableId="1950814741">
    <w:abstractNumId w:val="22"/>
  </w:num>
  <w:num w:numId="14" w16cid:durableId="2035308061">
    <w:abstractNumId w:val="1"/>
  </w:num>
  <w:num w:numId="15" w16cid:durableId="1054084491">
    <w:abstractNumId w:val="16"/>
  </w:num>
  <w:num w:numId="16" w16cid:durableId="53161818">
    <w:abstractNumId w:val="36"/>
  </w:num>
  <w:num w:numId="17" w16cid:durableId="1381511073">
    <w:abstractNumId w:val="6"/>
  </w:num>
  <w:num w:numId="18" w16cid:durableId="1651592549">
    <w:abstractNumId w:val="2"/>
  </w:num>
  <w:num w:numId="19" w16cid:durableId="1222668479">
    <w:abstractNumId w:val="15"/>
  </w:num>
  <w:num w:numId="20" w16cid:durableId="923149734">
    <w:abstractNumId w:val="5"/>
  </w:num>
  <w:num w:numId="21" w16cid:durableId="587889763">
    <w:abstractNumId w:val="35"/>
  </w:num>
  <w:num w:numId="22" w16cid:durableId="957445705">
    <w:abstractNumId w:val="33"/>
  </w:num>
  <w:num w:numId="23" w16cid:durableId="28452419">
    <w:abstractNumId w:val="18"/>
  </w:num>
  <w:num w:numId="24" w16cid:durableId="2117602738">
    <w:abstractNumId w:val="11"/>
  </w:num>
  <w:num w:numId="25" w16cid:durableId="1296721261">
    <w:abstractNumId w:val="23"/>
  </w:num>
  <w:num w:numId="26" w16cid:durableId="1259023096">
    <w:abstractNumId w:val="8"/>
  </w:num>
  <w:num w:numId="27" w16cid:durableId="756824563">
    <w:abstractNumId w:val="32"/>
  </w:num>
  <w:num w:numId="28" w16cid:durableId="41294174">
    <w:abstractNumId w:val="12"/>
  </w:num>
  <w:num w:numId="29" w16cid:durableId="881675933">
    <w:abstractNumId w:val="37"/>
  </w:num>
  <w:num w:numId="30" w16cid:durableId="811025903">
    <w:abstractNumId w:val="31"/>
  </w:num>
  <w:num w:numId="31" w16cid:durableId="1659649632">
    <w:abstractNumId w:val="28"/>
  </w:num>
  <w:num w:numId="32" w16cid:durableId="246959934">
    <w:abstractNumId w:val="21"/>
  </w:num>
  <w:num w:numId="33" w16cid:durableId="1558936579">
    <w:abstractNumId w:val="14"/>
  </w:num>
  <w:num w:numId="34" w16cid:durableId="1554659841">
    <w:abstractNumId w:val="25"/>
  </w:num>
  <w:num w:numId="35" w16cid:durableId="1262185937">
    <w:abstractNumId w:val="29"/>
  </w:num>
  <w:num w:numId="36" w16cid:durableId="2118404875">
    <w:abstractNumId w:val="30"/>
  </w:num>
  <w:num w:numId="37" w16cid:durableId="1991710337">
    <w:abstractNumId w:val="7"/>
  </w:num>
  <w:num w:numId="38" w16cid:durableId="1351493785">
    <w:abstractNumId w:val="34"/>
  </w:num>
  <w:num w:numId="39" w16cid:durableId="1553034419">
    <w:abstractNumId w:val="13"/>
  </w:num>
  <w:num w:numId="40" w16cid:durableId="997538560">
    <w:abstractNumId w:val="19"/>
  </w:num>
  <w:num w:numId="41" w16cid:durableId="1912152131">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oNotDisplayPageBoundaries/>
  <w:trackRevisions/>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72F"/>
    <w:rsid w:val="00000820"/>
    <w:rsid w:val="00002800"/>
    <w:rsid w:val="000032C5"/>
    <w:rsid w:val="00005143"/>
    <w:rsid w:val="00005624"/>
    <w:rsid w:val="0000575B"/>
    <w:rsid w:val="00005A4F"/>
    <w:rsid w:val="0000641E"/>
    <w:rsid w:val="000066DB"/>
    <w:rsid w:val="0000742D"/>
    <w:rsid w:val="00010706"/>
    <w:rsid w:val="00011BED"/>
    <w:rsid w:val="00012A5F"/>
    <w:rsid w:val="0001404C"/>
    <w:rsid w:val="00014145"/>
    <w:rsid w:val="000209CD"/>
    <w:rsid w:val="00022FCB"/>
    <w:rsid w:val="00027A50"/>
    <w:rsid w:val="00030543"/>
    <w:rsid w:val="00030AE1"/>
    <w:rsid w:val="00031C5D"/>
    <w:rsid w:val="00033316"/>
    <w:rsid w:val="000342C9"/>
    <w:rsid w:val="00035659"/>
    <w:rsid w:val="000362F9"/>
    <w:rsid w:val="00036AC5"/>
    <w:rsid w:val="000371C2"/>
    <w:rsid w:val="0004029D"/>
    <w:rsid w:val="0004266E"/>
    <w:rsid w:val="00043F37"/>
    <w:rsid w:val="000441A4"/>
    <w:rsid w:val="0004427F"/>
    <w:rsid w:val="000459F5"/>
    <w:rsid w:val="00050187"/>
    <w:rsid w:val="00052B04"/>
    <w:rsid w:val="0005326D"/>
    <w:rsid w:val="000548EF"/>
    <w:rsid w:val="000579E6"/>
    <w:rsid w:val="00060224"/>
    <w:rsid w:val="00060944"/>
    <w:rsid w:val="00062A1A"/>
    <w:rsid w:val="00063CDD"/>
    <w:rsid w:val="000649FB"/>
    <w:rsid w:val="00065F6C"/>
    <w:rsid w:val="00067B13"/>
    <w:rsid w:val="0007045B"/>
    <w:rsid w:val="00070BF1"/>
    <w:rsid w:val="00072D7B"/>
    <w:rsid w:val="000759C1"/>
    <w:rsid w:val="00076B49"/>
    <w:rsid w:val="00077177"/>
    <w:rsid w:val="00077AAD"/>
    <w:rsid w:val="00080192"/>
    <w:rsid w:val="00081D6B"/>
    <w:rsid w:val="00082596"/>
    <w:rsid w:val="000831E7"/>
    <w:rsid w:val="00083D54"/>
    <w:rsid w:val="00085CC6"/>
    <w:rsid w:val="00086D58"/>
    <w:rsid w:val="00087626"/>
    <w:rsid w:val="00087BC8"/>
    <w:rsid w:val="00087E1B"/>
    <w:rsid w:val="00090A53"/>
    <w:rsid w:val="00090EBA"/>
    <w:rsid w:val="0009263D"/>
    <w:rsid w:val="000937DA"/>
    <w:rsid w:val="000948FB"/>
    <w:rsid w:val="00095229"/>
    <w:rsid w:val="00095422"/>
    <w:rsid w:val="00095D00"/>
    <w:rsid w:val="00096A28"/>
    <w:rsid w:val="000A0B44"/>
    <w:rsid w:val="000A0C6F"/>
    <w:rsid w:val="000A1024"/>
    <w:rsid w:val="000A1B63"/>
    <w:rsid w:val="000A2343"/>
    <w:rsid w:val="000A3382"/>
    <w:rsid w:val="000A37FC"/>
    <w:rsid w:val="000A3BEA"/>
    <w:rsid w:val="000A3DA2"/>
    <w:rsid w:val="000A401F"/>
    <w:rsid w:val="000A4932"/>
    <w:rsid w:val="000A511E"/>
    <w:rsid w:val="000A5A2D"/>
    <w:rsid w:val="000A5CE5"/>
    <w:rsid w:val="000A6418"/>
    <w:rsid w:val="000A67CF"/>
    <w:rsid w:val="000A6CEF"/>
    <w:rsid w:val="000B1368"/>
    <w:rsid w:val="000B14DE"/>
    <w:rsid w:val="000B2682"/>
    <w:rsid w:val="000B2C57"/>
    <w:rsid w:val="000B333C"/>
    <w:rsid w:val="000B483A"/>
    <w:rsid w:val="000B53B4"/>
    <w:rsid w:val="000B5BD5"/>
    <w:rsid w:val="000B734E"/>
    <w:rsid w:val="000C0B30"/>
    <w:rsid w:val="000C17AC"/>
    <w:rsid w:val="000C1ECB"/>
    <w:rsid w:val="000C22B2"/>
    <w:rsid w:val="000C233C"/>
    <w:rsid w:val="000C2495"/>
    <w:rsid w:val="000C2D09"/>
    <w:rsid w:val="000C3007"/>
    <w:rsid w:val="000C3F61"/>
    <w:rsid w:val="000C7035"/>
    <w:rsid w:val="000D0FB1"/>
    <w:rsid w:val="000D1669"/>
    <w:rsid w:val="000D3AB2"/>
    <w:rsid w:val="000D5F2B"/>
    <w:rsid w:val="000D64B7"/>
    <w:rsid w:val="000D6DD2"/>
    <w:rsid w:val="000E0711"/>
    <w:rsid w:val="000E1E84"/>
    <w:rsid w:val="000E3262"/>
    <w:rsid w:val="000E337F"/>
    <w:rsid w:val="000E493D"/>
    <w:rsid w:val="000E4EAE"/>
    <w:rsid w:val="000E5EA6"/>
    <w:rsid w:val="000F015F"/>
    <w:rsid w:val="000F05AC"/>
    <w:rsid w:val="000F310E"/>
    <w:rsid w:val="000F410B"/>
    <w:rsid w:val="000F5BA6"/>
    <w:rsid w:val="000F6A25"/>
    <w:rsid w:val="000F6FF0"/>
    <w:rsid w:val="00101B41"/>
    <w:rsid w:val="001028A6"/>
    <w:rsid w:val="0010320F"/>
    <w:rsid w:val="00103364"/>
    <w:rsid w:val="0010342F"/>
    <w:rsid w:val="00106998"/>
    <w:rsid w:val="0010740F"/>
    <w:rsid w:val="00107F99"/>
    <w:rsid w:val="00110B0A"/>
    <w:rsid w:val="00111197"/>
    <w:rsid w:val="00112418"/>
    <w:rsid w:val="0011285D"/>
    <w:rsid w:val="00113F35"/>
    <w:rsid w:val="00113FDD"/>
    <w:rsid w:val="00114180"/>
    <w:rsid w:val="001174E3"/>
    <w:rsid w:val="00117A7C"/>
    <w:rsid w:val="00117C1B"/>
    <w:rsid w:val="00117CE5"/>
    <w:rsid w:val="00120286"/>
    <w:rsid w:val="00121CA8"/>
    <w:rsid w:val="00123E33"/>
    <w:rsid w:val="0012679D"/>
    <w:rsid w:val="00127E56"/>
    <w:rsid w:val="00127FB5"/>
    <w:rsid w:val="001316A5"/>
    <w:rsid w:val="0013226D"/>
    <w:rsid w:val="00132683"/>
    <w:rsid w:val="00132974"/>
    <w:rsid w:val="00133312"/>
    <w:rsid w:val="00137A1C"/>
    <w:rsid w:val="00137CD3"/>
    <w:rsid w:val="0014011D"/>
    <w:rsid w:val="001405F2"/>
    <w:rsid w:val="00140C04"/>
    <w:rsid w:val="001416A6"/>
    <w:rsid w:val="0014582B"/>
    <w:rsid w:val="00146ED8"/>
    <w:rsid w:val="00150848"/>
    <w:rsid w:val="00151634"/>
    <w:rsid w:val="00151D25"/>
    <w:rsid w:val="001527CC"/>
    <w:rsid w:val="00152EA0"/>
    <w:rsid w:val="00156A16"/>
    <w:rsid w:val="00156B9C"/>
    <w:rsid w:val="00160497"/>
    <w:rsid w:val="00161279"/>
    <w:rsid w:val="0016212F"/>
    <w:rsid w:val="001625DD"/>
    <w:rsid w:val="001629EF"/>
    <w:rsid w:val="00162DA6"/>
    <w:rsid w:val="001639B3"/>
    <w:rsid w:val="00163E46"/>
    <w:rsid w:val="00163E5E"/>
    <w:rsid w:val="00166239"/>
    <w:rsid w:val="00166D2D"/>
    <w:rsid w:val="00170498"/>
    <w:rsid w:val="00172972"/>
    <w:rsid w:val="00173A84"/>
    <w:rsid w:val="0017623C"/>
    <w:rsid w:val="0018066C"/>
    <w:rsid w:val="001809B4"/>
    <w:rsid w:val="00180A0D"/>
    <w:rsid w:val="001811F9"/>
    <w:rsid w:val="001813D5"/>
    <w:rsid w:val="0018143E"/>
    <w:rsid w:val="00182868"/>
    <w:rsid w:val="00182C67"/>
    <w:rsid w:val="00186358"/>
    <w:rsid w:val="00186756"/>
    <w:rsid w:val="001868E7"/>
    <w:rsid w:val="00186C35"/>
    <w:rsid w:val="00187092"/>
    <w:rsid w:val="00187D7B"/>
    <w:rsid w:val="00191549"/>
    <w:rsid w:val="001930EF"/>
    <w:rsid w:val="0019742E"/>
    <w:rsid w:val="001A1A69"/>
    <w:rsid w:val="001A2625"/>
    <w:rsid w:val="001A29A6"/>
    <w:rsid w:val="001A2A20"/>
    <w:rsid w:val="001A3678"/>
    <w:rsid w:val="001A4938"/>
    <w:rsid w:val="001A4A40"/>
    <w:rsid w:val="001A4B54"/>
    <w:rsid w:val="001A7F1D"/>
    <w:rsid w:val="001B06ED"/>
    <w:rsid w:val="001B2250"/>
    <w:rsid w:val="001B277C"/>
    <w:rsid w:val="001B2A13"/>
    <w:rsid w:val="001B4025"/>
    <w:rsid w:val="001B5B35"/>
    <w:rsid w:val="001C2F70"/>
    <w:rsid w:val="001C4680"/>
    <w:rsid w:val="001D2555"/>
    <w:rsid w:val="001D27BF"/>
    <w:rsid w:val="001D54F9"/>
    <w:rsid w:val="001D6761"/>
    <w:rsid w:val="001D69C1"/>
    <w:rsid w:val="001D6CC0"/>
    <w:rsid w:val="001D7703"/>
    <w:rsid w:val="001E30BA"/>
    <w:rsid w:val="001E5CA5"/>
    <w:rsid w:val="001E66D3"/>
    <w:rsid w:val="001E71FF"/>
    <w:rsid w:val="001E732B"/>
    <w:rsid w:val="001E76D5"/>
    <w:rsid w:val="001E7ECB"/>
    <w:rsid w:val="001F1304"/>
    <w:rsid w:val="001F2266"/>
    <w:rsid w:val="001F587F"/>
    <w:rsid w:val="001F6440"/>
    <w:rsid w:val="001F698C"/>
    <w:rsid w:val="001F69FF"/>
    <w:rsid w:val="001F6D4A"/>
    <w:rsid w:val="002002CE"/>
    <w:rsid w:val="002003D2"/>
    <w:rsid w:val="002004C1"/>
    <w:rsid w:val="002019FA"/>
    <w:rsid w:val="002053AA"/>
    <w:rsid w:val="0020609A"/>
    <w:rsid w:val="0020669A"/>
    <w:rsid w:val="002067C8"/>
    <w:rsid w:val="0021015A"/>
    <w:rsid w:val="00212E32"/>
    <w:rsid w:val="002143E8"/>
    <w:rsid w:val="00217CC2"/>
    <w:rsid w:val="002209E6"/>
    <w:rsid w:val="00221047"/>
    <w:rsid w:val="0022123D"/>
    <w:rsid w:val="00223857"/>
    <w:rsid w:val="00223A4A"/>
    <w:rsid w:val="0022408A"/>
    <w:rsid w:val="00224EBE"/>
    <w:rsid w:val="0022695E"/>
    <w:rsid w:val="00227D13"/>
    <w:rsid w:val="002303DB"/>
    <w:rsid w:val="0023287D"/>
    <w:rsid w:val="002351DC"/>
    <w:rsid w:val="00236E46"/>
    <w:rsid w:val="00237270"/>
    <w:rsid w:val="002373F8"/>
    <w:rsid w:val="0023771C"/>
    <w:rsid w:val="00241699"/>
    <w:rsid w:val="00244706"/>
    <w:rsid w:val="00244E3B"/>
    <w:rsid w:val="00245A8D"/>
    <w:rsid w:val="00247616"/>
    <w:rsid w:val="00250C69"/>
    <w:rsid w:val="00251206"/>
    <w:rsid w:val="00251A3C"/>
    <w:rsid w:val="00252AD1"/>
    <w:rsid w:val="00252AF9"/>
    <w:rsid w:val="002533F3"/>
    <w:rsid w:val="002601C6"/>
    <w:rsid w:val="00260E98"/>
    <w:rsid w:val="002630D0"/>
    <w:rsid w:val="00263205"/>
    <w:rsid w:val="0026333D"/>
    <w:rsid w:val="00266349"/>
    <w:rsid w:val="00267194"/>
    <w:rsid w:val="0027067F"/>
    <w:rsid w:val="0027296A"/>
    <w:rsid w:val="00272A46"/>
    <w:rsid w:val="00272A70"/>
    <w:rsid w:val="00272E64"/>
    <w:rsid w:val="0027491D"/>
    <w:rsid w:val="0027701B"/>
    <w:rsid w:val="00277641"/>
    <w:rsid w:val="00284281"/>
    <w:rsid w:val="00285DC5"/>
    <w:rsid w:val="0028670C"/>
    <w:rsid w:val="0028698B"/>
    <w:rsid w:val="002877D9"/>
    <w:rsid w:val="00290D79"/>
    <w:rsid w:val="00291AA1"/>
    <w:rsid w:val="00291DF8"/>
    <w:rsid w:val="00294004"/>
    <w:rsid w:val="0029687A"/>
    <w:rsid w:val="00296D4F"/>
    <w:rsid w:val="002A1104"/>
    <w:rsid w:val="002A11EB"/>
    <w:rsid w:val="002A1DA9"/>
    <w:rsid w:val="002A4536"/>
    <w:rsid w:val="002A4BAD"/>
    <w:rsid w:val="002A6FE3"/>
    <w:rsid w:val="002A79A1"/>
    <w:rsid w:val="002B12CD"/>
    <w:rsid w:val="002B16B9"/>
    <w:rsid w:val="002B1792"/>
    <w:rsid w:val="002B22BD"/>
    <w:rsid w:val="002B2E49"/>
    <w:rsid w:val="002B4109"/>
    <w:rsid w:val="002B515E"/>
    <w:rsid w:val="002B5919"/>
    <w:rsid w:val="002B64B8"/>
    <w:rsid w:val="002C0346"/>
    <w:rsid w:val="002C0796"/>
    <w:rsid w:val="002C0C49"/>
    <w:rsid w:val="002C0EBF"/>
    <w:rsid w:val="002C3276"/>
    <w:rsid w:val="002C3A5D"/>
    <w:rsid w:val="002C3AA3"/>
    <w:rsid w:val="002C3F8D"/>
    <w:rsid w:val="002C4263"/>
    <w:rsid w:val="002C69B0"/>
    <w:rsid w:val="002D1073"/>
    <w:rsid w:val="002D16A1"/>
    <w:rsid w:val="002D1E15"/>
    <w:rsid w:val="002D2E8C"/>
    <w:rsid w:val="002D7B00"/>
    <w:rsid w:val="002E02B8"/>
    <w:rsid w:val="002E2200"/>
    <w:rsid w:val="002E4687"/>
    <w:rsid w:val="002E4F82"/>
    <w:rsid w:val="002E6B2B"/>
    <w:rsid w:val="002E76C4"/>
    <w:rsid w:val="002F035D"/>
    <w:rsid w:val="002F1E5F"/>
    <w:rsid w:val="002F2820"/>
    <w:rsid w:val="002F2BF5"/>
    <w:rsid w:val="002F2C4C"/>
    <w:rsid w:val="002F3346"/>
    <w:rsid w:val="002F38EF"/>
    <w:rsid w:val="002F3D6F"/>
    <w:rsid w:val="002F4A54"/>
    <w:rsid w:val="002F4A98"/>
    <w:rsid w:val="002F4CFF"/>
    <w:rsid w:val="002F6EC3"/>
    <w:rsid w:val="002F71A1"/>
    <w:rsid w:val="00300FBE"/>
    <w:rsid w:val="00304F44"/>
    <w:rsid w:val="00305287"/>
    <w:rsid w:val="00307611"/>
    <w:rsid w:val="00307DB9"/>
    <w:rsid w:val="00310A0C"/>
    <w:rsid w:val="0031235E"/>
    <w:rsid w:val="00312625"/>
    <w:rsid w:val="00312C8B"/>
    <w:rsid w:val="00312E90"/>
    <w:rsid w:val="00314D4A"/>
    <w:rsid w:val="0031526D"/>
    <w:rsid w:val="003163BF"/>
    <w:rsid w:val="00317595"/>
    <w:rsid w:val="003232D1"/>
    <w:rsid w:val="00324C46"/>
    <w:rsid w:val="003320DE"/>
    <w:rsid w:val="00332DE8"/>
    <w:rsid w:val="00333777"/>
    <w:rsid w:val="00333890"/>
    <w:rsid w:val="00333F22"/>
    <w:rsid w:val="00336FF2"/>
    <w:rsid w:val="00343772"/>
    <w:rsid w:val="00343A2A"/>
    <w:rsid w:val="00346928"/>
    <w:rsid w:val="00350B80"/>
    <w:rsid w:val="00351216"/>
    <w:rsid w:val="003513B2"/>
    <w:rsid w:val="00351E67"/>
    <w:rsid w:val="00354F2C"/>
    <w:rsid w:val="0035660B"/>
    <w:rsid w:val="00356997"/>
    <w:rsid w:val="003618EC"/>
    <w:rsid w:val="00362127"/>
    <w:rsid w:val="0036267E"/>
    <w:rsid w:val="0036345B"/>
    <w:rsid w:val="0036373D"/>
    <w:rsid w:val="00364593"/>
    <w:rsid w:val="00365F77"/>
    <w:rsid w:val="0036696D"/>
    <w:rsid w:val="00370202"/>
    <w:rsid w:val="0037092D"/>
    <w:rsid w:val="003737DA"/>
    <w:rsid w:val="003749DC"/>
    <w:rsid w:val="003751AC"/>
    <w:rsid w:val="0037727D"/>
    <w:rsid w:val="00382E8C"/>
    <w:rsid w:val="00382EFC"/>
    <w:rsid w:val="003838CA"/>
    <w:rsid w:val="003838E2"/>
    <w:rsid w:val="00385136"/>
    <w:rsid w:val="00385634"/>
    <w:rsid w:val="003874D4"/>
    <w:rsid w:val="003901C1"/>
    <w:rsid w:val="00390BBD"/>
    <w:rsid w:val="0039111F"/>
    <w:rsid w:val="003922A1"/>
    <w:rsid w:val="003926F2"/>
    <w:rsid w:val="00392BF4"/>
    <w:rsid w:val="00392F63"/>
    <w:rsid w:val="003936B3"/>
    <w:rsid w:val="00394A6A"/>
    <w:rsid w:val="00396261"/>
    <w:rsid w:val="003A04B1"/>
    <w:rsid w:val="003A4022"/>
    <w:rsid w:val="003A4A67"/>
    <w:rsid w:val="003A4F25"/>
    <w:rsid w:val="003A5D4E"/>
    <w:rsid w:val="003A792B"/>
    <w:rsid w:val="003A7DEB"/>
    <w:rsid w:val="003B1BC9"/>
    <w:rsid w:val="003B1DE2"/>
    <w:rsid w:val="003B2D70"/>
    <w:rsid w:val="003B5810"/>
    <w:rsid w:val="003B5B20"/>
    <w:rsid w:val="003B6372"/>
    <w:rsid w:val="003B65BF"/>
    <w:rsid w:val="003B6A35"/>
    <w:rsid w:val="003C23BE"/>
    <w:rsid w:val="003C6808"/>
    <w:rsid w:val="003C70AD"/>
    <w:rsid w:val="003C76A4"/>
    <w:rsid w:val="003C7D60"/>
    <w:rsid w:val="003D084C"/>
    <w:rsid w:val="003D0F9F"/>
    <w:rsid w:val="003D21EF"/>
    <w:rsid w:val="003D3515"/>
    <w:rsid w:val="003D41F6"/>
    <w:rsid w:val="003D4B19"/>
    <w:rsid w:val="003D4C84"/>
    <w:rsid w:val="003D4D1D"/>
    <w:rsid w:val="003D5199"/>
    <w:rsid w:val="003D7602"/>
    <w:rsid w:val="003E07E2"/>
    <w:rsid w:val="003E07F9"/>
    <w:rsid w:val="003E37AC"/>
    <w:rsid w:val="003E3E02"/>
    <w:rsid w:val="003E4395"/>
    <w:rsid w:val="003E77D8"/>
    <w:rsid w:val="003E7C41"/>
    <w:rsid w:val="003F0B59"/>
    <w:rsid w:val="003F1323"/>
    <w:rsid w:val="003F2E6A"/>
    <w:rsid w:val="003F4E78"/>
    <w:rsid w:val="004007E3"/>
    <w:rsid w:val="004008F7"/>
    <w:rsid w:val="00400F20"/>
    <w:rsid w:val="004017FD"/>
    <w:rsid w:val="0040183C"/>
    <w:rsid w:val="0040380C"/>
    <w:rsid w:val="00405345"/>
    <w:rsid w:val="004064DB"/>
    <w:rsid w:val="00410173"/>
    <w:rsid w:val="00410CFE"/>
    <w:rsid w:val="0041172D"/>
    <w:rsid w:val="00411C81"/>
    <w:rsid w:val="004161B9"/>
    <w:rsid w:val="0041682B"/>
    <w:rsid w:val="00416AED"/>
    <w:rsid w:val="00423168"/>
    <w:rsid w:val="00423FB6"/>
    <w:rsid w:val="00425592"/>
    <w:rsid w:val="00426116"/>
    <w:rsid w:val="00426986"/>
    <w:rsid w:val="00431855"/>
    <w:rsid w:val="00431EDB"/>
    <w:rsid w:val="00432562"/>
    <w:rsid w:val="00434D4C"/>
    <w:rsid w:val="0043553C"/>
    <w:rsid w:val="0043757D"/>
    <w:rsid w:val="00437EBF"/>
    <w:rsid w:val="00437F48"/>
    <w:rsid w:val="00442210"/>
    <w:rsid w:val="00442315"/>
    <w:rsid w:val="00442429"/>
    <w:rsid w:val="00443600"/>
    <w:rsid w:val="0044375A"/>
    <w:rsid w:val="00443C5F"/>
    <w:rsid w:val="004440FB"/>
    <w:rsid w:val="00444CEF"/>
    <w:rsid w:val="00444F22"/>
    <w:rsid w:val="0044607A"/>
    <w:rsid w:val="00447C87"/>
    <w:rsid w:val="00454207"/>
    <w:rsid w:val="00454374"/>
    <w:rsid w:val="00454875"/>
    <w:rsid w:val="0045566E"/>
    <w:rsid w:val="004568D6"/>
    <w:rsid w:val="00456E71"/>
    <w:rsid w:val="004571CD"/>
    <w:rsid w:val="004578AF"/>
    <w:rsid w:val="00464BA9"/>
    <w:rsid w:val="004650CF"/>
    <w:rsid w:val="004650E3"/>
    <w:rsid w:val="00465E06"/>
    <w:rsid w:val="004662BC"/>
    <w:rsid w:val="004672B7"/>
    <w:rsid w:val="00467874"/>
    <w:rsid w:val="004709D5"/>
    <w:rsid w:val="004722C9"/>
    <w:rsid w:val="004729E1"/>
    <w:rsid w:val="004738AD"/>
    <w:rsid w:val="00474E22"/>
    <w:rsid w:val="00475F1A"/>
    <w:rsid w:val="00475F7D"/>
    <w:rsid w:val="0047612E"/>
    <w:rsid w:val="004768A9"/>
    <w:rsid w:val="00476A7F"/>
    <w:rsid w:val="0047792A"/>
    <w:rsid w:val="00480941"/>
    <w:rsid w:val="00482509"/>
    <w:rsid w:val="004826FA"/>
    <w:rsid w:val="004842A6"/>
    <w:rsid w:val="00485482"/>
    <w:rsid w:val="00486A59"/>
    <w:rsid w:val="00491DBE"/>
    <w:rsid w:val="00493386"/>
    <w:rsid w:val="00493FF5"/>
    <w:rsid w:val="004954BD"/>
    <w:rsid w:val="00495C0F"/>
    <w:rsid w:val="00497262"/>
    <w:rsid w:val="004A091F"/>
    <w:rsid w:val="004A2A82"/>
    <w:rsid w:val="004A31B7"/>
    <w:rsid w:val="004A48BB"/>
    <w:rsid w:val="004A4FB8"/>
    <w:rsid w:val="004A589A"/>
    <w:rsid w:val="004A5F04"/>
    <w:rsid w:val="004A5FCC"/>
    <w:rsid w:val="004A6713"/>
    <w:rsid w:val="004A6C16"/>
    <w:rsid w:val="004B0829"/>
    <w:rsid w:val="004B142A"/>
    <w:rsid w:val="004B1818"/>
    <w:rsid w:val="004B1F91"/>
    <w:rsid w:val="004B2349"/>
    <w:rsid w:val="004B392A"/>
    <w:rsid w:val="004B3954"/>
    <w:rsid w:val="004B40B8"/>
    <w:rsid w:val="004B4586"/>
    <w:rsid w:val="004B7449"/>
    <w:rsid w:val="004B7724"/>
    <w:rsid w:val="004C139C"/>
    <w:rsid w:val="004C3F9D"/>
    <w:rsid w:val="004C4810"/>
    <w:rsid w:val="004C5354"/>
    <w:rsid w:val="004C5E49"/>
    <w:rsid w:val="004C6EE9"/>
    <w:rsid w:val="004C797D"/>
    <w:rsid w:val="004D09E0"/>
    <w:rsid w:val="004D0CBC"/>
    <w:rsid w:val="004D0D51"/>
    <w:rsid w:val="004D0FF5"/>
    <w:rsid w:val="004D42F4"/>
    <w:rsid w:val="004D580A"/>
    <w:rsid w:val="004D5F03"/>
    <w:rsid w:val="004E203B"/>
    <w:rsid w:val="004E2E38"/>
    <w:rsid w:val="004E2E9A"/>
    <w:rsid w:val="004E34C6"/>
    <w:rsid w:val="004E34E6"/>
    <w:rsid w:val="004E43BA"/>
    <w:rsid w:val="004F3224"/>
    <w:rsid w:val="004F4881"/>
    <w:rsid w:val="004F59E6"/>
    <w:rsid w:val="004F5D00"/>
    <w:rsid w:val="004F7697"/>
    <w:rsid w:val="004F7C80"/>
    <w:rsid w:val="00500AB2"/>
    <w:rsid w:val="00503607"/>
    <w:rsid w:val="00503D75"/>
    <w:rsid w:val="00504D53"/>
    <w:rsid w:val="00507AB2"/>
    <w:rsid w:val="0051197A"/>
    <w:rsid w:val="0051273C"/>
    <w:rsid w:val="0051274C"/>
    <w:rsid w:val="00512B71"/>
    <w:rsid w:val="00514136"/>
    <w:rsid w:val="0051520A"/>
    <w:rsid w:val="00515FB6"/>
    <w:rsid w:val="005164A8"/>
    <w:rsid w:val="0051725E"/>
    <w:rsid w:val="00521C53"/>
    <w:rsid w:val="00524FC5"/>
    <w:rsid w:val="00527D69"/>
    <w:rsid w:val="00530749"/>
    <w:rsid w:val="00531357"/>
    <w:rsid w:val="00531BCE"/>
    <w:rsid w:val="00532AA2"/>
    <w:rsid w:val="00532F1B"/>
    <w:rsid w:val="005330DE"/>
    <w:rsid w:val="0054091D"/>
    <w:rsid w:val="0054140B"/>
    <w:rsid w:val="0054338B"/>
    <w:rsid w:val="00543B94"/>
    <w:rsid w:val="005455B3"/>
    <w:rsid w:val="00554438"/>
    <w:rsid w:val="00555F18"/>
    <w:rsid w:val="0055744D"/>
    <w:rsid w:val="00560638"/>
    <w:rsid w:val="00563AFA"/>
    <w:rsid w:val="00564EA5"/>
    <w:rsid w:val="00565A53"/>
    <w:rsid w:val="00566020"/>
    <w:rsid w:val="00566970"/>
    <w:rsid w:val="00567B64"/>
    <w:rsid w:val="00567E6C"/>
    <w:rsid w:val="0057037D"/>
    <w:rsid w:val="00570675"/>
    <w:rsid w:val="00572AEE"/>
    <w:rsid w:val="0057493D"/>
    <w:rsid w:val="005749A6"/>
    <w:rsid w:val="00575799"/>
    <w:rsid w:val="005758EA"/>
    <w:rsid w:val="005762F0"/>
    <w:rsid w:val="0057770E"/>
    <w:rsid w:val="00577C69"/>
    <w:rsid w:val="005803DA"/>
    <w:rsid w:val="005812C9"/>
    <w:rsid w:val="005812F8"/>
    <w:rsid w:val="005830B7"/>
    <w:rsid w:val="005831CD"/>
    <w:rsid w:val="0058479F"/>
    <w:rsid w:val="005847FE"/>
    <w:rsid w:val="0058740E"/>
    <w:rsid w:val="005910F2"/>
    <w:rsid w:val="0059124C"/>
    <w:rsid w:val="00594996"/>
    <w:rsid w:val="00596C0F"/>
    <w:rsid w:val="00597F1E"/>
    <w:rsid w:val="00597F78"/>
    <w:rsid w:val="005A02AF"/>
    <w:rsid w:val="005A10A6"/>
    <w:rsid w:val="005A18A8"/>
    <w:rsid w:val="005A2361"/>
    <w:rsid w:val="005A2760"/>
    <w:rsid w:val="005A4B47"/>
    <w:rsid w:val="005A7614"/>
    <w:rsid w:val="005B0983"/>
    <w:rsid w:val="005B2CDB"/>
    <w:rsid w:val="005B2FB4"/>
    <w:rsid w:val="005B39D9"/>
    <w:rsid w:val="005B3BBA"/>
    <w:rsid w:val="005B3C34"/>
    <w:rsid w:val="005B504F"/>
    <w:rsid w:val="005B5F49"/>
    <w:rsid w:val="005C196E"/>
    <w:rsid w:val="005C20EF"/>
    <w:rsid w:val="005C49E7"/>
    <w:rsid w:val="005C5910"/>
    <w:rsid w:val="005C7548"/>
    <w:rsid w:val="005C7724"/>
    <w:rsid w:val="005C7DB2"/>
    <w:rsid w:val="005D0FA4"/>
    <w:rsid w:val="005D21B0"/>
    <w:rsid w:val="005D31DB"/>
    <w:rsid w:val="005D330F"/>
    <w:rsid w:val="005D496C"/>
    <w:rsid w:val="005D4FBF"/>
    <w:rsid w:val="005D59C0"/>
    <w:rsid w:val="005D7142"/>
    <w:rsid w:val="005D731C"/>
    <w:rsid w:val="005E01C1"/>
    <w:rsid w:val="005E2B73"/>
    <w:rsid w:val="005E3517"/>
    <w:rsid w:val="005E500F"/>
    <w:rsid w:val="005E6ED5"/>
    <w:rsid w:val="005E7097"/>
    <w:rsid w:val="005F0353"/>
    <w:rsid w:val="005F050C"/>
    <w:rsid w:val="005F07F0"/>
    <w:rsid w:val="005F0A90"/>
    <w:rsid w:val="005F1113"/>
    <w:rsid w:val="005F3FC4"/>
    <w:rsid w:val="005F43BD"/>
    <w:rsid w:val="005F4D29"/>
    <w:rsid w:val="005F5A82"/>
    <w:rsid w:val="005F5F41"/>
    <w:rsid w:val="0060071E"/>
    <w:rsid w:val="00601AD2"/>
    <w:rsid w:val="00602024"/>
    <w:rsid w:val="00602138"/>
    <w:rsid w:val="006033B1"/>
    <w:rsid w:val="00603425"/>
    <w:rsid w:val="00604433"/>
    <w:rsid w:val="0060515C"/>
    <w:rsid w:val="00605438"/>
    <w:rsid w:val="0060593B"/>
    <w:rsid w:val="00606162"/>
    <w:rsid w:val="006062A6"/>
    <w:rsid w:val="00606D0A"/>
    <w:rsid w:val="00606E8F"/>
    <w:rsid w:val="00607849"/>
    <w:rsid w:val="00610BB2"/>
    <w:rsid w:val="00611B34"/>
    <w:rsid w:val="00611F45"/>
    <w:rsid w:val="006121D9"/>
    <w:rsid w:val="00612EAD"/>
    <w:rsid w:val="0061376D"/>
    <w:rsid w:val="00620C8B"/>
    <w:rsid w:val="00621E76"/>
    <w:rsid w:val="00623DFA"/>
    <w:rsid w:val="00624A4E"/>
    <w:rsid w:val="00624E2E"/>
    <w:rsid w:val="00624F45"/>
    <w:rsid w:val="00634818"/>
    <w:rsid w:val="00635C08"/>
    <w:rsid w:val="006362E3"/>
    <w:rsid w:val="00636775"/>
    <w:rsid w:val="0063733E"/>
    <w:rsid w:val="00637C12"/>
    <w:rsid w:val="0064080A"/>
    <w:rsid w:val="00641227"/>
    <w:rsid w:val="00646C07"/>
    <w:rsid w:val="006475EE"/>
    <w:rsid w:val="00650813"/>
    <w:rsid w:val="006511CA"/>
    <w:rsid w:val="00651881"/>
    <w:rsid w:val="0065301F"/>
    <w:rsid w:val="006536BA"/>
    <w:rsid w:val="00654E74"/>
    <w:rsid w:val="00656CAC"/>
    <w:rsid w:val="00660904"/>
    <w:rsid w:val="00660E3D"/>
    <w:rsid w:val="00660FB9"/>
    <w:rsid w:val="006620D2"/>
    <w:rsid w:val="00663C1A"/>
    <w:rsid w:val="00664995"/>
    <w:rsid w:val="00665ECA"/>
    <w:rsid w:val="00666C79"/>
    <w:rsid w:val="006676E2"/>
    <w:rsid w:val="00667DE6"/>
    <w:rsid w:val="006709B1"/>
    <w:rsid w:val="00670E50"/>
    <w:rsid w:val="0067354E"/>
    <w:rsid w:val="00673D26"/>
    <w:rsid w:val="006750FC"/>
    <w:rsid w:val="006759E4"/>
    <w:rsid w:val="00675D55"/>
    <w:rsid w:val="006766C7"/>
    <w:rsid w:val="0067710F"/>
    <w:rsid w:val="006771C5"/>
    <w:rsid w:val="00681040"/>
    <w:rsid w:val="006811AB"/>
    <w:rsid w:val="006851A8"/>
    <w:rsid w:val="00691AC9"/>
    <w:rsid w:val="00692DD3"/>
    <w:rsid w:val="00693196"/>
    <w:rsid w:val="00693B08"/>
    <w:rsid w:val="006951B9"/>
    <w:rsid w:val="006A0241"/>
    <w:rsid w:val="006A1007"/>
    <w:rsid w:val="006A132A"/>
    <w:rsid w:val="006A2201"/>
    <w:rsid w:val="006A48F4"/>
    <w:rsid w:val="006A53BC"/>
    <w:rsid w:val="006A6200"/>
    <w:rsid w:val="006A630A"/>
    <w:rsid w:val="006A75A6"/>
    <w:rsid w:val="006A7E8E"/>
    <w:rsid w:val="006B074C"/>
    <w:rsid w:val="006B34BC"/>
    <w:rsid w:val="006B3AC6"/>
    <w:rsid w:val="006B45B6"/>
    <w:rsid w:val="006B485D"/>
    <w:rsid w:val="006B7DB0"/>
    <w:rsid w:val="006B7E87"/>
    <w:rsid w:val="006C1513"/>
    <w:rsid w:val="006C31FA"/>
    <w:rsid w:val="006C6BCE"/>
    <w:rsid w:val="006C765C"/>
    <w:rsid w:val="006C79EF"/>
    <w:rsid w:val="006D0B33"/>
    <w:rsid w:val="006D1B61"/>
    <w:rsid w:val="006D2552"/>
    <w:rsid w:val="006D25CA"/>
    <w:rsid w:val="006D406F"/>
    <w:rsid w:val="006D4271"/>
    <w:rsid w:val="006D46B2"/>
    <w:rsid w:val="006D4C98"/>
    <w:rsid w:val="006D4D45"/>
    <w:rsid w:val="006D6FE1"/>
    <w:rsid w:val="006D754A"/>
    <w:rsid w:val="006E0E6C"/>
    <w:rsid w:val="006E3AF3"/>
    <w:rsid w:val="006E427D"/>
    <w:rsid w:val="006E4664"/>
    <w:rsid w:val="006E4ADA"/>
    <w:rsid w:val="006E4DA8"/>
    <w:rsid w:val="006E655C"/>
    <w:rsid w:val="006E6658"/>
    <w:rsid w:val="006F0424"/>
    <w:rsid w:val="006F3F11"/>
    <w:rsid w:val="006F4020"/>
    <w:rsid w:val="006F6F03"/>
    <w:rsid w:val="006F718F"/>
    <w:rsid w:val="00700CA6"/>
    <w:rsid w:val="007027C7"/>
    <w:rsid w:val="00702B97"/>
    <w:rsid w:val="00703959"/>
    <w:rsid w:val="00703A74"/>
    <w:rsid w:val="007041DB"/>
    <w:rsid w:val="007051E5"/>
    <w:rsid w:val="00705BBE"/>
    <w:rsid w:val="00710B93"/>
    <w:rsid w:val="00711583"/>
    <w:rsid w:val="007118E9"/>
    <w:rsid w:val="007128B3"/>
    <w:rsid w:val="0071626D"/>
    <w:rsid w:val="00721BDB"/>
    <w:rsid w:val="007228DD"/>
    <w:rsid w:val="00724FCF"/>
    <w:rsid w:val="007254F6"/>
    <w:rsid w:val="00726F15"/>
    <w:rsid w:val="007272E9"/>
    <w:rsid w:val="0072789D"/>
    <w:rsid w:val="007306DD"/>
    <w:rsid w:val="00732AE8"/>
    <w:rsid w:val="00733BF4"/>
    <w:rsid w:val="0073419F"/>
    <w:rsid w:val="007347B6"/>
    <w:rsid w:val="00734D73"/>
    <w:rsid w:val="007351AF"/>
    <w:rsid w:val="00735A6A"/>
    <w:rsid w:val="007361A3"/>
    <w:rsid w:val="00737D8E"/>
    <w:rsid w:val="007402A4"/>
    <w:rsid w:val="00740413"/>
    <w:rsid w:val="00740C65"/>
    <w:rsid w:val="00741977"/>
    <w:rsid w:val="0074498E"/>
    <w:rsid w:val="00745280"/>
    <w:rsid w:val="0074594C"/>
    <w:rsid w:val="00745DB0"/>
    <w:rsid w:val="00745FF5"/>
    <w:rsid w:val="00746E33"/>
    <w:rsid w:val="007506D2"/>
    <w:rsid w:val="00751D0C"/>
    <w:rsid w:val="00754019"/>
    <w:rsid w:val="00754144"/>
    <w:rsid w:val="00754A36"/>
    <w:rsid w:val="00756894"/>
    <w:rsid w:val="00757BCD"/>
    <w:rsid w:val="007618E5"/>
    <w:rsid w:val="00762A61"/>
    <w:rsid w:val="00763806"/>
    <w:rsid w:val="0076445A"/>
    <w:rsid w:val="00765341"/>
    <w:rsid w:val="007659FC"/>
    <w:rsid w:val="00766B06"/>
    <w:rsid w:val="00767CB0"/>
    <w:rsid w:val="0077064F"/>
    <w:rsid w:val="00770A46"/>
    <w:rsid w:val="00770E4E"/>
    <w:rsid w:val="007721B0"/>
    <w:rsid w:val="007733A1"/>
    <w:rsid w:val="007746AC"/>
    <w:rsid w:val="00774ACA"/>
    <w:rsid w:val="00776CBB"/>
    <w:rsid w:val="00777AE2"/>
    <w:rsid w:val="00780DEC"/>
    <w:rsid w:val="00781955"/>
    <w:rsid w:val="00781E61"/>
    <w:rsid w:val="00782EFC"/>
    <w:rsid w:val="00782F50"/>
    <w:rsid w:val="00783F93"/>
    <w:rsid w:val="00787F27"/>
    <w:rsid w:val="00791350"/>
    <w:rsid w:val="007920CD"/>
    <w:rsid w:val="00793EB9"/>
    <w:rsid w:val="00794337"/>
    <w:rsid w:val="007A0332"/>
    <w:rsid w:val="007A0C2D"/>
    <w:rsid w:val="007A18C2"/>
    <w:rsid w:val="007A293D"/>
    <w:rsid w:val="007A38FC"/>
    <w:rsid w:val="007A3BD2"/>
    <w:rsid w:val="007A64A4"/>
    <w:rsid w:val="007A7574"/>
    <w:rsid w:val="007B2819"/>
    <w:rsid w:val="007B2C2D"/>
    <w:rsid w:val="007B2E43"/>
    <w:rsid w:val="007B53FF"/>
    <w:rsid w:val="007C0D82"/>
    <w:rsid w:val="007C1CC1"/>
    <w:rsid w:val="007C32A0"/>
    <w:rsid w:val="007C3B69"/>
    <w:rsid w:val="007C3E94"/>
    <w:rsid w:val="007C470A"/>
    <w:rsid w:val="007C6E51"/>
    <w:rsid w:val="007D1486"/>
    <w:rsid w:val="007D167F"/>
    <w:rsid w:val="007D269B"/>
    <w:rsid w:val="007D504F"/>
    <w:rsid w:val="007D6FB3"/>
    <w:rsid w:val="007D7F47"/>
    <w:rsid w:val="007E033A"/>
    <w:rsid w:val="007E19DF"/>
    <w:rsid w:val="007E4431"/>
    <w:rsid w:val="007E5234"/>
    <w:rsid w:val="007E5E15"/>
    <w:rsid w:val="007E5E3B"/>
    <w:rsid w:val="007E635D"/>
    <w:rsid w:val="007E687E"/>
    <w:rsid w:val="007E6EC1"/>
    <w:rsid w:val="007F316C"/>
    <w:rsid w:val="007F3C05"/>
    <w:rsid w:val="007F5D28"/>
    <w:rsid w:val="007F5EF3"/>
    <w:rsid w:val="007F7B02"/>
    <w:rsid w:val="00800902"/>
    <w:rsid w:val="00805723"/>
    <w:rsid w:val="00805C4B"/>
    <w:rsid w:val="00806632"/>
    <w:rsid w:val="00811979"/>
    <w:rsid w:val="00811FC2"/>
    <w:rsid w:val="008131F9"/>
    <w:rsid w:val="00813C8C"/>
    <w:rsid w:val="00814B3F"/>
    <w:rsid w:val="00814CF0"/>
    <w:rsid w:val="00814EDA"/>
    <w:rsid w:val="0081604B"/>
    <w:rsid w:val="00816329"/>
    <w:rsid w:val="00817976"/>
    <w:rsid w:val="00820AF6"/>
    <w:rsid w:val="0082124D"/>
    <w:rsid w:val="0082267B"/>
    <w:rsid w:val="008255C2"/>
    <w:rsid w:val="00825ED7"/>
    <w:rsid w:val="00830347"/>
    <w:rsid w:val="00830B3A"/>
    <w:rsid w:val="008325B3"/>
    <w:rsid w:val="00832BDD"/>
    <w:rsid w:val="008335F8"/>
    <w:rsid w:val="00833EA7"/>
    <w:rsid w:val="00834FF6"/>
    <w:rsid w:val="008365BF"/>
    <w:rsid w:val="008405A2"/>
    <w:rsid w:val="00844190"/>
    <w:rsid w:val="00844AD9"/>
    <w:rsid w:val="00847084"/>
    <w:rsid w:val="008479C5"/>
    <w:rsid w:val="008503CF"/>
    <w:rsid w:val="00850C9D"/>
    <w:rsid w:val="0085131F"/>
    <w:rsid w:val="00852005"/>
    <w:rsid w:val="0085208A"/>
    <w:rsid w:val="00852714"/>
    <w:rsid w:val="008535DE"/>
    <w:rsid w:val="00853880"/>
    <w:rsid w:val="008540B0"/>
    <w:rsid w:val="0085722D"/>
    <w:rsid w:val="00857507"/>
    <w:rsid w:val="008617B2"/>
    <w:rsid w:val="00862926"/>
    <w:rsid w:val="00863481"/>
    <w:rsid w:val="00864444"/>
    <w:rsid w:val="00864C09"/>
    <w:rsid w:val="00864F48"/>
    <w:rsid w:val="0086798B"/>
    <w:rsid w:val="00871579"/>
    <w:rsid w:val="00875E4F"/>
    <w:rsid w:val="008779FB"/>
    <w:rsid w:val="00880F2F"/>
    <w:rsid w:val="00883885"/>
    <w:rsid w:val="0088437C"/>
    <w:rsid w:val="0088466F"/>
    <w:rsid w:val="0088491D"/>
    <w:rsid w:val="0088613B"/>
    <w:rsid w:val="00887050"/>
    <w:rsid w:val="00890362"/>
    <w:rsid w:val="008906CB"/>
    <w:rsid w:val="00891F68"/>
    <w:rsid w:val="00892858"/>
    <w:rsid w:val="00892AA6"/>
    <w:rsid w:val="008932AF"/>
    <w:rsid w:val="00894802"/>
    <w:rsid w:val="008957CE"/>
    <w:rsid w:val="00895965"/>
    <w:rsid w:val="00896B8C"/>
    <w:rsid w:val="00897517"/>
    <w:rsid w:val="008A0639"/>
    <w:rsid w:val="008A1735"/>
    <w:rsid w:val="008A2CE7"/>
    <w:rsid w:val="008A3616"/>
    <w:rsid w:val="008A658D"/>
    <w:rsid w:val="008A72E0"/>
    <w:rsid w:val="008B1236"/>
    <w:rsid w:val="008B30C6"/>
    <w:rsid w:val="008B3E27"/>
    <w:rsid w:val="008B4F92"/>
    <w:rsid w:val="008B63A5"/>
    <w:rsid w:val="008B6F45"/>
    <w:rsid w:val="008B7C30"/>
    <w:rsid w:val="008C2346"/>
    <w:rsid w:val="008C300E"/>
    <w:rsid w:val="008C39D5"/>
    <w:rsid w:val="008C4A85"/>
    <w:rsid w:val="008C525F"/>
    <w:rsid w:val="008C5C18"/>
    <w:rsid w:val="008C6CA5"/>
    <w:rsid w:val="008C76E2"/>
    <w:rsid w:val="008D027A"/>
    <w:rsid w:val="008D05BC"/>
    <w:rsid w:val="008D0947"/>
    <w:rsid w:val="008D0DDA"/>
    <w:rsid w:val="008D13AE"/>
    <w:rsid w:val="008D2FB8"/>
    <w:rsid w:val="008D4635"/>
    <w:rsid w:val="008D4EC2"/>
    <w:rsid w:val="008D53A4"/>
    <w:rsid w:val="008E0080"/>
    <w:rsid w:val="008F02AA"/>
    <w:rsid w:val="008F18EE"/>
    <w:rsid w:val="008F1A9A"/>
    <w:rsid w:val="008F296A"/>
    <w:rsid w:val="008F5124"/>
    <w:rsid w:val="008F5F4E"/>
    <w:rsid w:val="008F7789"/>
    <w:rsid w:val="009025DB"/>
    <w:rsid w:val="009030EB"/>
    <w:rsid w:val="009031A3"/>
    <w:rsid w:val="0090344A"/>
    <w:rsid w:val="00903E8C"/>
    <w:rsid w:val="00904358"/>
    <w:rsid w:val="00907CE4"/>
    <w:rsid w:val="0091296A"/>
    <w:rsid w:val="009139DE"/>
    <w:rsid w:val="00914180"/>
    <w:rsid w:val="00915E2B"/>
    <w:rsid w:val="00917FCE"/>
    <w:rsid w:val="00920A17"/>
    <w:rsid w:val="009213D3"/>
    <w:rsid w:val="0092145F"/>
    <w:rsid w:val="00923A4F"/>
    <w:rsid w:val="009249E6"/>
    <w:rsid w:val="00924BFC"/>
    <w:rsid w:val="00925754"/>
    <w:rsid w:val="00925BFA"/>
    <w:rsid w:val="00926010"/>
    <w:rsid w:val="00926015"/>
    <w:rsid w:val="0092637F"/>
    <w:rsid w:val="00927B30"/>
    <w:rsid w:val="00931D6C"/>
    <w:rsid w:val="0093372F"/>
    <w:rsid w:val="0093548B"/>
    <w:rsid w:val="009377EE"/>
    <w:rsid w:val="00941B8E"/>
    <w:rsid w:val="00942A4F"/>
    <w:rsid w:val="00942F2D"/>
    <w:rsid w:val="00944705"/>
    <w:rsid w:val="00945762"/>
    <w:rsid w:val="00946EBC"/>
    <w:rsid w:val="0094721C"/>
    <w:rsid w:val="0095152D"/>
    <w:rsid w:val="00953422"/>
    <w:rsid w:val="0095412F"/>
    <w:rsid w:val="00954DB3"/>
    <w:rsid w:val="009557A1"/>
    <w:rsid w:val="009569A8"/>
    <w:rsid w:val="009578BD"/>
    <w:rsid w:val="009625EB"/>
    <w:rsid w:val="00971DCD"/>
    <w:rsid w:val="00972D7F"/>
    <w:rsid w:val="00974770"/>
    <w:rsid w:val="009752D4"/>
    <w:rsid w:val="009755E3"/>
    <w:rsid w:val="00976545"/>
    <w:rsid w:val="0097696C"/>
    <w:rsid w:val="00977318"/>
    <w:rsid w:val="00980AFC"/>
    <w:rsid w:val="00983100"/>
    <w:rsid w:val="00983772"/>
    <w:rsid w:val="009839CB"/>
    <w:rsid w:val="00984A25"/>
    <w:rsid w:val="009850E0"/>
    <w:rsid w:val="00987DF5"/>
    <w:rsid w:val="0099168E"/>
    <w:rsid w:val="00991F8C"/>
    <w:rsid w:val="0099220C"/>
    <w:rsid w:val="009929B8"/>
    <w:rsid w:val="00992FC9"/>
    <w:rsid w:val="009932E4"/>
    <w:rsid w:val="00994D5D"/>
    <w:rsid w:val="009976CF"/>
    <w:rsid w:val="00997D72"/>
    <w:rsid w:val="009A2743"/>
    <w:rsid w:val="009A49B2"/>
    <w:rsid w:val="009A5BAF"/>
    <w:rsid w:val="009A70C9"/>
    <w:rsid w:val="009A7B25"/>
    <w:rsid w:val="009B0A51"/>
    <w:rsid w:val="009B22AC"/>
    <w:rsid w:val="009B2618"/>
    <w:rsid w:val="009B32B2"/>
    <w:rsid w:val="009B35CB"/>
    <w:rsid w:val="009B405D"/>
    <w:rsid w:val="009B50B2"/>
    <w:rsid w:val="009B51FF"/>
    <w:rsid w:val="009B5B93"/>
    <w:rsid w:val="009B60C1"/>
    <w:rsid w:val="009B73DB"/>
    <w:rsid w:val="009C116F"/>
    <w:rsid w:val="009C14D7"/>
    <w:rsid w:val="009C1ABE"/>
    <w:rsid w:val="009C25F2"/>
    <w:rsid w:val="009C2EDB"/>
    <w:rsid w:val="009C2F15"/>
    <w:rsid w:val="009C4C1E"/>
    <w:rsid w:val="009C6C7E"/>
    <w:rsid w:val="009C6EFA"/>
    <w:rsid w:val="009C7C96"/>
    <w:rsid w:val="009D1B12"/>
    <w:rsid w:val="009D2446"/>
    <w:rsid w:val="009D2656"/>
    <w:rsid w:val="009D3315"/>
    <w:rsid w:val="009D4440"/>
    <w:rsid w:val="009D4490"/>
    <w:rsid w:val="009E168C"/>
    <w:rsid w:val="009E38AF"/>
    <w:rsid w:val="009E4A86"/>
    <w:rsid w:val="009E4F56"/>
    <w:rsid w:val="009E70B6"/>
    <w:rsid w:val="009F017B"/>
    <w:rsid w:val="009F0187"/>
    <w:rsid w:val="009F1631"/>
    <w:rsid w:val="009F167E"/>
    <w:rsid w:val="009F33EB"/>
    <w:rsid w:val="009F37B2"/>
    <w:rsid w:val="009F50B4"/>
    <w:rsid w:val="009F5AB3"/>
    <w:rsid w:val="009F76E8"/>
    <w:rsid w:val="009F7B9A"/>
    <w:rsid w:val="00A00471"/>
    <w:rsid w:val="00A00CD3"/>
    <w:rsid w:val="00A041F7"/>
    <w:rsid w:val="00A042C9"/>
    <w:rsid w:val="00A049D5"/>
    <w:rsid w:val="00A05E2C"/>
    <w:rsid w:val="00A0775D"/>
    <w:rsid w:val="00A10661"/>
    <w:rsid w:val="00A10A42"/>
    <w:rsid w:val="00A10CE8"/>
    <w:rsid w:val="00A1111E"/>
    <w:rsid w:val="00A120C4"/>
    <w:rsid w:val="00A12654"/>
    <w:rsid w:val="00A14C62"/>
    <w:rsid w:val="00A155B1"/>
    <w:rsid w:val="00A16550"/>
    <w:rsid w:val="00A1765E"/>
    <w:rsid w:val="00A17AD5"/>
    <w:rsid w:val="00A20B61"/>
    <w:rsid w:val="00A21275"/>
    <w:rsid w:val="00A23439"/>
    <w:rsid w:val="00A24B35"/>
    <w:rsid w:val="00A24E36"/>
    <w:rsid w:val="00A24E69"/>
    <w:rsid w:val="00A25635"/>
    <w:rsid w:val="00A26E7B"/>
    <w:rsid w:val="00A30B3B"/>
    <w:rsid w:val="00A312BF"/>
    <w:rsid w:val="00A3223B"/>
    <w:rsid w:val="00A32FD9"/>
    <w:rsid w:val="00A340E3"/>
    <w:rsid w:val="00A34CC8"/>
    <w:rsid w:val="00A363D4"/>
    <w:rsid w:val="00A3733F"/>
    <w:rsid w:val="00A4083B"/>
    <w:rsid w:val="00A417D3"/>
    <w:rsid w:val="00A418CD"/>
    <w:rsid w:val="00A43A26"/>
    <w:rsid w:val="00A443AA"/>
    <w:rsid w:val="00A45069"/>
    <w:rsid w:val="00A4600D"/>
    <w:rsid w:val="00A5135E"/>
    <w:rsid w:val="00A51CCE"/>
    <w:rsid w:val="00A51FA3"/>
    <w:rsid w:val="00A52DC1"/>
    <w:rsid w:val="00A5326D"/>
    <w:rsid w:val="00A53A4C"/>
    <w:rsid w:val="00A54BEE"/>
    <w:rsid w:val="00A54DAF"/>
    <w:rsid w:val="00A56055"/>
    <w:rsid w:val="00A608AC"/>
    <w:rsid w:val="00A60DF9"/>
    <w:rsid w:val="00A641A7"/>
    <w:rsid w:val="00A667D0"/>
    <w:rsid w:val="00A71C69"/>
    <w:rsid w:val="00A71CCC"/>
    <w:rsid w:val="00A73003"/>
    <w:rsid w:val="00A737D6"/>
    <w:rsid w:val="00A74CAB"/>
    <w:rsid w:val="00A75AC6"/>
    <w:rsid w:val="00A80D1D"/>
    <w:rsid w:val="00A81D74"/>
    <w:rsid w:val="00A81E3A"/>
    <w:rsid w:val="00A8374F"/>
    <w:rsid w:val="00A84429"/>
    <w:rsid w:val="00A84C95"/>
    <w:rsid w:val="00A8629C"/>
    <w:rsid w:val="00A86F22"/>
    <w:rsid w:val="00A87E2D"/>
    <w:rsid w:val="00A9264B"/>
    <w:rsid w:val="00A93473"/>
    <w:rsid w:val="00A9462A"/>
    <w:rsid w:val="00A94C83"/>
    <w:rsid w:val="00A951E0"/>
    <w:rsid w:val="00A95DAF"/>
    <w:rsid w:val="00A963A3"/>
    <w:rsid w:val="00AA0A44"/>
    <w:rsid w:val="00AA2D4F"/>
    <w:rsid w:val="00AA372F"/>
    <w:rsid w:val="00AA4243"/>
    <w:rsid w:val="00AA4539"/>
    <w:rsid w:val="00AA5281"/>
    <w:rsid w:val="00AB28B1"/>
    <w:rsid w:val="00AB45FD"/>
    <w:rsid w:val="00AB5318"/>
    <w:rsid w:val="00AB5A84"/>
    <w:rsid w:val="00AB7415"/>
    <w:rsid w:val="00AC12DD"/>
    <w:rsid w:val="00AC15D2"/>
    <w:rsid w:val="00AC16ED"/>
    <w:rsid w:val="00AC2A68"/>
    <w:rsid w:val="00AC35B7"/>
    <w:rsid w:val="00AC35F5"/>
    <w:rsid w:val="00AC41F8"/>
    <w:rsid w:val="00AC4A6B"/>
    <w:rsid w:val="00AC4B92"/>
    <w:rsid w:val="00AC5159"/>
    <w:rsid w:val="00AC51E9"/>
    <w:rsid w:val="00AC546B"/>
    <w:rsid w:val="00AC6FBB"/>
    <w:rsid w:val="00AC77E0"/>
    <w:rsid w:val="00AD1461"/>
    <w:rsid w:val="00AD2DF0"/>
    <w:rsid w:val="00AD493C"/>
    <w:rsid w:val="00AD503F"/>
    <w:rsid w:val="00AD5135"/>
    <w:rsid w:val="00AD5862"/>
    <w:rsid w:val="00AE0586"/>
    <w:rsid w:val="00AE1789"/>
    <w:rsid w:val="00AE1F79"/>
    <w:rsid w:val="00AE22D0"/>
    <w:rsid w:val="00AE2441"/>
    <w:rsid w:val="00AE2F91"/>
    <w:rsid w:val="00AE491A"/>
    <w:rsid w:val="00AE4B1A"/>
    <w:rsid w:val="00AE5800"/>
    <w:rsid w:val="00AE6121"/>
    <w:rsid w:val="00AE6814"/>
    <w:rsid w:val="00AE6A65"/>
    <w:rsid w:val="00AF141B"/>
    <w:rsid w:val="00AF4A7E"/>
    <w:rsid w:val="00AF5A18"/>
    <w:rsid w:val="00AF5C3F"/>
    <w:rsid w:val="00AF603C"/>
    <w:rsid w:val="00AF66A8"/>
    <w:rsid w:val="00AF7456"/>
    <w:rsid w:val="00AF767A"/>
    <w:rsid w:val="00AF78C4"/>
    <w:rsid w:val="00B01C13"/>
    <w:rsid w:val="00B02270"/>
    <w:rsid w:val="00B03709"/>
    <w:rsid w:val="00B03AC2"/>
    <w:rsid w:val="00B043A0"/>
    <w:rsid w:val="00B05443"/>
    <w:rsid w:val="00B055AE"/>
    <w:rsid w:val="00B05C15"/>
    <w:rsid w:val="00B11429"/>
    <w:rsid w:val="00B11B29"/>
    <w:rsid w:val="00B13E3E"/>
    <w:rsid w:val="00B14C67"/>
    <w:rsid w:val="00B14EB1"/>
    <w:rsid w:val="00B15815"/>
    <w:rsid w:val="00B1703B"/>
    <w:rsid w:val="00B204EC"/>
    <w:rsid w:val="00B21810"/>
    <w:rsid w:val="00B21A26"/>
    <w:rsid w:val="00B23082"/>
    <w:rsid w:val="00B25E5B"/>
    <w:rsid w:val="00B26070"/>
    <w:rsid w:val="00B269AB"/>
    <w:rsid w:val="00B27884"/>
    <w:rsid w:val="00B27F19"/>
    <w:rsid w:val="00B313A9"/>
    <w:rsid w:val="00B33FD6"/>
    <w:rsid w:val="00B34A01"/>
    <w:rsid w:val="00B36D10"/>
    <w:rsid w:val="00B405D5"/>
    <w:rsid w:val="00B41BAB"/>
    <w:rsid w:val="00B42176"/>
    <w:rsid w:val="00B4219F"/>
    <w:rsid w:val="00B42EB1"/>
    <w:rsid w:val="00B44D98"/>
    <w:rsid w:val="00B44F89"/>
    <w:rsid w:val="00B4547D"/>
    <w:rsid w:val="00B4553C"/>
    <w:rsid w:val="00B463DD"/>
    <w:rsid w:val="00B46548"/>
    <w:rsid w:val="00B46CEA"/>
    <w:rsid w:val="00B50EF5"/>
    <w:rsid w:val="00B516C3"/>
    <w:rsid w:val="00B5627B"/>
    <w:rsid w:val="00B64A7A"/>
    <w:rsid w:val="00B66D9D"/>
    <w:rsid w:val="00B70CFC"/>
    <w:rsid w:val="00B74967"/>
    <w:rsid w:val="00B753D1"/>
    <w:rsid w:val="00B75D58"/>
    <w:rsid w:val="00B76EE5"/>
    <w:rsid w:val="00B7791F"/>
    <w:rsid w:val="00B80261"/>
    <w:rsid w:val="00B81DEA"/>
    <w:rsid w:val="00B82323"/>
    <w:rsid w:val="00B8536C"/>
    <w:rsid w:val="00B8634D"/>
    <w:rsid w:val="00B86700"/>
    <w:rsid w:val="00B9070F"/>
    <w:rsid w:val="00B915CF"/>
    <w:rsid w:val="00B91E9B"/>
    <w:rsid w:val="00B930F0"/>
    <w:rsid w:val="00B95999"/>
    <w:rsid w:val="00B95A08"/>
    <w:rsid w:val="00B96DA9"/>
    <w:rsid w:val="00B978A9"/>
    <w:rsid w:val="00BA174D"/>
    <w:rsid w:val="00BA2349"/>
    <w:rsid w:val="00BA2B02"/>
    <w:rsid w:val="00BA3460"/>
    <w:rsid w:val="00BA3D3D"/>
    <w:rsid w:val="00BA5C5C"/>
    <w:rsid w:val="00BA7A81"/>
    <w:rsid w:val="00BB1668"/>
    <w:rsid w:val="00BB1B37"/>
    <w:rsid w:val="00BB2DFA"/>
    <w:rsid w:val="00BB395A"/>
    <w:rsid w:val="00BB5135"/>
    <w:rsid w:val="00BB5305"/>
    <w:rsid w:val="00BB65E3"/>
    <w:rsid w:val="00BB6E79"/>
    <w:rsid w:val="00BB77BF"/>
    <w:rsid w:val="00BC0957"/>
    <w:rsid w:val="00BC29D6"/>
    <w:rsid w:val="00BC29E7"/>
    <w:rsid w:val="00BC2C39"/>
    <w:rsid w:val="00BC3899"/>
    <w:rsid w:val="00BC3FDE"/>
    <w:rsid w:val="00BC5BC2"/>
    <w:rsid w:val="00BC67F7"/>
    <w:rsid w:val="00BC698D"/>
    <w:rsid w:val="00BC6CFD"/>
    <w:rsid w:val="00BC6F7E"/>
    <w:rsid w:val="00BD146F"/>
    <w:rsid w:val="00BD1D9D"/>
    <w:rsid w:val="00BD463F"/>
    <w:rsid w:val="00BD5988"/>
    <w:rsid w:val="00BD6FE5"/>
    <w:rsid w:val="00BE06D8"/>
    <w:rsid w:val="00BE2612"/>
    <w:rsid w:val="00BE4D1A"/>
    <w:rsid w:val="00BE645C"/>
    <w:rsid w:val="00BE7C77"/>
    <w:rsid w:val="00BF1909"/>
    <w:rsid w:val="00BF259D"/>
    <w:rsid w:val="00BF2A97"/>
    <w:rsid w:val="00BF36AC"/>
    <w:rsid w:val="00BF36FB"/>
    <w:rsid w:val="00BF421A"/>
    <w:rsid w:val="00BF60E2"/>
    <w:rsid w:val="00C0157C"/>
    <w:rsid w:val="00C03146"/>
    <w:rsid w:val="00C03BCE"/>
    <w:rsid w:val="00C116E8"/>
    <w:rsid w:val="00C11BD5"/>
    <w:rsid w:val="00C11D30"/>
    <w:rsid w:val="00C128E9"/>
    <w:rsid w:val="00C12C4F"/>
    <w:rsid w:val="00C136D8"/>
    <w:rsid w:val="00C14195"/>
    <w:rsid w:val="00C14B1C"/>
    <w:rsid w:val="00C14BF4"/>
    <w:rsid w:val="00C154F8"/>
    <w:rsid w:val="00C15611"/>
    <w:rsid w:val="00C1696C"/>
    <w:rsid w:val="00C17402"/>
    <w:rsid w:val="00C17AB6"/>
    <w:rsid w:val="00C20130"/>
    <w:rsid w:val="00C20C7E"/>
    <w:rsid w:val="00C212AD"/>
    <w:rsid w:val="00C2187F"/>
    <w:rsid w:val="00C2198E"/>
    <w:rsid w:val="00C23A1B"/>
    <w:rsid w:val="00C24473"/>
    <w:rsid w:val="00C24676"/>
    <w:rsid w:val="00C2711A"/>
    <w:rsid w:val="00C27912"/>
    <w:rsid w:val="00C27D67"/>
    <w:rsid w:val="00C306C2"/>
    <w:rsid w:val="00C332DE"/>
    <w:rsid w:val="00C3369D"/>
    <w:rsid w:val="00C337D5"/>
    <w:rsid w:val="00C3754A"/>
    <w:rsid w:val="00C44CA2"/>
    <w:rsid w:val="00C44ECB"/>
    <w:rsid w:val="00C452D7"/>
    <w:rsid w:val="00C4675D"/>
    <w:rsid w:val="00C46B0C"/>
    <w:rsid w:val="00C473FD"/>
    <w:rsid w:val="00C51AF7"/>
    <w:rsid w:val="00C52F0B"/>
    <w:rsid w:val="00C53185"/>
    <w:rsid w:val="00C560C0"/>
    <w:rsid w:val="00C6124A"/>
    <w:rsid w:val="00C61B7D"/>
    <w:rsid w:val="00C61CDD"/>
    <w:rsid w:val="00C66B9A"/>
    <w:rsid w:val="00C70772"/>
    <w:rsid w:val="00C71A57"/>
    <w:rsid w:val="00C71F3F"/>
    <w:rsid w:val="00C7271A"/>
    <w:rsid w:val="00C729BA"/>
    <w:rsid w:val="00C7391B"/>
    <w:rsid w:val="00C74D2D"/>
    <w:rsid w:val="00C771D0"/>
    <w:rsid w:val="00C77E76"/>
    <w:rsid w:val="00C817D8"/>
    <w:rsid w:val="00C81C9B"/>
    <w:rsid w:val="00C833C3"/>
    <w:rsid w:val="00C85C52"/>
    <w:rsid w:val="00C86801"/>
    <w:rsid w:val="00C86DA5"/>
    <w:rsid w:val="00C87349"/>
    <w:rsid w:val="00C91260"/>
    <w:rsid w:val="00C927A5"/>
    <w:rsid w:val="00C938CC"/>
    <w:rsid w:val="00C9535D"/>
    <w:rsid w:val="00C95A83"/>
    <w:rsid w:val="00CA02AE"/>
    <w:rsid w:val="00CA0C89"/>
    <w:rsid w:val="00CA2E7B"/>
    <w:rsid w:val="00CA2F26"/>
    <w:rsid w:val="00CA33C9"/>
    <w:rsid w:val="00CA3AF2"/>
    <w:rsid w:val="00CA4711"/>
    <w:rsid w:val="00CA4EDB"/>
    <w:rsid w:val="00CA4F71"/>
    <w:rsid w:val="00CA52FC"/>
    <w:rsid w:val="00CA79AC"/>
    <w:rsid w:val="00CA7A58"/>
    <w:rsid w:val="00CA7EF3"/>
    <w:rsid w:val="00CB3ED7"/>
    <w:rsid w:val="00CB474D"/>
    <w:rsid w:val="00CB69CD"/>
    <w:rsid w:val="00CB7099"/>
    <w:rsid w:val="00CB7D2F"/>
    <w:rsid w:val="00CC055E"/>
    <w:rsid w:val="00CC1DB7"/>
    <w:rsid w:val="00CC22BD"/>
    <w:rsid w:val="00CC23AB"/>
    <w:rsid w:val="00CC3716"/>
    <w:rsid w:val="00CC4A4F"/>
    <w:rsid w:val="00CC5381"/>
    <w:rsid w:val="00CC5854"/>
    <w:rsid w:val="00CC6033"/>
    <w:rsid w:val="00CC663A"/>
    <w:rsid w:val="00CC7CAE"/>
    <w:rsid w:val="00CD1489"/>
    <w:rsid w:val="00CD162B"/>
    <w:rsid w:val="00CD2A7A"/>
    <w:rsid w:val="00CD346E"/>
    <w:rsid w:val="00CD5D52"/>
    <w:rsid w:val="00CD7C2F"/>
    <w:rsid w:val="00CE0072"/>
    <w:rsid w:val="00CE0B54"/>
    <w:rsid w:val="00CE1898"/>
    <w:rsid w:val="00CE1DB4"/>
    <w:rsid w:val="00CE364C"/>
    <w:rsid w:val="00CE3C00"/>
    <w:rsid w:val="00CE58CB"/>
    <w:rsid w:val="00CF06D3"/>
    <w:rsid w:val="00CF130D"/>
    <w:rsid w:val="00CF14F5"/>
    <w:rsid w:val="00CF1B96"/>
    <w:rsid w:val="00CF4693"/>
    <w:rsid w:val="00D0012F"/>
    <w:rsid w:val="00D002C6"/>
    <w:rsid w:val="00D00E12"/>
    <w:rsid w:val="00D0209A"/>
    <w:rsid w:val="00D02139"/>
    <w:rsid w:val="00D02802"/>
    <w:rsid w:val="00D03520"/>
    <w:rsid w:val="00D03742"/>
    <w:rsid w:val="00D0376B"/>
    <w:rsid w:val="00D04778"/>
    <w:rsid w:val="00D0727F"/>
    <w:rsid w:val="00D07499"/>
    <w:rsid w:val="00D07AEF"/>
    <w:rsid w:val="00D1174F"/>
    <w:rsid w:val="00D136DE"/>
    <w:rsid w:val="00D15943"/>
    <w:rsid w:val="00D15EAA"/>
    <w:rsid w:val="00D16D63"/>
    <w:rsid w:val="00D20951"/>
    <w:rsid w:val="00D213D3"/>
    <w:rsid w:val="00D21F0D"/>
    <w:rsid w:val="00D22A17"/>
    <w:rsid w:val="00D22AAF"/>
    <w:rsid w:val="00D22B5F"/>
    <w:rsid w:val="00D240E4"/>
    <w:rsid w:val="00D25229"/>
    <w:rsid w:val="00D30FC5"/>
    <w:rsid w:val="00D322C6"/>
    <w:rsid w:val="00D323E3"/>
    <w:rsid w:val="00D324FD"/>
    <w:rsid w:val="00D3414C"/>
    <w:rsid w:val="00D35279"/>
    <w:rsid w:val="00D35671"/>
    <w:rsid w:val="00D35966"/>
    <w:rsid w:val="00D35CBE"/>
    <w:rsid w:val="00D37744"/>
    <w:rsid w:val="00D4015D"/>
    <w:rsid w:val="00D406F7"/>
    <w:rsid w:val="00D42075"/>
    <w:rsid w:val="00D42283"/>
    <w:rsid w:val="00D435CD"/>
    <w:rsid w:val="00D43D90"/>
    <w:rsid w:val="00D460F8"/>
    <w:rsid w:val="00D464A6"/>
    <w:rsid w:val="00D55555"/>
    <w:rsid w:val="00D604C7"/>
    <w:rsid w:val="00D6260F"/>
    <w:rsid w:val="00D63F8C"/>
    <w:rsid w:val="00D66E1B"/>
    <w:rsid w:val="00D71768"/>
    <w:rsid w:val="00D71EAB"/>
    <w:rsid w:val="00D73FBF"/>
    <w:rsid w:val="00D80EBC"/>
    <w:rsid w:val="00D81FEB"/>
    <w:rsid w:val="00D827B3"/>
    <w:rsid w:val="00D84457"/>
    <w:rsid w:val="00D85BDE"/>
    <w:rsid w:val="00D8648A"/>
    <w:rsid w:val="00D87086"/>
    <w:rsid w:val="00D909D1"/>
    <w:rsid w:val="00D924D3"/>
    <w:rsid w:val="00D925B6"/>
    <w:rsid w:val="00D94322"/>
    <w:rsid w:val="00D949E9"/>
    <w:rsid w:val="00D95354"/>
    <w:rsid w:val="00D96847"/>
    <w:rsid w:val="00DA0441"/>
    <w:rsid w:val="00DA051D"/>
    <w:rsid w:val="00DA097F"/>
    <w:rsid w:val="00DA0BC1"/>
    <w:rsid w:val="00DA13BD"/>
    <w:rsid w:val="00DA28B7"/>
    <w:rsid w:val="00DA4CE7"/>
    <w:rsid w:val="00DB0815"/>
    <w:rsid w:val="00DB15D9"/>
    <w:rsid w:val="00DB2FC4"/>
    <w:rsid w:val="00DB3532"/>
    <w:rsid w:val="00DB36E4"/>
    <w:rsid w:val="00DB4EE3"/>
    <w:rsid w:val="00DB53A0"/>
    <w:rsid w:val="00DC1C83"/>
    <w:rsid w:val="00DC20C6"/>
    <w:rsid w:val="00DC35F4"/>
    <w:rsid w:val="00DC4711"/>
    <w:rsid w:val="00DC4E80"/>
    <w:rsid w:val="00DC5145"/>
    <w:rsid w:val="00DC650B"/>
    <w:rsid w:val="00DC6F78"/>
    <w:rsid w:val="00DC73E7"/>
    <w:rsid w:val="00DC7553"/>
    <w:rsid w:val="00DC7597"/>
    <w:rsid w:val="00DD0E8E"/>
    <w:rsid w:val="00DD256C"/>
    <w:rsid w:val="00DD2C48"/>
    <w:rsid w:val="00DD2DDF"/>
    <w:rsid w:val="00DD3339"/>
    <w:rsid w:val="00DD4B80"/>
    <w:rsid w:val="00DD711E"/>
    <w:rsid w:val="00DD7832"/>
    <w:rsid w:val="00DE0B54"/>
    <w:rsid w:val="00DE1636"/>
    <w:rsid w:val="00DE1B00"/>
    <w:rsid w:val="00DE3E22"/>
    <w:rsid w:val="00DE3EE9"/>
    <w:rsid w:val="00DE4FB3"/>
    <w:rsid w:val="00DE72D7"/>
    <w:rsid w:val="00DF00F6"/>
    <w:rsid w:val="00DF0362"/>
    <w:rsid w:val="00DF0C98"/>
    <w:rsid w:val="00DF23EE"/>
    <w:rsid w:val="00DF2D04"/>
    <w:rsid w:val="00DF55BE"/>
    <w:rsid w:val="00DF5652"/>
    <w:rsid w:val="00DF5C0C"/>
    <w:rsid w:val="00DF714C"/>
    <w:rsid w:val="00DF78FC"/>
    <w:rsid w:val="00DF7992"/>
    <w:rsid w:val="00E01D2F"/>
    <w:rsid w:val="00E0212F"/>
    <w:rsid w:val="00E02896"/>
    <w:rsid w:val="00E02906"/>
    <w:rsid w:val="00E02E79"/>
    <w:rsid w:val="00E04172"/>
    <w:rsid w:val="00E04CAC"/>
    <w:rsid w:val="00E059FE"/>
    <w:rsid w:val="00E06360"/>
    <w:rsid w:val="00E06D57"/>
    <w:rsid w:val="00E07557"/>
    <w:rsid w:val="00E128CB"/>
    <w:rsid w:val="00E13832"/>
    <w:rsid w:val="00E14BC5"/>
    <w:rsid w:val="00E15EBC"/>
    <w:rsid w:val="00E16C3C"/>
    <w:rsid w:val="00E171B2"/>
    <w:rsid w:val="00E22601"/>
    <w:rsid w:val="00E23C88"/>
    <w:rsid w:val="00E2501E"/>
    <w:rsid w:val="00E260CF"/>
    <w:rsid w:val="00E262BB"/>
    <w:rsid w:val="00E27430"/>
    <w:rsid w:val="00E30DB1"/>
    <w:rsid w:val="00E30F53"/>
    <w:rsid w:val="00E334E7"/>
    <w:rsid w:val="00E33A88"/>
    <w:rsid w:val="00E35FEA"/>
    <w:rsid w:val="00E412E4"/>
    <w:rsid w:val="00E41514"/>
    <w:rsid w:val="00E41D3A"/>
    <w:rsid w:val="00E44D7C"/>
    <w:rsid w:val="00E45153"/>
    <w:rsid w:val="00E4718B"/>
    <w:rsid w:val="00E50546"/>
    <w:rsid w:val="00E50717"/>
    <w:rsid w:val="00E5086D"/>
    <w:rsid w:val="00E51353"/>
    <w:rsid w:val="00E52B28"/>
    <w:rsid w:val="00E52CC3"/>
    <w:rsid w:val="00E52E71"/>
    <w:rsid w:val="00E53AE9"/>
    <w:rsid w:val="00E54D46"/>
    <w:rsid w:val="00E5697C"/>
    <w:rsid w:val="00E60622"/>
    <w:rsid w:val="00E612DF"/>
    <w:rsid w:val="00E634FB"/>
    <w:rsid w:val="00E6379B"/>
    <w:rsid w:val="00E64254"/>
    <w:rsid w:val="00E64304"/>
    <w:rsid w:val="00E67CC9"/>
    <w:rsid w:val="00E67F39"/>
    <w:rsid w:val="00E7005D"/>
    <w:rsid w:val="00E7095F"/>
    <w:rsid w:val="00E71170"/>
    <w:rsid w:val="00E71E8C"/>
    <w:rsid w:val="00E73412"/>
    <w:rsid w:val="00E74B7A"/>
    <w:rsid w:val="00E7524D"/>
    <w:rsid w:val="00E75504"/>
    <w:rsid w:val="00E7693C"/>
    <w:rsid w:val="00E77309"/>
    <w:rsid w:val="00E77966"/>
    <w:rsid w:val="00E80788"/>
    <w:rsid w:val="00E8158B"/>
    <w:rsid w:val="00E82B5B"/>
    <w:rsid w:val="00E854EC"/>
    <w:rsid w:val="00E86A09"/>
    <w:rsid w:val="00E86A24"/>
    <w:rsid w:val="00E86C34"/>
    <w:rsid w:val="00E86FBB"/>
    <w:rsid w:val="00E87188"/>
    <w:rsid w:val="00E9270F"/>
    <w:rsid w:val="00E92C5A"/>
    <w:rsid w:val="00E9356C"/>
    <w:rsid w:val="00E96670"/>
    <w:rsid w:val="00EA1E6B"/>
    <w:rsid w:val="00EA438B"/>
    <w:rsid w:val="00EA4E7C"/>
    <w:rsid w:val="00EA6C4A"/>
    <w:rsid w:val="00EA7CF0"/>
    <w:rsid w:val="00EB06AE"/>
    <w:rsid w:val="00EB2A69"/>
    <w:rsid w:val="00EB387C"/>
    <w:rsid w:val="00EB47FC"/>
    <w:rsid w:val="00EB4866"/>
    <w:rsid w:val="00EB5DA4"/>
    <w:rsid w:val="00EB5F02"/>
    <w:rsid w:val="00EB6940"/>
    <w:rsid w:val="00EB773E"/>
    <w:rsid w:val="00EC0D4F"/>
    <w:rsid w:val="00EC14F6"/>
    <w:rsid w:val="00EC32EA"/>
    <w:rsid w:val="00EC4C7C"/>
    <w:rsid w:val="00EC4FC3"/>
    <w:rsid w:val="00EC61BD"/>
    <w:rsid w:val="00EC723B"/>
    <w:rsid w:val="00EC763C"/>
    <w:rsid w:val="00ED3AA4"/>
    <w:rsid w:val="00ED422A"/>
    <w:rsid w:val="00ED4C29"/>
    <w:rsid w:val="00ED5543"/>
    <w:rsid w:val="00ED6DD0"/>
    <w:rsid w:val="00ED73B0"/>
    <w:rsid w:val="00EE2872"/>
    <w:rsid w:val="00EE3724"/>
    <w:rsid w:val="00EE3ACB"/>
    <w:rsid w:val="00EE57DB"/>
    <w:rsid w:val="00EE733B"/>
    <w:rsid w:val="00EE778C"/>
    <w:rsid w:val="00EF0048"/>
    <w:rsid w:val="00EF0A70"/>
    <w:rsid w:val="00EF192A"/>
    <w:rsid w:val="00EF2DCC"/>
    <w:rsid w:val="00EF359D"/>
    <w:rsid w:val="00EF455B"/>
    <w:rsid w:val="00EF7403"/>
    <w:rsid w:val="00F00AF7"/>
    <w:rsid w:val="00F02CFD"/>
    <w:rsid w:val="00F02E24"/>
    <w:rsid w:val="00F03D2F"/>
    <w:rsid w:val="00F046FC"/>
    <w:rsid w:val="00F0496D"/>
    <w:rsid w:val="00F049ED"/>
    <w:rsid w:val="00F05898"/>
    <w:rsid w:val="00F1123B"/>
    <w:rsid w:val="00F119B0"/>
    <w:rsid w:val="00F13604"/>
    <w:rsid w:val="00F1461D"/>
    <w:rsid w:val="00F14F6B"/>
    <w:rsid w:val="00F15D4D"/>
    <w:rsid w:val="00F1612C"/>
    <w:rsid w:val="00F16852"/>
    <w:rsid w:val="00F171A1"/>
    <w:rsid w:val="00F20119"/>
    <w:rsid w:val="00F214D5"/>
    <w:rsid w:val="00F21613"/>
    <w:rsid w:val="00F2187C"/>
    <w:rsid w:val="00F22AC5"/>
    <w:rsid w:val="00F23EA6"/>
    <w:rsid w:val="00F241D2"/>
    <w:rsid w:val="00F25BBB"/>
    <w:rsid w:val="00F266E7"/>
    <w:rsid w:val="00F30751"/>
    <w:rsid w:val="00F31D4F"/>
    <w:rsid w:val="00F31FE4"/>
    <w:rsid w:val="00F320C5"/>
    <w:rsid w:val="00F320F8"/>
    <w:rsid w:val="00F3322A"/>
    <w:rsid w:val="00F334B1"/>
    <w:rsid w:val="00F3576A"/>
    <w:rsid w:val="00F360D5"/>
    <w:rsid w:val="00F36D34"/>
    <w:rsid w:val="00F40D3A"/>
    <w:rsid w:val="00F40EA5"/>
    <w:rsid w:val="00F4153E"/>
    <w:rsid w:val="00F42BEA"/>
    <w:rsid w:val="00F44CD9"/>
    <w:rsid w:val="00F45DF4"/>
    <w:rsid w:val="00F46F0B"/>
    <w:rsid w:val="00F50473"/>
    <w:rsid w:val="00F51D59"/>
    <w:rsid w:val="00F540A6"/>
    <w:rsid w:val="00F575EA"/>
    <w:rsid w:val="00F576E6"/>
    <w:rsid w:val="00F61D0F"/>
    <w:rsid w:val="00F62876"/>
    <w:rsid w:val="00F64966"/>
    <w:rsid w:val="00F65B77"/>
    <w:rsid w:val="00F672D0"/>
    <w:rsid w:val="00F67879"/>
    <w:rsid w:val="00F70F9A"/>
    <w:rsid w:val="00F73492"/>
    <w:rsid w:val="00F73ACA"/>
    <w:rsid w:val="00F741C5"/>
    <w:rsid w:val="00F7512E"/>
    <w:rsid w:val="00F76875"/>
    <w:rsid w:val="00F7741E"/>
    <w:rsid w:val="00F80B4F"/>
    <w:rsid w:val="00F813D4"/>
    <w:rsid w:val="00F81777"/>
    <w:rsid w:val="00F81DE4"/>
    <w:rsid w:val="00F81E22"/>
    <w:rsid w:val="00F82417"/>
    <w:rsid w:val="00F825EB"/>
    <w:rsid w:val="00F83B6E"/>
    <w:rsid w:val="00F85498"/>
    <w:rsid w:val="00F86CDA"/>
    <w:rsid w:val="00F93664"/>
    <w:rsid w:val="00F94342"/>
    <w:rsid w:val="00F94A8B"/>
    <w:rsid w:val="00F9571C"/>
    <w:rsid w:val="00F966ED"/>
    <w:rsid w:val="00FA073E"/>
    <w:rsid w:val="00FA0D11"/>
    <w:rsid w:val="00FA3445"/>
    <w:rsid w:val="00FA3604"/>
    <w:rsid w:val="00FA54F9"/>
    <w:rsid w:val="00FA6128"/>
    <w:rsid w:val="00FA6719"/>
    <w:rsid w:val="00FA7CF0"/>
    <w:rsid w:val="00FB0D31"/>
    <w:rsid w:val="00FB289A"/>
    <w:rsid w:val="00FB2AED"/>
    <w:rsid w:val="00FB2DD8"/>
    <w:rsid w:val="00FB789C"/>
    <w:rsid w:val="00FB7A9E"/>
    <w:rsid w:val="00FC00A2"/>
    <w:rsid w:val="00FC1208"/>
    <w:rsid w:val="00FC1A03"/>
    <w:rsid w:val="00FC2F75"/>
    <w:rsid w:val="00FC4087"/>
    <w:rsid w:val="00FC60F7"/>
    <w:rsid w:val="00FC628A"/>
    <w:rsid w:val="00FC6815"/>
    <w:rsid w:val="00FC780A"/>
    <w:rsid w:val="00FD0897"/>
    <w:rsid w:val="00FD25CB"/>
    <w:rsid w:val="00FD2CF5"/>
    <w:rsid w:val="00FD2F95"/>
    <w:rsid w:val="00FD3652"/>
    <w:rsid w:val="00FD6D37"/>
    <w:rsid w:val="00FE0416"/>
    <w:rsid w:val="00FE0734"/>
    <w:rsid w:val="00FE3CE3"/>
    <w:rsid w:val="00FE454C"/>
    <w:rsid w:val="00FE55FE"/>
    <w:rsid w:val="00FE5E44"/>
    <w:rsid w:val="00FF281C"/>
    <w:rsid w:val="00FF478D"/>
    <w:rsid w:val="00FF4D22"/>
    <w:rsid w:val="00FF4D5D"/>
    <w:rsid w:val="00FF6647"/>
    <w:rsid w:val="00FF6E76"/>
    <w:rsid w:val="00FF72D2"/>
    <w:rsid w:val="02B170BC"/>
    <w:rsid w:val="04696C8C"/>
    <w:rsid w:val="04CF3C76"/>
    <w:rsid w:val="04FDE69E"/>
    <w:rsid w:val="05F56F5B"/>
    <w:rsid w:val="07C7F576"/>
    <w:rsid w:val="08685286"/>
    <w:rsid w:val="08E58254"/>
    <w:rsid w:val="0958F4A1"/>
    <w:rsid w:val="095B3013"/>
    <w:rsid w:val="0A4D6F6F"/>
    <w:rsid w:val="0A8152B5"/>
    <w:rsid w:val="0ADDA633"/>
    <w:rsid w:val="0B025662"/>
    <w:rsid w:val="0B51AD91"/>
    <w:rsid w:val="0BA07400"/>
    <w:rsid w:val="0C00F679"/>
    <w:rsid w:val="0D93E7A7"/>
    <w:rsid w:val="0DE89785"/>
    <w:rsid w:val="0F2AF72B"/>
    <w:rsid w:val="0F314678"/>
    <w:rsid w:val="0F54C3D8"/>
    <w:rsid w:val="0F91648A"/>
    <w:rsid w:val="122ED532"/>
    <w:rsid w:val="1433576F"/>
    <w:rsid w:val="15400BCB"/>
    <w:rsid w:val="16336296"/>
    <w:rsid w:val="165B96A9"/>
    <w:rsid w:val="16D7B04C"/>
    <w:rsid w:val="184281D2"/>
    <w:rsid w:val="1B278782"/>
    <w:rsid w:val="1BA9A103"/>
    <w:rsid w:val="1C553D87"/>
    <w:rsid w:val="1D4F7821"/>
    <w:rsid w:val="1DC31EB7"/>
    <w:rsid w:val="1F7DC6E0"/>
    <w:rsid w:val="1FA27A8B"/>
    <w:rsid w:val="1FA604CD"/>
    <w:rsid w:val="20536692"/>
    <w:rsid w:val="2118312A"/>
    <w:rsid w:val="218E1DE6"/>
    <w:rsid w:val="21C28109"/>
    <w:rsid w:val="220EEC79"/>
    <w:rsid w:val="2282485D"/>
    <w:rsid w:val="2370764F"/>
    <w:rsid w:val="2370D5B9"/>
    <w:rsid w:val="24C14E74"/>
    <w:rsid w:val="25E97657"/>
    <w:rsid w:val="26264352"/>
    <w:rsid w:val="263EC34C"/>
    <w:rsid w:val="279D918A"/>
    <w:rsid w:val="27DA6C6F"/>
    <w:rsid w:val="2800B424"/>
    <w:rsid w:val="28738626"/>
    <w:rsid w:val="289C87DB"/>
    <w:rsid w:val="2A02938F"/>
    <w:rsid w:val="2A53A0BA"/>
    <w:rsid w:val="2B54AD14"/>
    <w:rsid w:val="2BB43C7A"/>
    <w:rsid w:val="2C28630C"/>
    <w:rsid w:val="2FAB1491"/>
    <w:rsid w:val="3178C03E"/>
    <w:rsid w:val="321034C1"/>
    <w:rsid w:val="33869A19"/>
    <w:rsid w:val="33875F5C"/>
    <w:rsid w:val="33876D71"/>
    <w:rsid w:val="340F75AD"/>
    <w:rsid w:val="3456EF9F"/>
    <w:rsid w:val="377978AE"/>
    <w:rsid w:val="37B63101"/>
    <w:rsid w:val="37BF5F52"/>
    <w:rsid w:val="382C1825"/>
    <w:rsid w:val="38A937CE"/>
    <w:rsid w:val="38B817AE"/>
    <w:rsid w:val="3AF8F189"/>
    <w:rsid w:val="3C7EDCF4"/>
    <w:rsid w:val="3C9B41AF"/>
    <w:rsid w:val="3E0423DA"/>
    <w:rsid w:val="3E2266B2"/>
    <w:rsid w:val="40651D21"/>
    <w:rsid w:val="41437025"/>
    <w:rsid w:val="418BFED7"/>
    <w:rsid w:val="41CC3BEE"/>
    <w:rsid w:val="4225C570"/>
    <w:rsid w:val="42BC79E0"/>
    <w:rsid w:val="43C0204B"/>
    <w:rsid w:val="44FC3599"/>
    <w:rsid w:val="45FA5FE7"/>
    <w:rsid w:val="460270FF"/>
    <w:rsid w:val="470E1DE8"/>
    <w:rsid w:val="47C92312"/>
    <w:rsid w:val="47FEC358"/>
    <w:rsid w:val="485EF42F"/>
    <w:rsid w:val="48C85F63"/>
    <w:rsid w:val="49803C6C"/>
    <w:rsid w:val="4AB37AB8"/>
    <w:rsid w:val="4C636B58"/>
    <w:rsid w:val="4DC998CF"/>
    <w:rsid w:val="4E655225"/>
    <w:rsid w:val="4EB85C8E"/>
    <w:rsid w:val="4EC70204"/>
    <w:rsid w:val="4EE05779"/>
    <w:rsid w:val="4F09D81E"/>
    <w:rsid w:val="51D1DCF7"/>
    <w:rsid w:val="52DE1886"/>
    <w:rsid w:val="541022FC"/>
    <w:rsid w:val="54670A35"/>
    <w:rsid w:val="54772503"/>
    <w:rsid w:val="565FEE64"/>
    <w:rsid w:val="566A3257"/>
    <w:rsid w:val="57FC5FB5"/>
    <w:rsid w:val="5882DDBD"/>
    <w:rsid w:val="59010A1C"/>
    <w:rsid w:val="5A68FD2E"/>
    <w:rsid w:val="5BA5922F"/>
    <w:rsid w:val="5BA8CE07"/>
    <w:rsid w:val="5C0E4309"/>
    <w:rsid w:val="5C3E679C"/>
    <w:rsid w:val="5CA382F8"/>
    <w:rsid w:val="5CB9A40B"/>
    <w:rsid w:val="5D1F9993"/>
    <w:rsid w:val="5E434722"/>
    <w:rsid w:val="5FCBA0BE"/>
    <w:rsid w:val="609DD103"/>
    <w:rsid w:val="6255A56A"/>
    <w:rsid w:val="652C4C21"/>
    <w:rsid w:val="65972AF2"/>
    <w:rsid w:val="68202C8D"/>
    <w:rsid w:val="690FD6C7"/>
    <w:rsid w:val="6A5DC1F4"/>
    <w:rsid w:val="6D8E48EE"/>
    <w:rsid w:val="70018F7F"/>
    <w:rsid w:val="70A1FFB0"/>
    <w:rsid w:val="719244E0"/>
    <w:rsid w:val="71FB302E"/>
    <w:rsid w:val="7264AB31"/>
    <w:rsid w:val="73020C28"/>
    <w:rsid w:val="734C1B52"/>
    <w:rsid w:val="7461E94D"/>
    <w:rsid w:val="747BB993"/>
    <w:rsid w:val="750D8290"/>
    <w:rsid w:val="7535377E"/>
    <w:rsid w:val="75449A20"/>
    <w:rsid w:val="75E368EB"/>
    <w:rsid w:val="7630C605"/>
    <w:rsid w:val="76516653"/>
    <w:rsid w:val="76872A9C"/>
    <w:rsid w:val="77318A57"/>
    <w:rsid w:val="77BB4564"/>
    <w:rsid w:val="78A1AF07"/>
    <w:rsid w:val="79F789E8"/>
    <w:rsid w:val="7BA6D3B1"/>
    <w:rsid w:val="7BF47803"/>
    <w:rsid w:val="7D665FA9"/>
    <w:rsid w:val="7DD790D8"/>
    <w:rsid w:val="7DDEC892"/>
    <w:rsid w:val="7E49A56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1D878"/>
  <w15:chartTrackingRefBased/>
  <w15:docId w15:val="{DE15DF4D-28F6-416A-B127-8627982BD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pumrkusetekst">
    <w:name w:val="endnote text"/>
    <w:basedOn w:val="Normaallaad"/>
    <w:link w:val="LpumrkusetekstMrk"/>
    <w:uiPriority w:val="99"/>
    <w:semiHidden/>
    <w:unhideWhenUsed/>
    <w:rsid w:val="0093372F"/>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93372F"/>
    <w:rPr>
      <w:sz w:val="20"/>
      <w:szCs w:val="20"/>
    </w:rPr>
  </w:style>
  <w:style w:type="character" w:styleId="Lpumrkuseviide">
    <w:name w:val="endnote reference"/>
    <w:basedOn w:val="Liguvaikefont"/>
    <w:uiPriority w:val="99"/>
    <w:semiHidden/>
    <w:unhideWhenUsed/>
    <w:rsid w:val="0093372F"/>
    <w:rPr>
      <w:vertAlign w:val="superscript"/>
    </w:rPr>
  </w:style>
  <w:style w:type="character" w:styleId="Hperlink">
    <w:name w:val="Hyperlink"/>
    <w:basedOn w:val="Liguvaikefont"/>
    <w:uiPriority w:val="99"/>
    <w:unhideWhenUsed/>
    <w:rsid w:val="0093372F"/>
    <w:rPr>
      <w:color w:val="0563C1" w:themeColor="hyperlink"/>
      <w:u w:val="single"/>
    </w:rPr>
  </w:style>
  <w:style w:type="paragraph" w:styleId="Kehatekst">
    <w:name w:val="Body Text"/>
    <w:basedOn w:val="Normaallaad"/>
    <w:link w:val="KehatekstMrk"/>
    <w:uiPriority w:val="1"/>
    <w:qFormat/>
    <w:rsid w:val="0093372F"/>
    <w:pPr>
      <w:widowControl w:val="0"/>
      <w:autoSpaceDE w:val="0"/>
      <w:autoSpaceDN w:val="0"/>
      <w:spacing w:after="0" w:line="240" w:lineRule="auto"/>
    </w:pPr>
    <w:rPr>
      <w:rFonts w:ascii="Times New Roman" w:eastAsia="Times New Roman" w:hAnsi="Times New Roman" w:cs="Times New Roman"/>
      <w:kern w:val="0"/>
      <w:sz w:val="24"/>
      <w:szCs w:val="24"/>
      <w14:ligatures w14:val="none"/>
    </w:rPr>
  </w:style>
  <w:style w:type="character" w:customStyle="1" w:styleId="KehatekstMrk">
    <w:name w:val="Kehatekst Märk"/>
    <w:basedOn w:val="Liguvaikefont"/>
    <w:link w:val="Kehatekst"/>
    <w:uiPriority w:val="1"/>
    <w:rsid w:val="0093372F"/>
    <w:rPr>
      <w:rFonts w:ascii="Times New Roman" w:eastAsia="Times New Roman" w:hAnsi="Times New Roman" w:cs="Times New Roman"/>
      <w:kern w:val="0"/>
      <w:sz w:val="24"/>
      <w:szCs w:val="24"/>
      <w14:ligatures w14:val="none"/>
    </w:rPr>
  </w:style>
  <w:style w:type="character" w:styleId="Kommentaariviide">
    <w:name w:val="annotation reference"/>
    <w:basedOn w:val="Liguvaikefont"/>
    <w:uiPriority w:val="99"/>
    <w:semiHidden/>
    <w:unhideWhenUsed/>
    <w:rsid w:val="005330DE"/>
    <w:rPr>
      <w:sz w:val="16"/>
      <w:szCs w:val="16"/>
    </w:rPr>
  </w:style>
  <w:style w:type="paragraph" w:styleId="Kommentaaritekst">
    <w:name w:val="annotation text"/>
    <w:basedOn w:val="Normaallaad"/>
    <w:link w:val="KommentaaritekstMrk"/>
    <w:uiPriority w:val="99"/>
    <w:unhideWhenUsed/>
    <w:rsid w:val="005330DE"/>
    <w:pPr>
      <w:spacing w:line="240" w:lineRule="auto"/>
    </w:pPr>
    <w:rPr>
      <w:sz w:val="20"/>
      <w:szCs w:val="20"/>
    </w:rPr>
  </w:style>
  <w:style w:type="character" w:customStyle="1" w:styleId="KommentaaritekstMrk">
    <w:name w:val="Kommentaari tekst Märk"/>
    <w:basedOn w:val="Liguvaikefont"/>
    <w:link w:val="Kommentaaritekst"/>
    <w:uiPriority w:val="99"/>
    <w:rsid w:val="005330DE"/>
    <w:rPr>
      <w:sz w:val="20"/>
      <w:szCs w:val="20"/>
    </w:rPr>
  </w:style>
  <w:style w:type="paragraph" w:styleId="Loendilik">
    <w:name w:val="List Paragraph"/>
    <w:basedOn w:val="Normaallaad"/>
    <w:uiPriority w:val="34"/>
    <w:qFormat/>
    <w:rsid w:val="0018066C"/>
    <w:pPr>
      <w:ind w:left="720"/>
      <w:contextualSpacing/>
    </w:pPr>
  </w:style>
  <w:style w:type="character" w:styleId="Lahendamatamainimine">
    <w:name w:val="Unresolved Mention"/>
    <w:basedOn w:val="Liguvaikefont"/>
    <w:uiPriority w:val="99"/>
    <w:semiHidden/>
    <w:unhideWhenUsed/>
    <w:rsid w:val="00CE58CB"/>
    <w:rPr>
      <w:color w:val="605E5C"/>
      <w:shd w:val="clear" w:color="auto" w:fill="E1DFDD"/>
    </w:rPr>
  </w:style>
  <w:style w:type="paragraph" w:styleId="Kommentaariteema">
    <w:name w:val="annotation subject"/>
    <w:basedOn w:val="Kommentaaritekst"/>
    <w:next w:val="Kommentaaritekst"/>
    <w:link w:val="KommentaariteemaMrk"/>
    <w:uiPriority w:val="99"/>
    <w:semiHidden/>
    <w:unhideWhenUsed/>
    <w:rsid w:val="002D7B00"/>
    <w:rPr>
      <w:b/>
      <w:bCs/>
    </w:rPr>
  </w:style>
  <w:style w:type="character" w:customStyle="1" w:styleId="KommentaariteemaMrk">
    <w:name w:val="Kommentaari teema Märk"/>
    <w:basedOn w:val="KommentaaritekstMrk"/>
    <w:link w:val="Kommentaariteema"/>
    <w:uiPriority w:val="99"/>
    <w:semiHidden/>
    <w:rsid w:val="002D7B00"/>
    <w:rPr>
      <w:b/>
      <w:bCs/>
      <w:sz w:val="20"/>
      <w:szCs w:val="20"/>
    </w:rPr>
  </w:style>
  <w:style w:type="paragraph" w:styleId="Redaktsioon">
    <w:name w:val="Revision"/>
    <w:hidden/>
    <w:uiPriority w:val="99"/>
    <w:semiHidden/>
    <w:rsid w:val="00DF23EE"/>
    <w:pPr>
      <w:spacing w:after="0" w:line="240" w:lineRule="auto"/>
    </w:pPr>
  </w:style>
  <w:style w:type="paragraph" w:styleId="Pis">
    <w:name w:val="header"/>
    <w:basedOn w:val="Normaallaad"/>
    <w:link w:val="PisMrk"/>
    <w:uiPriority w:val="99"/>
    <w:unhideWhenUsed/>
    <w:rsid w:val="00437F48"/>
    <w:pPr>
      <w:tabs>
        <w:tab w:val="center" w:pos="4536"/>
        <w:tab w:val="right" w:pos="9072"/>
      </w:tabs>
      <w:spacing w:after="0" w:line="240" w:lineRule="auto"/>
    </w:pPr>
  </w:style>
  <w:style w:type="character" w:customStyle="1" w:styleId="PisMrk">
    <w:name w:val="Päis Märk"/>
    <w:basedOn w:val="Liguvaikefont"/>
    <w:link w:val="Pis"/>
    <w:uiPriority w:val="99"/>
    <w:rsid w:val="00437F48"/>
  </w:style>
  <w:style w:type="paragraph" w:styleId="Jalus">
    <w:name w:val="footer"/>
    <w:basedOn w:val="Normaallaad"/>
    <w:link w:val="JalusMrk"/>
    <w:uiPriority w:val="99"/>
    <w:unhideWhenUsed/>
    <w:rsid w:val="00437F48"/>
    <w:pPr>
      <w:tabs>
        <w:tab w:val="center" w:pos="4536"/>
        <w:tab w:val="right" w:pos="9072"/>
      </w:tabs>
      <w:spacing w:after="0" w:line="240" w:lineRule="auto"/>
    </w:pPr>
  </w:style>
  <w:style w:type="character" w:customStyle="1" w:styleId="JalusMrk">
    <w:name w:val="Jalus Märk"/>
    <w:basedOn w:val="Liguvaikefont"/>
    <w:link w:val="Jalus"/>
    <w:uiPriority w:val="99"/>
    <w:rsid w:val="00437F48"/>
  </w:style>
  <w:style w:type="paragraph" w:styleId="Vahedeta">
    <w:name w:val="No Spacing"/>
    <w:uiPriority w:val="1"/>
    <w:qFormat/>
    <w:rsid w:val="006475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4255">
      <w:bodyDiv w:val="1"/>
      <w:marLeft w:val="0"/>
      <w:marRight w:val="0"/>
      <w:marTop w:val="0"/>
      <w:marBottom w:val="0"/>
      <w:divBdr>
        <w:top w:val="none" w:sz="0" w:space="0" w:color="auto"/>
        <w:left w:val="none" w:sz="0" w:space="0" w:color="auto"/>
        <w:bottom w:val="none" w:sz="0" w:space="0" w:color="auto"/>
        <w:right w:val="none" w:sz="0" w:space="0" w:color="auto"/>
      </w:divBdr>
    </w:div>
    <w:div w:id="202792963">
      <w:bodyDiv w:val="1"/>
      <w:marLeft w:val="0"/>
      <w:marRight w:val="0"/>
      <w:marTop w:val="0"/>
      <w:marBottom w:val="0"/>
      <w:divBdr>
        <w:top w:val="none" w:sz="0" w:space="0" w:color="auto"/>
        <w:left w:val="none" w:sz="0" w:space="0" w:color="auto"/>
        <w:bottom w:val="none" w:sz="0" w:space="0" w:color="auto"/>
        <w:right w:val="none" w:sz="0" w:space="0" w:color="auto"/>
      </w:divBdr>
      <w:divsChild>
        <w:div w:id="188958798">
          <w:marLeft w:val="0"/>
          <w:marRight w:val="0"/>
          <w:marTop w:val="0"/>
          <w:marBottom w:val="0"/>
          <w:divBdr>
            <w:top w:val="none" w:sz="0" w:space="0" w:color="auto"/>
            <w:left w:val="none" w:sz="0" w:space="0" w:color="auto"/>
            <w:bottom w:val="none" w:sz="0" w:space="0" w:color="auto"/>
            <w:right w:val="none" w:sz="0" w:space="0" w:color="auto"/>
          </w:divBdr>
          <w:divsChild>
            <w:div w:id="54622610">
              <w:marLeft w:val="0"/>
              <w:marRight w:val="0"/>
              <w:marTop w:val="0"/>
              <w:marBottom w:val="0"/>
              <w:divBdr>
                <w:top w:val="none" w:sz="0" w:space="0" w:color="auto"/>
                <w:left w:val="none" w:sz="0" w:space="0" w:color="auto"/>
                <w:bottom w:val="none" w:sz="0" w:space="0" w:color="auto"/>
                <w:right w:val="none" w:sz="0" w:space="0" w:color="auto"/>
              </w:divBdr>
              <w:divsChild>
                <w:div w:id="1932469878">
                  <w:marLeft w:val="0"/>
                  <w:marRight w:val="0"/>
                  <w:marTop w:val="0"/>
                  <w:marBottom w:val="0"/>
                  <w:divBdr>
                    <w:top w:val="none" w:sz="0" w:space="0" w:color="auto"/>
                    <w:left w:val="none" w:sz="0" w:space="0" w:color="auto"/>
                    <w:bottom w:val="none" w:sz="0" w:space="0" w:color="auto"/>
                    <w:right w:val="none" w:sz="0" w:space="0" w:color="auto"/>
                  </w:divBdr>
                  <w:divsChild>
                    <w:div w:id="577443010">
                      <w:marLeft w:val="0"/>
                      <w:marRight w:val="0"/>
                      <w:marTop w:val="0"/>
                      <w:marBottom w:val="0"/>
                      <w:divBdr>
                        <w:top w:val="none" w:sz="0" w:space="0" w:color="auto"/>
                        <w:left w:val="none" w:sz="0" w:space="0" w:color="auto"/>
                        <w:bottom w:val="none" w:sz="0" w:space="0" w:color="auto"/>
                        <w:right w:val="none" w:sz="0" w:space="0" w:color="auto"/>
                      </w:divBdr>
                      <w:divsChild>
                        <w:div w:id="364798013">
                          <w:marLeft w:val="0"/>
                          <w:marRight w:val="0"/>
                          <w:marTop w:val="0"/>
                          <w:marBottom w:val="0"/>
                          <w:divBdr>
                            <w:top w:val="none" w:sz="0" w:space="0" w:color="auto"/>
                            <w:left w:val="none" w:sz="0" w:space="0" w:color="auto"/>
                            <w:bottom w:val="none" w:sz="0" w:space="0" w:color="auto"/>
                            <w:right w:val="none" w:sz="0" w:space="0" w:color="auto"/>
                          </w:divBdr>
                        </w:div>
                        <w:div w:id="1528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729881">
          <w:marLeft w:val="0"/>
          <w:marRight w:val="0"/>
          <w:marTop w:val="0"/>
          <w:marBottom w:val="0"/>
          <w:divBdr>
            <w:top w:val="none" w:sz="0" w:space="0" w:color="auto"/>
            <w:left w:val="none" w:sz="0" w:space="0" w:color="auto"/>
            <w:bottom w:val="none" w:sz="0" w:space="0" w:color="auto"/>
            <w:right w:val="none" w:sz="0" w:space="0" w:color="auto"/>
          </w:divBdr>
          <w:divsChild>
            <w:div w:id="164982849">
              <w:marLeft w:val="0"/>
              <w:marRight w:val="0"/>
              <w:marTop w:val="0"/>
              <w:marBottom w:val="0"/>
              <w:divBdr>
                <w:top w:val="none" w:sz="0" w:space="0" w:color="auto"/>
                <w:left w:val="none" w:sz="0" w:space="0" w:color="auto"/>
                <w:bottom w:val="none" w:sz="0" w:space="0" w:color="auto"/>
                <w:right w:val="none" w:sz="0" w:space="0" w:color="auto"/>
              </w:divBdr>
              <w:divsChild>
                <w:div w:id="555433551">
                  <w:marLeft w:val="0"/>
                  <w:marRight w:val="0"/>
                  <w:marTop w:val="0"/>
                  <w:marBottom w:val="0"/>
                  <w:divBdr>
                    <w:top w:val="none" w:sz="0" w:space="0" w:color="auto"/>
                    <w:left w:val="none" w:sz="0" w:space="0" w:color="auto"/>
                    <w:bottom w:val="none" w:sz="0" w:space="0" w:color="auto"/>
                    <w:right w:val="none" w:sz="0" w:space="0" w:color="auto"/>
                  </w:divBdr>
                  <w:divsChild>
                    <w:div w:id="505632141">
                      <w:marLeft w:val="0"/>
                      <w:marRight w:val="0"/>
                      <w:marTop w:val="0"/>
                      <w:marBottom w:val="0"/>
                      <w:divBdr>
                        <w:top w:val="none" w:sz="0" w:space="0" w:color="auto"/>
                        <w:left w:val="none" w:sz="0" w:space="0" w:color="auto"/>
                        <w:bottom w:val="none" w:sz="0" w:space="0" w:color="auto"/>
                        <w:right w:val="none" w:sz="0" w:space="0" w:color="auto"/>
                      </w:divBdr>
                      <w:divsChild>
                        <w:div w:id="1568497941">
                          <w:marLeft w:val="0"/>
                          <w:marRight w:val="0"/>
                          <w:marTop w:val="0"/>
                          <w:marBottom w:val="0"/>
                          <w:divBdr>
                            <w:top w:val="none" w:sz="0" w:space="0" w:color="auto"/>
                            <w:left w:val="none" w:sz="0" w:space="0" w:color="auto"/>
                            <w:bottom w:val="none" w:sz="0" w:space="0" w:color="auto"/>
                            <w:right w:val="none" w:sz="0" w:space="0" w:color="auto"/>
                          </w:divBdr>
                        </w:div>
                        <w:div w:id="20819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805107">
          <w:marLeft w:val="0"/>
          <w:marRight w:val="0"/>
          <w:marTop w:val="0"/>
          <w:marBottom w:val="0"/>
          <w:divBdr>
            <w:top w:val="none" w:sz="0" w:space="0" w:color="auto"/>
            <w:left w:val="none" w:sz="0" w:space="0" w:color="auto"/>
            <w:bottom w:val="none" w:sz="0" w:space="0" w:color="auto"/>
            <w:right w:val="none" w:sz="0" w:space="0" w:color="auto"/>
          </w:divBdr>
          <w:divsChild>
            <w:div w:id="1194074805">
              <w:marLeft w:val="0"/>
              <w:marRight w:val="0"/>
              <w:marTop w:val="0"/>
              <w:marBottom w:val="0"/>
              <w:divBdr>
                <w:top w:val="none" w:sz="0" w:space="0" w:color="auto"/>
                <w:left w:val="none" w:sz="0" w:space="0" w:color="auto"/>
                <w:bottom w:val="none" w:sz="0" w:space="0" w:color="auto"/>
                <w:right w:val="none" w:sz="0" w:space="0" w:color="auto"/>
              </w:divBdr>
              <w:divsChild>
                <w:div w:id="1978878723">
                  <w:marLeft w:val="0"/>
                  <w:marRight w:val="0"/>
                  <w:marTop w:val="0"/>
                  <w:marBottom w:val="0"/>
                  <w:divBdr>
                    <w:top w:val="none" w:sz="0" w:space="0" w:color="auto"/>
                    <w:left w:val="none" w:sz="0" w:space="0" w:color="auto"/>
                    <w:bottom w:val="none" w:sz="0" w:space="0" w:color="auto"/>
                    <w:right w:val="none" w:sz="0" w:space="0" w:color="auto"/>
                  </w:divBdr>
                  <w:divsChild>
                    <w:div w:id="71782165">
                      <w:marLeft w:val="0"/>
                      <w:marRight w:val="0"/>
                      <w:marTop w:val="0"/>
                      <w:marBottom w:val="0"/>
                      <w:divBdr>
                        <w:top w:val="none" w:sz="0" w:space="0" w:color="auto"/>
                        <w:left w:val="none" w:sz="0" w:space="0" w:color="auto"/>
                        <w:bottom w:val="none" w:sz="0" w:space="0" w:color="auto"/>
                        <w:right w:val="none" w:sz="0" w:space="0" w:color="auto"/>
                      </w:divBdr>
                      <w:divsChild>
                        <w:div w:id="918366908">
                          <w:marLeft w:val="0"/>
                          <w:marRight w:val="0"/>
                          <w:marTop w:val="0"/>
                          <w:marBottom w:val="0"/>
                          <w:divBdr>
                            <w:top w:val="none" w:sz="0" w:space="0" w:color="auto"/>
                            <w:left w:val="none" w:sz="0" w:space="0" w:color="auto"/>
                            <w:bottom w:val="none" w:sz="0" w:space="0" w:color="auto"/>
                            <w:right w:val="none" w:sz="0" w:space="0" w:color="auto"/>
                          </w:divBdr>
                        </w:div>
                        <w:div w:id="163166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190539">
          <w:marLeft w:val="0"/>
          <w:marRight w:val="0"/>
          <w:marTop w:val="0"/>
          <w:marBottom w:val="0"/>
          <w:divBdr>
            <w:top w:val="none" w:sz="0" w:space="0" w:color="auto"/>
            <w:left w:val="none" w:sz="0" w:space="0" w:color="auto"/>
            <w:bottom w:val="none" w:sz="0" w:space="0" w:color="auto"/>
            <w:right w:val="none" w:sz="0" w:space="0" w:color="auto"/>
          </w:divBdr>
          <w:divsChild>
            <w:div w:id="1622494561">
              <w:marLeft w:val="0"/>
              <w:marRight w:val="0"/>
              <w:marTop w:val="0"/>
              <w:marBottom w:val="0"/>
              <w:divBdr>
                <w:top w:val="none" w:sz="0" w:space="0" w:color="auto"/>
                <w:left w:val="none" w:sz="0" w:space="0" w:color="auto"/>
                <w:bottom w:val="none" w:sz="0" w:space="0" w:color="auto"/>
                <w:right w:val="none" w:sz="0" w:space="0" w:color="auto"/>
              </w:divBdr>
              <w:divsChild>
                <w:div w:id="1535197281">
                  <w:marLeft w:val="0"/>
                  <w:marRight w:val="0"/>
                  <w:marTop w:val="0"/>
                  <w:marBottom w:val="0"/>
                  <w:divBdr>
                    <w:top w:val="none" w:sz="0" w:space="0" w:color="auto"/>
                    <w:left w:val="none" w:sz="0" w:space="0" w:color="auto"/>
                    <w:bottom w:val="none" w:sz="0" w:space="0" w:color="auto"/>
                    <w:right w:val="none" w:sz="0" w:space="0" w:color="auto"/>
                  </w:divBdr>
                  <w:divsChild>
                    <w:div w:id="275018255">
                      <w:marLeft w:val="0"/>
                      <w:marRight w:val="0"/>
                      <w:marTop w:val="0"/>
                      <w:marBottom w:val="0"/>
                      <w:divBdr>
                        <w:top w:val="none" w:sz="0" w:space="0" w:color="auto"/>
                        <w:left w:val="none" w:sz="0" w:space="0" w:color="auto"/>
                        <w:bottom w:val="none" w:sz="0" w:space="0" w:color="auto"/>
                        <w:right w:val="none" w:sz="0" w:space="0" w:color="auto"/>
                      </w:divBdr>
                      <w:divsChild>
                        <w:div w:id="628172141">
                          <w:marLeft w:val="0"/>
                          <w:marRight w:val="0"/>
                          <w:marTop w:val="0"/>
                          <w:marBottom w:val="0"/>
                          <w:divBdr>
                            <w:top w:val="none" w:sz="0" w:space="0" w:color="auto"/>
                            <w:left w:val="none" w:sz="0" w:space="0" w:color="auto"/>
                            <w:bottom w:val="none" w:sz="0" w:space="0" w:color="auto"/>
                            <w:right w:val="none" w:sz="0" w:space="0" w:color="auto"/>
                          </w:divBdr>
                        </w:div>
                        <w:div w:id="143432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339252">
          <w:marLeft w:val="0"/>
          <w:marRight w:val="0"/>
          <w:marTop w:val="0"/>
          <w:marBottom w:val="0"/>
          <w:divBdr>
            <w:top w:val="none" w:sz="0" w:space="0" w:color="auto"/>
            <w:left w:val="none" w:sz="0" w:space="0" w:color="auto"/>
            <w:bottom w:val="none" w:sz="0" w:space="0" w:color="auto"/>
            <w:right w:val="none" w:sz="0" w:space="0" w:color="auto"/>
          </w:divBdr>
          <w:divsChild>
            <w:div w:id="126971245">
              <w:marLeft w:val="0"/>
              <w:marRight w:val="0"/>
              <w:marTop w:val="0"/>
              <w:marBottom w:val="0"/>
              <w:divBdr>
                <w:top w:val="none" w:sz="0" w:space="0" w:color="auto"/>
                <w:left w:val="none" w:sz="0" w:space="0" w:color="auto"/>
                <w:bottom w:val="none" w:sz="0" w:space="0" w:color="auto"/>
                <w:right w:val="none" w:sz="0" w:space="0" w:color="auto"/>
              </w:divBdr>
              <w:divsChild>
                <w:div w:id="682050228">
                  <w:marLeft w:val="0"/>
                  <w:marRight w:val="0"/>
                  <w:marTop w:val="0"/>
                  <w:marBottom w:val="0"/>
                  <w:divBdr>
                    <w:top w:val="none" w:sz="0" w:space="0" w:color="auto"/>
                    <w:left w:val="none" w:sz="0" w:space="0" w:color="auto"/>
                    <w:bottom w:val="none" w:sz="0" w:space="0" w:color="auto"/>
                    <w:right w:val="none" w:sz="0" w:space="0" w:color="auto"/>
                  </w:divBdr>
                  <w:divsChild>
                    <w:div w:id="1602757609">
                      <w:marLeft w:val="0"/>
                      <w:marRight w:val="0"/>
                      <w:marTop w:val="0"/>
                      <w:marBottom w:val="0"/>
                      <w:divBdr>
                        <w:top w:val="none" w:sz="0" w:space="0" w:color="auto"/>
                        <w:left w:val="none" w:sz="0" w:space="0" w:color="auto"/>
                        <w:bottom w:val="none" w:sz="0" w:space="0" w:color="auto"/>
                        <w:right w:val="none" w:sz="0" w:space="0" w:color="auto"/>
                      </w:divBdr>
                      <w:divsChild>
                        <w:div w:id="192395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98135">
          <w:marLeft w:val="0"/>
          <w:marRight w:val="0"/>
          <w:marTop w:val="0"/>
          <w:marBottom w:val="0"/>
          <w:divBdr>
            <w:top w:val="none" w:sz="0" w:space="0" w:color="auto"/>
            <w:left w:val="none" w:sz="0" w:space="0" w:color="auto"/>
            <w:bottom w:val="none" w:sz="0" w:space="0" w:color="auto"/>
            <w:right w:val="none" w:sz="0" w:space="0" w:color="auto"/>
          </w:divBdr>
          <w:divsChild>
            <w:div w:id="948970146">
              <w:marLeft w:val="0"/>
              <w:marRight w:val="0"/>
              <w:marTop w:val="0"/>
              <w:marBottom w:val="0"/>
              <w:divBdr>
                <w:top w:val="none" w:sz="0" w:space="0" w:color="auto"/>
                <w:left w:val="none" w:sz="0" w:space="0" w:color="auto"/>
                <w:bottom w:val="none" w:sz="0" w:space="0" w:color="auto"/>
                <w:right w:val="none" w:sz="0" w:space="0" w:color="auto"/>
              </w:divBdr>
              <w:divsChild>
                <w:div w:id="2128114667">
                  <w:marLeft w:val="0"/>
                  <w:marRight w:val="0"/>
                  <w:marTop w:val="0"/>
                  <w:marBottom w:val="0"/>
                  <w:divBdr>
                    <w:top w:val="none" w:sz="0" w:space="0" w:color="auto"/>
                    <w:left w:val="none" w:sz="0" w:space="0" w:color="auto"/>
                    <w:bottom w:val="none" w:sz="0" w:space="0" w:color="auto"/>
                    <w:right w:val="none" w:sz="0" w:space="0" w:color="auto"/>
                  </w:divBdr>
                  <w:divsChild>
                    <w:div w:id="884760249">
                      <w:marLeft w:val="0"/>
                      <w:marRight w:val="0"/>
                      <w:marTop w:val="0"/>
                      <w:marBottom w:val="0"/>
                      <w:divBdr>
                        <w:top w:val="none" w:sz="0" w:space="0" w:color="auto"/>
                        <w:left w:val="none" w:sz="0" w:space="0" w:color="auto"/>
                        <w:bottom w:val="none" w:sz="0" w:space="0" w:color="auto"/>
                        <w:right w:val="none" w:sz="0" w:space="0" w:color="auto"/>
                      </w:divBdr>
                      <w:divsChild>
                        <w:div w:id="246572511">
                          <w:marLeft w:val="0"/>
                          <w:marRight w:val="0"/>
                          <w:marTop w:val="0"/>
                          <w:marBottom w:val="0"/>
                          <w:divBdr>
                            <w:top w:val="none" w:sz="0" w:space="0" w:color="auto"/>
                            <w:left w:val="none" w:sz="0" w:space="0" w:color="auto"/>
                            <w:bottom w:val="none" w:sz="0" w:space="0" w:color="auto"/>
                            <w:right w:val="none" w:sz="0" w:space="0" w:color="auto"/>
                          </w:divBdr>
                        </w:div>
                        <w:div w:id="172236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512062">
          <w:marLeft w:val="0"/>
          <w:marRight w:val="0"/>
          <w:marTop w:val="0"/>
          <w:marBottom w:val="0"/>
          <w:divBdr>
            <w:top w:val="none" w:sz="0" w:space="0" w:color="auto"/>
            <w:left w:val="none" w:sz="0" w:space="0" w:color="auto"/>
            <w:bottom w:val="none" w:sz="0" w:space="0" w:color="auto"/>
            <w:right w:val="none" w:sz="0" w:space="0" w:color="auto"/>
          </w:divBdr>
          <w:divsChild>
            <w:div w:id="649096875">
              <w:marLeft w:val="0"/>
              <w:marRight w:val="0"/>
              <w:marTop w:val="0"/>
              <w:marBottom w:val="0"/>
              <w:divBdr>
                <w:top w:val="none" w:sz="0" w:space="0" w:color="auto"/>
                <w:left w:val="none" w:sz="0" w:space="0" w:color="auto"/>
                <w:bottom w:val="none" w:sz="0" w:space="0" w:color="auto"/>
                <w:right w:val="none" w:sz="0" w:space="0" w:color="auto"/>
              </w:divBdr>
              <w:divsChild>
                <w:div w:id="576482569">
                  <w:marLeft w:val="0"/>
                  <w:marRight w:val="0"/>
                  <w:marTop w:val="0"/>
                  <w:marBottom w:val="0"/>
                  <w:divBdr>
                    <w:top w:val="none" w:sz="0" w:space="0" w:color="auto"/>
                    <w:left w:val="none" w:sz="0" w:space="0" w:color="auto"/>
                    <w:bottom w:val="none" w:sz="0" w:space="0" w:color="auto"/>
                    <w:right w:val="none" w:sz="0" w:space="0" w:color="auto"/>
                  </w:divBdr>
                  <w:divsChild>
                    <w:div w:id="1151481737">
                      <w:marLeft w:val="0"/>
                      <w:marRight w:val="0"/>
                      <w:marTop w:val="0"/>
                      <w:marBottom w:val="0"/>
                      <w:divBdr>
                        <w:top w:val="none" w:sz="0" w:space="0" w:color="auto"/>
                        <w:left w:val="none" w:sz="0" w:space="0" w:color="auto"/>
                        <w:bottom w:val="none" w:sz="0" w:space="0" w:color="auto"/>
                        <w:right w:val="none" w:sz="0" w:space="0" w:color="auto"/>
                      </w:divBdr>
                      <w:divsChild>
                        <w:div w:id="1787308885">
                          <w:marLeft w:val="0"/>
                          <w:marRight w:val="0"/>
                          <w:marTop w:val="0"/>
                          <w:marBottom w:val="0"/>
                          <w:divBdr>
                            <w:top w:val="none" w:sz="0" w:space="0" w:color="auto"/>
                            <w:left w:val="none" w:sz="0" w:space="0" w:color="auto"/>
                            <w:bottom w:val="none" w:sz="0" w:space="0" w:color="auto"/>
                            <w:right w:val="none" w:sz="0" w:space="0" w:color="auto"/>
                          </w:divBdr>
                        </w:div>
                        <w:div w:id="205626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156893">
          <w:marLeft w:val="0"/>
          <w:marRight w:val="0"/>
          <w:marTop w:val="0"/>
          <w:marBottom w:val="0"/>
          <w:divBdr>
            <w:top w:val="none" w:sz="0" w:space="0" w:color="auto"/>
            <w:left w:val="none" w:sz="0" w:space="0" w:color="auto"/>
            <w:bottom w:val="none" w:sz="0" w:space="0" w:color="auto"/>
            <w:right w:val="none" w:sz="0" w:space="0" w:color="auto"/>
          </w:divBdr>
          <w:divsChild>
            <w:div w:id="386221757">
              <w:marLeft w:val="0"/>
              <w:marRight w:val="0"/>
              <w:marTop w:val="0"/>
              <w:marBottom w:val="0"/>
              <w:divBdr>
                <w:top w:val="none" w:sz="0" w:space="0" w:color="auto"/>
                <w:left w:val="none" w:sz="0" w:space="0" w:color="auto"/>
                <w:bottom w:val="none" w:sz="0" w:space="0" w:color="auto"/>
                <w:right w:val="none" w:sz="0" w:space="0" w:color="auto"/>
              </w:divBdr>
              <w:divsChild>
                <w:div w:id="1486628427">
                  <w:marLeft w:val="0"/>
                  <w:marRight w:val="0"/>
                  <w:marTop w:val="0"/>
                  <w:marBottom w:val="0"/>
                  <w:divBdr>
                    <w:top w:val="none" w:sz="0" w:space="0" w:color="auto"/>
                    <w:left w:val="none" w:sz="0" w:space="0" w:color="auto"/>
                    <w:bottom w:val="none" w:sz="0" w:space="0" w:color="auto"/>
                    <w:right w:val="none" w:sz="0" w:space="0" w:color="auto"/>
                  </w:divBdr>
                  <w:divsChild>
                    <w:div w:id="940068291">
                      <w:marLeft w:val="0"/>
                      <w:marRight w:val="0"/>
                      <w:marTop w:val="0"/>
                      <w:marBottom w:val="0"/>
                      <w:divBdr>
                        <w:top w:val="none" w:sz="0" w:space="0" w:color="auto"/>
                        <w:left w:val="none" w:sz="0" w:space="0" w:color="auto"/>
                        <w:bottom w:val="none" w:sz="0" w:space="0" w:color="auto"/>
                        <w:right w:val="none" w:sz="0" w:space="0" w:color="auto"/>
                      </w:divBdr>
                      <w:divsChild>
                        <w:div w:id="97440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145714">
          <w:marLeft w:val="0"/>
          <w:marRight w:val="0"/>
          <w:marTop w:val="0"/>
          <w:marBottom w:val="0"/>
          <w:divBdr>
            <w:top w:val="none" w:sz="0" w:space="0" w:color="auto"/>
            <w:left w:val="none" w:sz="0" w:space="0" w:color="auto"/>
            <w:bottom w:val="none" w:sz="0" w:space="0" w:color="auto"/>
            <w:right w:val="none" w:sz="0" w:space="0" w:color="auto"/>
          </w:divBdr>
          <w:divsChild>
            <w:div w:id="1921744601">
              <w:marLeft w:val="0"/>
              <w:marRight w:val="0"/>
              <w:marTop w:val="0"/>
              <w:marBottom w:val="0"/>
              <w:divBdr>
                <w:top w:val="none" w:sz="0" w:space="0" w:color="auto"/>
                <w:left w:val="none" w:sz="0" w:space="0" w:color="auto"/>
                <w:bottom w:val="none" w:sz="0" w:space="0" w:color="auto"/>
                <w:right w:val="none" w:sz="0" w:space="0" w:color="auto"/>
              </w:divBdr>
              <w:divsChild>
                <w:div w:id="2138602691">
                  <w:marLeft w:val="0"/>
                  <w:marRight w:val="0"/>
                  <w:marTop w:val="0"/>
                  <w:marBottom w:val="0"/>
                  <w:divBdr>
                    <w:top w:val="none" w:sz="0" w:space="0" w:color="auto"/>
                    <w:left w:val="none" w:sz="0" w:space="0" w:color="auto"/>
                    <w:bottom w:val="none" w:sz="0" w:space="0" w:color="auto"/>
                    <w:right w:val="none" w:sz="0" w:space="0" w:color="auto"/>
                  </w:divBdr>
                  <w:divsChild>
                    <w:div w:id="82259878">
                      <w:marLeft w:val="0"/>
                      <w:marRight w:val="0"/>
                      <w:marTop w:val="0"/>
                      <w:marBottom w:val="0"/>
                      <w:divBdr>
                        <w:top w:val="none" w:sz="0" w:space="0" w:color="auto"/>
                        <w:left w:val="none" w:sz="0" w:space="0" w:color="auto"/>
                        <w:bottom w:val="none" w:sz="0" w:space="0" w:color="auto"/>
                        <w:right w:val="none" w:sz="0" w:space="0" w:color="auto"/>
                      </w:divBdr>
                      <w:divsChild>
                        <w:div w:id="1900048038">
                          <w:marLeft w:val="0"/>
                          <w:marRight w:val="0"/>
                          <w:marTop w:val="0"/>
                          <w:marBottom w:val="0"/>
                          <w:divBdr>
                            <w:top w:val="none" w:sz="0" w:space="0" w:color="auto"/>
                            <w:left w:val="none" w:sz="0" w:space="0" w:color="auto"/>
                            <w:bottom w:val="none" w:sz="0" w:space="0" w:color="auto"/>
                            <w:right w:val="none" w:sz="0" w:space="0" w:color="auto"/>
                          </w:divBdr>
                        </w:div>
                        <w:div w:id="190972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19904">
          <w:marLeft w:val="0"/>
          <w:marRight w:val="0"/>
          <w:marTop w:val="0"/>
          <w:marBottom w:val="0"/>
          <w:divBdr>
            <w:top w:val="none" w:sz="0" w:space="0" w:color="auto"/>
            <w:left w:val="none" w:sz="0" w:space="0" w:color="auto"/>
            <w:bottom w:val="none" w:sz="0" w:space="0" w:color="auto"/>
            <w:right w:val="none" w:sz="0" w:space="0" w:color="auto"/>
          </w:divBdr>
          <w:divsChild>
            <w:div w:id="1932620217">
              <w:marLeft w:val="0"/>
              <w:marRight w:val="0"/>
              <w:marTop w:val="0"/>
              <w:marBottom w:val="0"/>
              <w:divBdr>
                <w:top w:val="none" w:sz="0" w:space="0" w:color="auto"/>
                <w:left w:val="none" w:sz="0" w:space="0" w:color="auto"/>
                <w:bottom w:val="none" w:sz="0" w:space="0" w:color="auto"/>
                <w:right w:val="none" w:sz="0" w:space="0" w:color="auto"/>
              </w:divBdr>
              <w:divsChild>
                <w:div w:id="2117214824">
                  <w:marLeft w:val="0"/>
                  <w:marRight w:val="0"/>
                  <w:marTop w:val="0"/>
                  <w:marBottom w:val="0"/>
                  <w:divBdr>
                    <w:top w:val="none" w:sz="0" w:space="0" w:color="auto"/>
                    <w:left w:val="none" w:sz="0" w:space="0" w:color="auto"/>
                    <w:bottom w:val="none" w:sz="0" w:space="0" w:color="auto"/>
                    <w:right w:val="none" w:sz="0" w:space="0" w:color="auto"/>
                  </w:divBdr>
                  <w:divsChild>
                    <w:div w:id="2118476507">
                      <w:marLeft w:val="0"/>
                      <w:marRight w:val="0"/>
                      <w:marTop w:val="0"/>
                      <w:marBottom w:val="0"/>
                      <w:divBdr>
                        <w:top w:val="none" w:sz="0" w:space="0" w:color="auto"/>
                        <w:left w:val="none" w:sz="0" w:space="0" w:color="auto"/>
                        <w:bottom w:val="none" w:sz="0" w:space="0" w:color="auto"/>
                        <w:right w:val="none" w:sz="0" w:space="0" w:color="auto"/>
                      </w:divBdr>
                      <w:divsChild>
                        <w:div w:id="1457530909">
                          <w:marLeft w:val="0"/>
                          <w:marRight w:val="0"/>
                          <w:marTop w:val="0"/>
                          <w:marBottom w:val="0"/>
                          <w:divBdr>
                            <w:top w:val="none" w:sz="0" w:space="0" w:color="auto"/>
                            <w:left w:val="none" w:sz="0" w:space="0" w:color="auto"/>
                            <w:bottom w:val="none" w:sz="0" w:space="0" w:color="auto"/>
                            <w:right w:val="none" w:sz="0" w:space="0" w:color="auto"/>
                          </w:divBdr>
                        </w:div>
                        <w:div w:id="180997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313771">
      <w:bodyDiv w:val="1"/>
      <w:marLeft w:val="0"/>
      <w:marRight w:val="0"/>
      <w:marTop w:val="0"/>
      <w:marBottom w:val="0"/>
      <w:divBdr>
        <w:top w:val="none" w:sz="0" w:space="0" w:color="auto"/>
        <w:left w:val="none" w:sz="0" w:space="0" w:color="auto"/>
        <w:bottom w:val="none" w:sz="0" w:space="0" w:color="auto"/>
        <w:right w:val="none" w:sz="0" w:space="0" w:color="auto"/>
      </w:divBdr>
    </w:div>
    <w:div w:id="323627774">
      <w:bodyDiv w:val="1"/>
      <w:marLeft w:val="0"/>
      <w:marRight w:val="0"/>
      <w:marTop w:val="0"/>
      <w:marBottom w:val="0"/>
      <w:divBdr>
        <w:top w:val="none" w:sz="0" w:space="0" w:color="auto"/>
        <w:left w:val="none" w:sz="0" w:space="0" w:color="auto"/>
        <w:bottom w:val="none" w:sz="0" w:space="0" w:color="auto"/>
        <w:right w:val="none" w:sz="0" w:space="0" w:color="auto"/>
      </w:divBdr>
      <w:divsChild>
        <w:div w:id="945650413">
          <w:marLeft w:val="0"/>
          <w:marRight w:val="0"/>
          <w:marTop w:val="0"/>
          <w:marBottom w:val="0"/>
          <w:divBdr>
            <w:top w:val="none" w:sz="0" w:space="0" w:color="auto"/>
            <w:left w:val="none" w:sz="0" w:space="0" w:color="auto"/>
            <w:bottom w:val="none" w:sz="0" w:space="0" w:color="auto"/>
            <w:right w:val="none" w:sz="0" w:space="0" w:color="auto"/>
          </w:divBdr>
          <w:divsChild>
            <w:div w:id="1644697333">
              <w:marLeft w:val="0"/>
              <w:marRight w:val="0"/>
              <w:marTop w:val="0"/>
              <w:marBottom w:val="0"/>
              <w:divBdr>
                <w:top w:val="none" w:sz="0" w:space="0" w:color="auto"/>
                <w:left w:val="none" w:sz="0" w:space="0" w:color="auto"/>
                <w:bottom w:val="none" w:sz="0" w:space="0" w:color="auto"/>
                <w:right w:val="none" w:sz="0" w:space="0" w:color="auto"/>
              </w:divBdr>
              <w:divsChild>
                <w:div w:id="2063405410">
                  <w:marLeft w:val="0"/>
                  <w:marRight w:val="0"/>
                  <w:marTop w:val="0"/>
                  <w:marBottom w:val="0"/>
                  <w:divBdr>
                    <w:top w:val="none" w:sz="0" w:space="0" w:color="auto"/>
                    <w:left w:val="none" w:sz="0" w:space="0" w:color="auto"/>
                    <w:bottom w:val="none" w:sz="0" w:space="0" w:color="auto"/>
                    <w:right w:val="none" w:sz="0" w:space="0" w:color="auto"/>
                  </w:divBdr>
                  <w:divsChild>
                    <w:div w:id="2013992357">
                      <w:marLeft w:val="0"/>
                      <w:marRight w:val="0"/>
                      <w:marTop w:val="0"/>
                      <w:marBottom w:val="0"/>
                      <w:divBdr>
                        <w:top w:val="none" w:sz="0" w:space="0" w:color="auto"/>
                        <w:left w:val="none" w:sz="0" w:space="0" w:color="auto"/>
                        <w:bottom w:val="none" w:sz="0" w:space="0" w:color="auto"/>
                        <w:right w:val="none" w:sz="0" w:space="0" w:color="auto"/>
                      </w:divBdr>
                      <w:divsChild>
                        <w:div w:id="168142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711688">
          <w:marLeft w:val="0"/>
          <w:marRight w:val="0"/>
          <w:marTop w:val="0"/>
          <w:marBottom w:val="0"/>
          <w:divBdr>
            <w:top w:val="none" w:sz="0" w:space="0" w:color="auto"/>
            <w:left w:val="none" w:sz="0" w:space="0" w:color="auto"/>
            <w:bottom w:val="none" w:sz="0" w:space="0" w:color="auto"/>
            <w:right w:val="none" w:sz="0" w:space="0" w:color="auto"/>
          </w:divBdr>
          <w:divsChild>
            <w:div w:id="49042870">
              <w:marLeft w:val="0"/>
              <w:marRight w:val="0"/>
              <w:marTop w:val="0"/>
              <w:marBottom w:val="0"/>
              <w:divBdr>
                <w:top w:val="none" w:sz="0" w:space="0" w:color="auto"/>
                <w:left w:val="none" w:sz="0" w:space="0" w:color="auto"/>
                <w:bottom w:val="none" w:sz="0" w:space="0" w:color="auto"/>
                <w:right w:val="none" w:sz="0" w:space="0" w:color="auto"/>
              </w:divBdr>
              <w:divsChild>
                <w:div w:id="1798373803">
                  <w:marLeft w:val="0"/>
                  <w:marRight w:val="0"/>
                  <w:marTop w:val="0"/>
                  <w:marBottom w:val="0"/>
                  <w:divBdr>
                    <w:top w:val="none" w:sz="0" w:space="0" w:color="auto"/>
                    <w:left w:val="none" w:sz="0" w:space="0" w:color="auto"/>
                    <w:bottom w:val="none" w:sz="0" w:space="0" w:color="auto"/>
                    <w:right w:val="none" w:sz="0" w:space="0" w:color="auto"/>
                  </w:divBdr>
                  <w:divsChild>
                    <w:div w:id="1404061470">
                      <w:marLeft w:val="0"/>
                      <w:marRight w:val="0"/>
                      <w:marTop w:val="0"/>
                      <w:marBottom w:val="0"/>
                      <w:divBdr>
                        <w:top w:val="none" w:sz="0" w:space="0" w:color="auto"/>
                        <w:left w:val="none" w:sz="0" w:space="0" w:color="auto"/>
                        <w:bottom w:val="none" w:sz="0" w:space="0" w:color="auto"/>
                        <w:right w:val="none" w:sz="0" w:space="0" w:color="auto"/>
                      </w:divBdr>
                      <w:divsChild>
                        <w:div w:id="3697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966833">
          <w:marLeft w:val="0"/>
          <w:marRight w:val="0"/>
          <w:marTop w:val="0"/>
          <w:marBottom w:val="0"/>
          <w:divBdr>
            <w:top w:val="none" w:sz="0" w:space="0" w:color="auto"/>
            <w:left w:val="none" w:sz="0" w:space="0" w:color="auto"/>
            <w:bottom w:val="none" w:sz="0" w:space="0" w:color="auto"/>
            <w:right w:val="none" w:sz="0" w:space="0" w:color="auto"/>
          </w:divBdr>
          <w:divsChild>
            <w:div w:id="244613092">
              <w:marLeft w:val="0"/>
              <w:marRight w:val="0"/>
              <w:marTop w:val="0"/>
              <w:marBottom w:val="0"/>
              <w:divBdr>
                <w:top w:val="none" w:sz="0" w:space="0" w:color="auto"/>
                <w:left w:val="none" w:sz="0" w:space="0" w:color="auto"/>
                <w:bottom w:val="none" w:sz="0" w:space="0" w:color="auto"/>
                <w:right w:val="none" w:sz="0" w:space="0" w:color="auto"/>
              </w:divBdr>
              <w:divsChild>
                <w:div w:id="2110225457">
                  <w:marLeft w:val="0"/>
                  <w:marRight w:val="0"/>
                  <w:marTop w:val="0"/>
                  <w:marBottom w:val="0"/>
                  <w:divBdr>
                    <w:top w:val="none" w:sz="0" w:space="0" w:color="auto"/>
                    <w:left w:val="none" w:sz="0" w:space="0" w:color="auto"/>
                    <w:bottom w:val="none" w:sz="0" w:space="0" w:color="auto"/>
                    <w:right w:val="none" w:sz="0" w:space="0" w:color="auto"/>
                  </w:divBdr>
                  <w:divsChild>
                    <w:div w:id="2099784150">
                      <w:marLeft w:val="0"/>
                      <w:marRight w:val="0"/>
                      <w:marTop w:val="0"/>
                      <w:marBottom w:val="0"/>
                      <w:divBdr>
                        <w:top w:val="none" w:sz="0" w:space="0" w:color="auto"/>
                        <w:left w:val="none" w:sz="0" w:space="0" w:color="auto"/>
                        <w:bottom w:val="none" w:sz="0" w:space="0" w:color="auto"/>
                        <w:right w:val="none" w:sz="0" w:space="0" w:color="auto"/>
                      </w:divBdr>
                      <w:divsChild>
                        <w:div w:id="356124190">
                          <w:marLeft w:val="0"/>
                          <w:marRight w:val="0"/>
                          <w:marTop w:val="0"/>
                          <w:marBottom w:val="0"/>
                          <w:divBdr>
                            <w:top w:val="none" w:sz="0" w:space="0" w:color="auto"/>
                            <w:left w:val="none" w:sz="0" w:space="0" w:color="auto"/>
                            <w:bottom w:val="none" w:sz="0" w:space="0" w:color="auto"/>
                            <w:right w:val="none" w:sz="0" w:space="0" w:color="auto"/>
                          </w:divBdr>
                        </w:div>
                        <w:div w:id="68957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296975">
      <w:bodyDiv w:val="1"/>
      <w:marLeft w:val="0"/>
      <w:marRight w:val="0"/>
      <w:marTop w:val="0"/>
      <w:marBottom w:val="0"/>
      <w:divBdr>
        <w:top w:val="none" w:sz="0" w:space="0" w:color="auto"/>
        <w:left w:val="none" w:sz="0" w:space="0" w:color="auto"/>
        <w:bottom w:val="none" w:sz="0" w:space="0" w:color="auto"/>
        <w:right w:val="none" w:sz="0" w:space="0" w:color="auto"/>
      </w:divBdr>
    </w:div>
    <w:div w:id="497966244">
      <w:bodyDiv w:val="1"/>
      <w:marLeft w:val="0"/>
      <w:marRight w:val="0"/>
      <w:marTop w:val="0"/>
      <w:marBottom w:val="0"/>
      <w:divBdr>
        <w:top w:val="none" w:sz="0" w:space="0" w:color="auto"/>
        <w:left w:val="none" w:sz="0" w:space="0" w:color="auto"/>
        <w:bottom w:val="none" w:sz="0" w:space="0" w:color="auto"/>
        <w:right w:val="none" w:sz="0" w:space="0" w:color="auto"/>
      </w:divBdr>
      <w:divsChild>
        <w:div w:id="180050054">
          <w:marLeft w:val="0"/>
          <w:marRight w:val="0"/>
          <w:marTop w:val="0"/>
          <w:marBottom w:val="0"/>
          <w:divBdr>
            <w:top w:val="none" w:sz="0" w:space="0" w:color="auto"/>
            <w:left w:val="none" w:sz="0" w:space="0" w:color="auto"/>
            <w:bottom w:val="none" w:sz="0" w:space="0" w:color="auto"/>
            <w:right w:val="none" w:sz="0" w:space="0" w:color="auto"/>
          </w:divBdr>
          <w:divsChild>
            <w:div w:id="1566798603">
              <w:marLeft w:val="0"/>
              <w:marRight w:val="0"/>
              <w:marTop w:val="0"/>
              <w:marBottom w:val="0"/>
              <w:divBdr>
                <w:top w:val="none" w:sz="0" w:space="0" w:color="auto"/>
                <w:left w:val="none" w:sz="0" w:space="0" w:color="auto"/>
                <w:bottom w:val="none" w:sz="0" w:space="0" w:color="auto"/>
                <w:right w:val="none" w:sz="0" w:space="0" w:color="auto"/>
              </w:divBdr>
              <w:divsChild>
                <w:div w:id="725028073">
                  <w:marLeft w:val="0"/>
                  <w:marRight w:val="0"/>
                  <w:marTop w:val="0"/>
                  <w:marBottom w:val="0"/>
                  <w:divBdr>
                    <w:top w:val="none" w:sz="0" w:space="0" w:color="auto"/>
                    <w:left w:val="none" w:sz="0" w:space="0" w:color="auto"/>
                    <w:bottom w:val="none" w:sz="0" w:space="0" w:color="auto"/>
                    <w:right w:val="none" w:sz="0" w:space="0" w:color="auto"/>
                  </w:divBdr>
                  <w:divsChild>
                    <w:div w:id="1822766445">
                      <w:marLeft w:val="0"/>
                      <w:marRight w:val="0"/>
                      <w:marTop w:val="0"/>
                      <w:marBottom w:val="0"/>
                      <w:divBdr>
                        <w:top w:val="none" w:sz="0" w:space="0" w:color="auto"/>
                        <w:left w:val="none" w:sz="0" w:space="0" w:color="auto"/>
                        <w:bottom w:val="none" w:sz="0" w:space="0" w:color="auto"/>
                        <w:right w:val="none" w:sz="0" w:space="0" w:color="auto"/>
                      </w:divBdr>
                      <w:divsChild>
                        <w:div w:id="134050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772548">
          <w:marLeft w:val="0"/>
          <w:marRight w:val="0"/>
          <w:marTop w:val="0"/>
          <w:marBottom w:val="0"/>
          <w:divBdr>
            <w:top w:val="none" w:sz="0" w:space="0" w:color="auto"/>
            <w:left w:val="none" w:sz="0" w:space="0" w:color="auto"/>
            <w:bottom w:val="none" w:sz="0" w:space="0" w:color="auto"/>
            <w:right w:val="none" w:sz="0" w:space="0" w:color="auto"/>
          </w:divBdr>
          <w:divsChild>
            <w:div w:id="768695676">
              <w:marLeft w:val="0"/>
              <w:marRight w:val="0"/>
              <w:marTop w:val="0"/>
              <w:marBottom w:val="0"/>
              <w:divBdr>
                <w:top w:val="none" w:sz="0" w:space="0" w:color="auto"/>
                <w:left w:val="none" w:sz="0" w:space="0" w:color="auto"/>
                <w:bottom w:val="none" w:sz="0" w:space="0" w:color="auto"/>
                <w:right w:val="none" w:sz="0" w:space="0" w:color="auto"/>
              </w:divBdr>
              <w:divsChild>
                <w:div w:id="144591388">
                  <w:marLeft w:val="0"/>
                  <w:marRight w:val="0"/>
                  <w:marTop w:val="0"/>
                  <w:marBottom w:val="0"/>
                  <w:divBdr>
                    <w:top w:val="none" w:sz="0" w:space="0" w:color="auto"/>
                    <w:left w:val="none" w:sz="0" w:space="0" w:color="auto"/>
                    <w:bottom w:val="none" w:sz="0" w:space="0" w:color="auto"/>
                    <w:right w:val="none" w:sz="0" w:space="0" w:color="auto"/>
                  </w:divBdr>
                  <w:divsChild>
                    <w:div w:id="857964530">
                      <w:marLeft w:val="0"/>
                      <w:marRight w:val="0"/>
                      <w:marTop w:val="0"/>
                      <w:marBottom w:val="0"/>
                      <w:divBdr>
                        <w:top w:val="none" w:sz="0" w:space="0" w:color="auto"/>
                        <w:left w:val="none" w:sz="0" w:space="0" w:color="auto"/>
                        <w:bottom w:val="none" w:sz="0" w:space="0" w:color="auto"/>
                        <w:right w:val="none" w:sz="0" w:space="0" w:color="auto"/>
                      </w:divBdr>
                      <w:divsChild>
                        <w:div w:id="83577169">
                          <w:marLeft w:val="0"/>
                          <w:marRight w:val="0"/>
                          <w:marTop w:val="0"/>
                          <w:marBottom w:val="0"/>
                          <w:divBdr>
                            <w:top w:val="none" w:sz="0" w:space="0" w:color="auto"/>
                            <w:left w:val="none" w:sz="0" w:space="0" w:color="auto"/>
                            <w:bottom w:val="none" w:sz="0" w:space="0" w:color="auto"/>
                            <w:right w:val="none" w:sz="0" w:space="0" w:color="auto"/>
                          </w:divBdr>
                        </w:div>
                        <w:div w:id="10913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256889">
          <w:marLeft w:val="0"/>
          <w:marRight w:val="0"/>
          <w:marTop w:val="0"/>
          <w:marBottom w:val="0"/>
          <w:divBdr>
            <w:top w:val="none" w:sz="0" w:space="0" w:color="auto"/>
            <w:left w:val="none" w:sz="0" w:space="0" w:color="auto"/>
            <w:bottom w:val="none" w:sz="0" w:space="0" w:color="auto"/>
            <w:right w:val="none" w:sz="0" w:space="0" w:color="auto"/>
          </w:divBdr>
          <w:divsChild>
            <w:div w:id="264575469">
              <w:marLeft w:val="0"/>
              <w:marRight w:val="0"/>
              <w:marTop w:val="0"/>
              <w:marBottom w:val="0"/>
              <w:divBdr>
                <w:top w:val="none" w:sz="0" w:space="0" w:color="auto"/>
                <w:left w:val="none" w:sz="0" w:space="0" w:color="auto"/>
                <w:bottom w:val="none" w:sz="0" w:space="0" w:color="auto"/>
                <w:right w:val="none" w:sz="0" w:space="0" w:color="auto"/>
              </w:divBdr>
              <w:divsChild>
                <w:div w:id="1728341096">
                  <w:marLeft w:val="0"/>
                  <w:marRight w:val="0"/>
                  <w:marTop w:val="0"/>
                  <w:marBottom w:val="0"/>
                  <w:divBdr>
                    <w:top w:val="none" w:sz="0" w:space="0" w:color="auto"/>
                    <w:left w:val="none" w:sz="0" w:space="0" w:color="auto"/>
                    <w:bottom w:val="none" w:sz="0" w:space="0" w:color="auto"/>
                    <w:right w:val="none" w:sz="0" w:space="0" w:color="auto"/>
                  </w:divBdr>
                  <w:divsChild>
                    <w:div w:id="1450590979">
                      <w:marLeft w:val="0"/>
                      <w:marRight w:val="0"/>
                      <w:marTop w:val="0"/>
                      <w:marBottom w:val="0"/>
                      <w:divBdr>
                        <w:top w:val="none" w:sz="0" w:space="0" w:color="auto"/>
                        <w:left w:val="none" w:sz="0" w:space="0" w:color="auto"/>
                        <w:bottom w:val="none" w:sz="0" w:space="0" w:color="auto"/>
                        <w:right w:val="none" w:sz="0" w:space="0" w:color="auto"/>
                      </w:divBdr>
                      <w:divsChild>
                        <w:div w:id="136849314">
                          <w:marLeft w:val="0"/>
                          <w:marRight w:val="0"/>
                          <w:marTop w:val="0"/>
                          <w:marBottom w:val="0"/>
                          <w:divBdr>
                            <w:top w:val="none" w:sz="0" w:space="0" w:color="auto"/>
                            <w:left w:val="none" w:sz="0" w:space="0" w:color="auto"/>
                            <w:bottom w:val="none" w:sz="0" w:space="0" w:color="auto"/>
                            <w:right w:val="none" w:sz="0" w:space="0" w:color="auto"/>
                          </w:divBdr>
                        </w:div>
                        <w:div w:id="207762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3728">
          <w:marLeft w:val="0"/>
          <w:marRight w:val="0"/>
          <w:marTop w:val="0"/>
          <w:marBottom w:val="0"/>
          <w:divBdr>
            <w:top w:val="none" w:sz="0" w:space="0" w:color="auto"/>
            <w:left w:val="none" w:sz="0" w:space="0" w:color="auto"/>
            <w:bottom w:val="none" w:sz="0" w:space="0" w:color="auto"/>
            <w:right w:val="none" w:sz="0" w:space="0" w:color="auto"/>
          </w:divBdr>
          <w:divsChild>
            <w:div w:id="1398240352">
              <w:marLeft w:val="0"/>
              <w:marRight w:val="0"/>
              <w:marTop w:val="0"/>
              <w:marBottom w:val="0"/>
              <w:divBdr>
                <w:top w:val="none" w:sz="0" w:space="0" w:color="auto"/>
                <w:left w:val="none" w:sz="0" w:space="0" w:color="auto"/>
                <w:bottom w:val="none" w:sz="0" w:space="0" w:color="auto"/>
                <w:right w:val="none" w:sz="0" w:space="0" w:color="auto"/>
              </w:divBdr>
              <w:divsChild>
                <w:div w:id="998770914">
                  <w:marLeft w:val="0"/>
                  <w:marRight w:val="0"/>
                  <w:marTop w:val="0"/>
                  <w:marBottom w:val="0"/>
                  <w:divBdr>
                    <w:top w:val="none" w:sz="0" w:space="0" w:color="auto"/>
                    <w:left w:val="none" w:sz="0" w:space="0" w:color="auto"/>
                    <w:bottom w:val="none" w:sz="0" w:space="0" w:color="auto"/>
                    <w:right w:val="none" w:sz="0" w:space="0" w:color="auto"/>
                  </w:divBdr>
                  <w:divsChild>
                    <w:div w:id="627903594">
                      <w:marLeft w:val="0"/>
                      <w:marRight w:val="0"/>
                      <w:marTop w:val="0"/>
                      <w:marBottom w:val="0"/>
                      <w:divBdr>
                        <w:top w:val="none" w:sz="0" w:space="0" w:color="auto"/>
                        <w:left w:val="none" w:sz="0" w:space="0" w:color="auto"/>
                        <w:bottom w:val="none" w:sz="0" w:space="0" w:color="auto"/>
                        <w:right w:val="none" w:sz="0" w:space="0" w:color="auto"/>
                      </w:divBdr>
                      <w:divsChild>
                        <w:div w:id="897086070">
                          <w:marLeft w:val="0"/>
                          <w:marRight w:val="0"/>
                          <w:marTop w:val="0"/>
                          <w:marBottom w:val="0"/>
                          <w:divBdr>
                            <w:top w:val="none" w:sz="0" w:space="0" w:color="auto"/>
                            <w:left w:val="none" w:sz="0" w:space="0" w:color="auto"/>
                            <w:bottom w:val="none" w:sz="0" w:space="0" w:color="auto"/>
                            <w:right w:val="none" w:sz="0" w:space="0" w:color="auto"/>
                          </w:divBdr>
                        </w:div>
                        <w:div w:id="134181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821870">
          <w:marLeft w:val="0"/>
          <w:marRight w:val="0"/>
          <w:marTop w:val="0"/>
          <w:marBottom w:val="0"/>
          <w:divBdr>
            <w:top w:val="none" w:sz="0" w:space="0" w:color="auto"/>
            <w:left w:val="none" w:sz="0" w:space="0" w:color="auto"/>
            <w:bottom w:val="none" w:sz="0" w:space="0" w:color="auto"/>
            <w:right w:val="none" w:sz="0" w:space="0" w:color="auto"/>
          </w:divBdr>
          <w:divsChild>
            <w:div w:id="720400847">
              <w:marLeft w:val="0"/>
              <w:marRight w:val="0"/>
              <w:marTop w:val="0"/>
              <w:marBottom w:val="0"/>
              <w:divBdr>
                <w:top w:val="none" w:sz="0" w:space="0" w:color="auto"/>
                <w:left w:val="none" w:sz="0" w:space="0" w:color="auto"/>
                <w:bottom w:val="none" w:sz="0" w:space="0" w:color="auto"/>
                <w:right w:val="none" w:sz="0" w:space="0" w:color="auto"/>
              </w:divBdr>
              <w:divsChild>
                <w:div w:id="357319219">
                  <w:marLeft w:val="0"/>
                  <w:marRight w:val="0"/>
                  <w:marTop w:val="0"/>
                  <w:marBottom w:val="0"/>
                  <w:divBdr>
                    <w:top w:val="none" w:sz="0" w:space="0" w:color="auto"/>
                    <w:left w:val="none" w:sz="0" w:space="0" w:color="auto"/>
                    <w:bottom w:val="none" w:sz="0" w:space="0" w:color="auto"/>
                    <w:right w:val="none" w:sz="0" w:space="0" w:color="auto"/>
                  </w:divBdr>
                  <w:divsChild>
                    <w:div w:id="1507329622">
                      <w:marLeft w:val="0"/>
                      <w:marRight w:val="0"/>
                      <w:marTop w:val="0"/>
                      <w:marBottom w:val="0"/>
                      <w:divBdr>
                        <w:top w:val="none" w:sz="0" w:space="0" w:color="auto"/>
                        <w:left w:val="none" w:sz="0" w:space="0" w:color="auto"/>
                        <w:bottom w:val="none" w:sz="0" w:space="0" w:color="auto"/>
                        <w:right w:val="none" w:sz="0" w:space="0" w:color="auto"/>
                      </w:divBdr>
                      <w:divsChild>
                        <w:div w:id="59271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583499">
      <w:bodyDiv w:val="1"/>
      <w:marLeft w:val="0"/>
      <w:marRight w:val="0"/>
      <w:marTop w:val="0"/>
      <w:marBottom w:val="0"/>
      <w:divBdr>
        <w:top w:val="none" w:sz="0" w:space="0" w:color="auto"/>
        <w:left w:val="none" w:sz="0" w:space="0" w:color="auto"/>
        <w:bottom w:val="none" w:sz="0" w:space="0" w:color="auto"/>
        <w:right w:val="none" w:sz="0" w:space="0" w:color="auto"/>
      </w:divBdr>
      <w:divsChild>
        <w:div w:id="284308724">
          <w:marLeft w:val="0"/>
          <w:marRight w:val="0"/>
          <w:marTop w:val="0"/>
          <w:marBottom w:val="0"/>
          <w:divBdr>
            <w:top w:val="none" w:sz="0" w:space="0" w:color="auto"/>
            <w:left w:val="none" w:sz="0" w:space="0" w:color="auto"/>
            <w:bottom w:val="none" w:sz="0" w:space="0" w:color="auto"/>
            <w:right w:val="none" w:sz="0" w:space="0" w:color="auto"/>
          </w:divBdr>
          <w:divsChild>
            <w:div w:id="281962287">
              <w:marLeft w:val="0"/>
              <w:marRight w:val="0"/>
              <w:marTop w:val="0"/>
              <w:marBottom w:val="0"/>
              <w:divBdr>
                <w:top w:val="none" w:sz="0" w:space="0" w:color="auto"/>
                <w:left w:val="none" w:sz="0" w:space="0" w:color="auto"/>
                <w:bottom w:val="none" w:sz="0" w:space="0" w:color="auto"/>
                <w:right w:val="none" w:sz="0" w:space="0" w:color="auto"/>
              </w:divBdr>
              <w:divsChild>
                <w:div w:id="1048144767">
                  <w:marLeft w:val="0"/>
                  <w:marRight w:val="0"/>
                  <w:marTop w:val="0"/>
                  <w:marBottom w:val="0"/>
                  <w:divBdr>
                    <w:top w:val="none" w:sz="0" w:space="0" w:color="auto"/>
                    <w:left w:val="none" w:sz="0" w:space="0" w:color="auto"/>
                    <w:bottom w:val="none" w:sz="0" w:space="0" w:color="auto"/>
                    <w:right w:val="none" w:sz="0" w:space="0" w:color="auto"/>
                  </w:divBdr>
                  <w:divsChild>
                    <w:div w:id="1568497242">
                      <w:marLeft w:val="0"/>
                      <w:marRight w:val="0"/>
                      <w:marTop w:val="0"/>
                      <w:marBottom w:val="0"/>
                      <w:divBdr>
                        <w:top w:val="none" w:sz="0" w:space="0" w:color="auto"/>
                        <w:left w:val="none" w:sz="0" w:space="0" w:color="auto"/>
                        <w:bottom w:val="none" w:sz="0" w:space="0" w:color="auto"/>
                        <w:right w:val="none" w:sz="0" w:space="0" w:color="auto"/>
                      </w:divBdr>
                      <w:divsChild>
                        <w:div w:id="135996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995138">
          <w:marLeft w:val="0"/>
          <w:marRight w:val="0"/>
          <w:marTop w:val="0"/>
          <w:marBottom w:val="0"/>
          <w:divBdr>
            <w:top w:val="none" w:sz="0" w:space="0" w:color="auto"/>
            <w:left w:val="none" w:sz="0" w:space="0" w:color="auto"/>
            <w:bottom w:val="none" w:sz="0" w:space="0" w:color="auto"/>
            <w:right w:val="none" w:sz="0" w:space="0" w:color="auto"/>
          </w:divBdr>
          <w:divsChild>
            <w:div w:id="1301113592">
              <w:marLeft w:val="0"/>
              <w:marRight w:val="0"/>
              <w:marTop w:val="0"/>
              <w:marBottom w:val="0"/>
              <w:divBdr>
                <w:top w:val="none" w:sz="0" w:space="0" w:color="auto"/>
                <w:left w:val="none" w:sz="0" w:space="0" w:color="auto"/>
                <w:bottom w:val="none" w:sz="0" w:space="0" w:color="auto"/>
                <w:right w:val="none" w:sz="0" w:space="0" w:color="auto"/>
              </w:divBdr>
              <w:divsChild>
                <w:div w:id="590623559">
                  <w:marLeft w:val="0"/>
                  <w:marRight w:val="0"/>
                  <w:marTop w:val="0"/>
                  <w:marBottom w:val="0"/>
                  <w:divBdr>
                    <w:top w:val="none" w:sz="0" w:space="0" w:color="auto"/>
                    <w:left w:val="none" w:sz="0" w:space="0" w:color="auto"/>
                    <w:bottom w:val="none" w:sz="0" w:space="0" w:color="auto"/>
                    <w:right w:val="none" w:sz="0" w:space="0" w:color="auto"/>
                  </w:divBdr>
                  <w:divsChild>
                    <w:div w:id="278415312">
                      <w:marLeft w:val="0"/>
                      <w:marRight w:val="0"/>
                      <w:marTop w:val="0"/>
                      <w:marBottom w:val="0"/>
                      <w:divBdr>
                        <w:top w:val="none" w:sz="0" w:space="0" w:color="auto"/>
                        <w:left w:val="none" w:sz="0" w:space="0" w:color="auto"/>
                        <w:bottom w:val="none" w:sz="0" w:space="0" w:color="auto"/>
                        <w:right w:val="none" w:sz="0" w:space="0" w:color="auto"/>
                      </w:divBdr>
                      <w:divsChild>
                        <w:div w:id="15861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469211">
          <w:marLeft w:val="0"/>
          <w:marRight w:val="0"/>
          <w:marTop w:val="0"/>
          <w:marBottom w:val="0"/>
          <w:divBdr>
            <w:top w:val="none" w:sz="0" w:space="0" w:color="auto"/>
            <w:left w:val="none" w:sz="0" w:space="0" w:color="auto"/>
            <w:bottom w:val="none" w:sz="0" w:space="0" w:color="auto"/>
            <w:right w:val="none" w:sz="0" w:space="0" w:color="auto"/>
          </w:divBdr>
          <w:divsChild>
            <w:div w:id="1283421188">
              <w:marLeft w:val="0"/>
              <w:marRight w:val="0"/>
              <w:marTop w:val="0"/>
              <w:marBottom w:val="0"/>
              <w:divBdr>
                <w:top w:val="none" w:sz="0" w:space="0" w:color="auto"/>
                <w:left w:val="none" w:sz="0" w:space="0" w:color="auto"/>
                <w:bottom w:val="none" w:sz="0" w:space="0" w:color="auto"/>
                <w:right w:val="none" w:sz="0" w:space="0" w:color="auto"/>
              </w:divBdr>
              <w:divsChild>
                <w:div w:id="544951567">
                  <w:marLeft w:val="0"/>
                  <w:marRight w:val="0"/>
                  <w:marTop w:val="0"/>
                  <w:marBottom w:val="0"/>
                  <w:divBdr>
                    <w:top w:val="none" w:sz="0" w:space="0" w:color="auto"/>
                    <w:left w:val="none" w:sz="0" w:space="0" w:color="auto"/>
                    <w:bottom w:val="none" w:sz="0" w:space="0" w:color="auto"/>
                    <w:right w:val="none" w:sz="0" w:space="0" w:color="auto"/>
                  </w:divBdr>
                  <w:divsChild>
                    <w:div w:id="132842914">
                      <w:marLeft w:val="0"/>
                      <w:marRight w:val="0"/>
                      <w:marTop w:val="0"/>
                      <w:marBottom w:val="0"/>
                      <w:divBdr>
                        <w:top w:val="none" w:sz="0" w:space="0" w:color="auto"/>
                        <w:left w:val="none" w:sz="0" w:space="0" w:color="auto"/>
                        <w:bottom w:val="none" w:sz="0" w:space="0" w:color="auto"/>
                        <w:right w:val="none" w:sz="0" w:space="0" w:color="auto"/>
                      </w:divBdr>
                      <w:divsChild>
                        <w:div w:id="175921078">
                          <w:marLeft w:val="0"/>
                          <w:marRight w:val="0"/>
                          <w:marTop w:val="0"/>
                          <w:marBottom w:val="0"/>
                          <w:divBdr>
                            <w:top w:val="none" w:sz="0" w:space="0" w:color="auto"/>
                            <w:left w:val="none" w:sz="0" w:space="0" w:color="auto"/>
                            <w:bottom w:val="none" w:sz="0" w:space="0" w:color="auto"/>
                            <w:right w:val="none" w:sz="0" w:space="0" w:color="auto"/>
                          </w:divBdr>
                        </w:div>
                        <w:div w:id="207481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066810">
      <w:bodyDiv w:val="1"/>
      <w:marLeft w:val="0"/>
      <w:marRight w:val="0"/>
      <w:marTop w:val="0"/>
      <w:marBottom w:val="0"/>
      <w:divBdr>
        <w:top w:val="none" w:sz="0" w:space="0" w:color="auto"/>
        <w:left w:val="none" w:sz="0" w:space="0" w:color="auto"/>
        <w:bottom w:val="none" w:sz="0" w:space="0" w:color="auto"/>
        <w:right w:val="none" w:sz="0" w:space="0" w:color="auto"/>
      </w:divBdr>
      <w:divsChild>
        <w:div w:id="305286461">
          <w:marLeft w:val="0"/>
          <w:marRight w:val="0"/>
          <w:marTop w:val="0"/>
          <w:marBottom w:val="0"/>
          <w:divBdr>
            <w:top w:val="none" w:sz="0" w:space="0" w:color="auto"/>
            <w:left w:val="none" w:sz="0" w:space="0" w:color="auto"/>
            <w:bottom w:val="none" w:sz="0" w:space="0" w:color="auto"/>
            <w:right w:val="none" w:sz="0" w:space="0" w:color="auto"/>
          </w:divBdr>
          <w:divsChild>
            <w:div w:id="1923179120">
              <w:marLeft w:val="0"/>
              <w:marRight w:val="0"/>
              <w:marTop w:val="0"/>
              <w:marBottom w:val="0"/>
              <w:divBdr>
                <w:top w:val="none" w:sz="0" w:space="0" w:color="auto"/>
                <w:left w:val="none" w:sz="0" w:space="0" w:color="auto"/>
                <w:bottom w:val="none" w:sz="0" w:space="0" w:color="auto"/>
                <w:right w:val="none" w:sz="0" w:space="0" w:color="auto"/>
              </w:divBdr>
              <w:divsChild>
                <w:div w:id="2108227937">
                  <w:marLeft w:val="0"/>
                  <w:marRight w:val="0"/>
                  <w:marTop w:val="0"/>
                  <w:marBottom w:val="0"/>
                  <w:divBdr>
                    <w:top w:val="none" w:sz="0" w:space="0" w:color="auto"/>
                    <w:left w:val="none" w:sz="0" w:space="0" w:color="auto"/>
                    <w:bottom w:val="none" w:sz="0" w:space="0" w:color="auto"/>
                    <w:right w:val="none" w:sz="0" w:space="0" w:color="auto"/>
                  </w:divBdr>
                  <w:divsChild>
                    <w:div w:id="964500699">
                      <w:marLeft w:val="0"/>
                      <w:marRight w:val="0"/>
                      <w:marTop w:val="0"/>
                      <w:marBottom w:val="0"/>
                      <w:divBdr>
                        <w:top w:val="none" w:sz="0" w:space="0" w:color="auto"/>
                        <w:left w:val="none" w:sz="0" w:space="0" w:color="auto"/>
                        <w:bottom w:val="none" w:sz="0" w:space="0" w:color="auto"/>
                        <w:right w:val="none" w:sz="0" w:space="0" w:color="auto"/>
                      </w:divBdr>
                      <w:divsChild>
                        <w:div w:id="224680084">
                          <w:marLeft w:val="0"/>
                          <w:marRight w:val="0"/>
                          <w:marTop w:val="0"/>
                          <w:marBottom w:val="0"/>
                          <w:divBdr>
                            <w:top w:val="none" w:sz="0" w:space="0" w:color="auto"/>
                            <w:left w:val="none" w:sz="0" w:space="0" w:color="auto"/>
                            <w:bottom w:val="none" w:sz="0" w:space="0" w:color="auto"/>
                            <w:right w:val="none" w:sz="0" w:space="0" w:color="auto"/>
                          </w:divBdr>
                        </w:div>
                        <w:div w:id="165302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191903">
          <w:marLeft w:val="0"/>
          <w:marRight w:val="0"/>
          <w:marTop w:val="0"/>
          <w:marBottom w:val="0"/>
          <w:divBdr>
            <w:top w:val="none" w:sz="0" w:space="0" w:color="auto"/>
            <w:left w:val="none" w:sz="0" w:space="0" w:color="auto"/>
            <w:bottom w:val="none" w:sz="0" w:space="0" w:color="auto"/>
            <w:right w:val="none" w:sz="0" w:space="0" w:color="auto"/>
          </w:divBdr>
          <w:divsChild>
            <w:div w:id="1498690000">
              <w:marLeft w:val="0"/>
              <w:marRight w:val="0"/>
              <w:marTop w:val="0"/>
              <w:marBottom w:val="0"/>
              <w:divBdr>
                <w:top w:val="none" w:sz="0" w:space="0" w:color="auto"/>
                <w:left w:val="none" w:sz="0" w:space="0" w:color="auto"/>
                <w:bottom w:val="none" w:sz="0" w:space="0" w:color="auto"/>
                <w:right w:val="none" w:sz="0" w:space="0" w:color="auto"/>
              </w:divBdr>
              <w:divsChild>
                <w:div w:id="1676347171">
                  <w:marLeft w:val="0"/>
                  <w:marRight w:val="0"/>
                  <w:marTop w:val="0"/>
                  <w:marBottom w:val="0"/>
                  <w:divBdr>
                    <w:top w:val="none" w:sz="0" w:space="0" w:color="auto"/>
                    <w:left w:val="none" w:sz="0" w:space="0" w:color="auto"/>
                    <w:bottom w:val="none" w:sz="0" w:space="0" w:color="auto"/>
                    <w:right w:val="none" w:sz="0" w:space="0" w:color="auto"/>
                  </w:divBdr>
                  <w:divsChild>
                    <w:div w:id="1584484530">
                      <w:marLeft w:val="0"/>
                      <w:marRight w:val="0"/>
                      <w:marTop w:val="0"/>
                      <w:marBottom w:val="0"/>
                      <w:divBdr>
                        <w:top w:val="none" w:sz="0" w:space="0" w:color="auto"/>
                        <w:left w:val="none" w:sz="0" w:space="0" w:color="auto"/>
                        <w:bottom w:val="none" w:sz="0" w:space="0" w:color="auto"/>
                        <w:right w:val="none" w:sz="0" w:space="0" w:color="auto"/>
                      </w:divBdr>
                      <w:divsChild>
                        <w:div w:id="333606025">
                          <w:marLeft w:val="0"/>
                          <w:marRight w:val="0"/>
                          <w:marTop w:val="0"/>
                          <w:marBottom w:val="0"/>
                          <w:divBdr>
                            <w:top w:val="none" w:sz="0" w:space="0" w:color="auto"/>
                            <w:left w:val="none" w:sz="0" w:space="0" w:color="auto"/>
                            <w:bottom w:val="none" w:sz="0" w:space="0" w:color="auto"/>
                            <w:right w:val="none" w:sz="0" w:space="0" w:color="auto"/>
                          </w:divBdr>
                        </w:div>
                        <w:div w:id="196688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205255">
          <w:marLeft w:val="0"/>
          <w:marRight w:val="0"/>
          <w:marTop w:val="0"/>
          <w:marBottom w:val="0"/>
          <w:divBdr>
            <w:top w:val="none" w:sz="0" w:space="0" w:color="auto"/>
            <w:left w:val="none" w:sz="0" w:space="0" w:color="auto"/>
            <w:bottom w:val="none" w:sz="0" w:space="0" w:color="auto"/>
            <w:right w:val="none" w:sz="0" w:space="0" w:color="auto"/>
          </w:divBdr>
          <w:divsChild>
            <w:div w:id="1947540035">
              <w:marLeft w:val="0"/>
              <w:marRight w:val="0"/>
              <w:marTop w:val="0"/>
              <w:marBottom w:val="0"/>
              <w:divBdr>
                <w:top w:val="none" w:sz="0" w:space="0" w:color="auto"/>
                <w:left w:val="none" w:sz="0" w:space="0" w:color="auto"/>
                <w:bottom w:val="none" w:sz="0" w:space="0" w:color="auto"/>
                <w:right w:val="none" w:sz="0" w:space="0" w:color="auto"/>
              </w:divBdr>
              <w:divsChild>
                <w:div w:id="462819182">
                  <w:marLeft w:val="0"/>
                  <w:marRight w:val="0"/>
                  <w:marTop w:val="0"/>
                  <w:marBottom w:val="0"/>
                  <w:divBdr>
                    <w:top w:val="none" w:sz="0" w:space="0" w:color="auto"/>
                    <w:left w:val="none" w:sz="0" w:space="0" w:color="auto"/>
                    <w:bottom w:val="none" w:sz="0" w:space="0" w:color="auto"/>
                    <w:right w:val="none" w:sz="0" w:space="0" w:color="auto"/>
                  </w:divBdr>
                  <w:divsChild>
                    <w:div w:id="51538028">
                      <w:marLeft w:val="0"/>
                      <w:marRight w:val="0"/>
                      <w:marTop w:val="0"/>
                      <w:marBottom w:val="0"/>
                      <w:divBdr>
                        <w:top w:val="none" w:sz="0" w:space="0" w:color="auto"/>
                        <w:left w:val="none" w:sz="0" w:space="0" w:color="auto"/>
                        <w:bottom w:val="none" w:sz="0" w:space="0" w:color="auto"/>
                        <w:right w:val="none" w:sz="0" w:space="0" w:color="auto"/>
                      </w:divBdr>
                      <w:divsChild>
                        <w:div w:id="808403008">
                          <w:marLeft w:val="0"/>
                          <w:marRight w:val="0"/>
                          <w:marTop w:val="0"/>
                          <w:marBottom w:val="0"/>
                          <w:divBdr>
                            <w:top w:val="none" w:sz="0" w:space="0" w:color="auto"/>
                            <w:left w:val="none" w:sz="0" w:space="0" w:color="auto"/>
                            <w:bottom w:val="none" w:sz="0" w:space="0" w:color="auto"/>
                            <w:right w:val="none" w:sz="0" w:space="0" w:color="auto"/>
                          </w:divBdr>
                        </w:div>
                        <w:div w:id="186628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113608">
          <w:marLeft w:val="0"/>
          <w:marRight w:val="0"/>
          <w:marTop w:val="0"/>
          <w:marBottom w:val="0"/>
          <w:divBdr>
            <w:top w:val="none" w:sz="0" w:space="0" w:color="auto"/>
            <w:left w:val="none" w:sz="0" w:space="0" w:color="auto"/>
            <w:bottom w:val="none" w:sz="0" w:space="0" w:color="auto"/>
            <w:right w:val="none" w:sz="0" w:space="0" w:color="auto"/>
          </w:divBdr>
          <w:divsChild>
            <w:div w:id="1510563160">
              <w:marLeft w:val="0"/>
              <w:marRight w:val="0"/>
              <w:marTop w:val="0"/>
              <w:marBottom w:val="0"/>
              <w:divBdr>
                <w:top w:val="none" w:sz="0" w:space="0" w:color="auto"/>
                <w:left w:val="none" w:sz="0" w:space="0" w:color="auto"/>
                <w:bottom w:val="none" w:sz="0" w:space="0" w:color="auto"/>
                <w:right w:val="none" w:sz="0" w:space="0" w:color="auto"/>
              </w:divBdr>
              <w:divsChild>
                <w:div w:id="1921131244">
                  <w:marLeft w:val="0"/>
                  <w:marRight w:val="0"/>
                  <w:marTop w:val="0"/>
                  <w:marBottom w:val="0"/>
                  <w:divBdr>
                    <w:top w:val="none" w:sz="0" w:space="0" w:color="auto"/>
                    <w:left w:val="none" w:sz="0" w:space="0" w:color="auto"/>
                    <w:bottom w:val="none" w:sz="0" w:space="0" w:color="auto"/>
                    <w:right w:val="none" w:sz="0" w:space="0" w:color="auto"/>
                  </w:divBdr>
                  <w:divsChild>
                    <w:div w:id="655261027">
                      <w:marLeft w:val="0"/>
                      <w:marRight w:val="0"/>
                      <w:marTop w:val="0"/>
                      <w:marBottom w:val="0"/>
                      <w:divBdr>
                        <w:top w:val="none" w:sz="0" w:space="0" w:color="auto"/>
                        <w:left w:val="none" w:sz="0" w:space="0" w:color="auto"/>
                        <w:bottom w:val="none" w:sz="0" w:space="0" w:color="auto"/>
                        <w:right w:val="none" w:sz="0" w:space="0" w:color="auto"/>
                      </w:divBdr>
                      <w:divsChild>
                        <w:div w:id="889682406">
                          <w:marLeft w:val="0"/>
                          <w:marRight w:val="0"/>
                          <w:marTop w:val="0"/>
                          <w:marBottom w:val="0"/>
                          <w:divBdr>
                            <w:top w:val="none" w:sz="0" w:space="0" w:color="auto"/>
                            <w:left w:val="none" w:sz="0" w:space="0" w:color="auto"/>
                            <w:bottom w:val="none" w:sz="0" w:space="0" w:color="auto"/>
                            <w:right w:val="none" w:sz="0" w:space="0" w:color="auto"/>
                          </w:divBdr>
                        </w:div>
                        <w:div w:id="96319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100055">
          <w:marLeft w:val="0"/>
          <w:marRight w:val="0"/>
          <w:marTop w:val="0"/>
          <w:marBottom w:val="0"/>
          <w:divBdr>
            <w:top w:val="none" w:sz="0" w:space="0" w:color="auto"/>
            <w:left w:val="none" w:sz="0" w:space="0" w:color="auto"/>
            <w:bottom w:val="none" w:sz="0" w:space="0" w:color="auto"/>
            <w:right w:val="none" w:sz="0" w:space="0" w:color="auto"/>
          </w:divBdr>
          <w:divsChild>
            <w:div w:id="1301762592">
              <w:marLeft w:val="0"/>
              <w:marRight w:val="0"/>
              <w:marTop w:val="0"/>
              <w:marBottom w:val="0"/>
              <w:divBdr>
                <w:top w:val="none" w:sz="0" w:space="0" w:color="auto"/>
                <w:left w:val="none" w:sz="0" w:space="0" w:color="auto"/>
                <w:bottom w:val="none" w:sz="0" w:space="0" w:color="auto"/>
                <w:right w:val="none" w:sz="0" w:space="0" w:color="auto"/>
              </w:divBdr>
              <w:divsChild>
                <w:div w:id="1984191660">
                  <w:marLeft w:val="0"/>
                  <w:marRight w:val="0"/>
                  <w:marTop w:val="0"/>
                  <w:marBottom w:val="0"/>
                  <w:divBdr>
                    <w:top w:val="none" w:sz="0" w:space="0" w:color="auto"/>
                    <w:left w:val="none" w:sz="0" w:space="0" w:color="auto"/>
                    <w:bottom w:val="none" w:sz="0" w:space="0" w:color="auto"/>
                    <w:right w:val="none" w:sz="0" w:space="0" w:color="auto"/>
                  </w:divBdr>
                  <w:divsChild>
                    <w:div w:id="1615362576">
                      <w:marLeft w:val="0"/>
                      <w:marRight w:val="0"/>
                      <w:marTop w:val="0"/>
                      <w:marBottom w:val="0"/>
                      <w:divBdr>
                        <w:top w:val="none" w:sz="0" w:space="0" w:color="auto"/>
                        <w:left w:val="none" w:sz="0" w:space="0" w:color="auto"/>
                        <w:bottom w:val="none" w:sz="0" w:space="0" w:color="auto"/>
                        <w:right w:val="none" w:sz="0" w:space="0" w:color="auto"/>
                      </w:divBdr>
                      <w:divsChild>
                        <w:div w:id="681929414">
                          <w:marLeft w:val="0"/>
                          <w:marRight w:val="0"/>
                          <w:marTop w:val="0"/>
                          <w:marBottom w:val="0"/>
                          <w:divBdr>
                            <w:top w:val="none" w:sz="0" w:space="0" w:color="auto"/>
                            <w:left w:val="none" w:sz="0" w:space="0" w:color="auto"/>
                            <w:bottom w:val="none" w:sz="0" w:space="0" w:color="auto"/>
                            <w:right w:val="none" w:sz="0" w:space="0" w:color="auto"/>
                          </w:divBdr>
                        </w:div>
                        <w:div w:id="11616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509812">
          <w:marLeft w:val="0"/>
          <w:marRight w:val="0"/>
          <w:marTop w:val="0"/>
          <w:marBottom w:val="0"/>
          <w:divBdr>
            <w:top w:val="none" w:sz="0" w:space="0" w:color="auto"/>
            <w:left w:val="none" w:sz="0" w:space="0" w:color="auto"/>
            <w:bottom w:val="none" w:sz="0" w:space="0" w:color="auto"/>
            <w:right w:val="none" w:sz="0" w:space="0" w:color="auto"/>
          </w:divBdr>
          <w:divsChild>
            <w:div w:id="1861358038">
              <w:marLeft w:val="0"/>
              <w:marRight w:val="0"/>
              <w:marTop w:val="0"/>
              <w:marBottom w:val="0"/>
              <w:divBdr>
                <w:top w:val="none" w:sz="0" w:space="0" w:color="auto"/>
                <w:left w:val="none" w:sz="0" w:space="0" w:color="auto"/>
                <w:bottom w:val="none" w:sz="0" w:space="0" w:color="auto"/>
                <w:right w:val="none" w:sz="0" w:space="0" w:color="auto"/>
              </w:divBdr>
              <w:divsChild>
                <w:div w:id="1278829267">
                  <w:marLeft w:val="0"/>
                  <w:marRight w:val="0"/>
                  <w:marTop w:val="0"/>
                  <w:marBottom w:val="0"/>
                  <w:divBdr>
                    <w:top w:val="none" w:sz="0" w:space="0" w:color="auto"/>
                    <w:left w:val="none" w:sz="0" w:space="0" w:color="auto"/>
                    <w:bottom w:val="none" w:sz="0" w:space="0" w:color="auto"/>
                    <w:right w:val="none" w:sz="0" w:space="0" w:color="auto"/>
                  </w:divBdr>
                  <w:divsChild>
                    <w:div w:id="367069530">
                      <w:marLeft w:val="0"/>
                      <w:marRight w:val="0"/>
                      <w:marTop w:val="0"/>
                      <w:marBottom w:val="0"/>
                      <w:divBdr>
                        <w:top w:val="none" w:sz="0" w:space="0" w:color="auto"/>
                        <w:left w:val="none" w:sz="0" w:space="0" w:color="auto"/>
                        <w:bottom w:val="none" w:sz="0" w:space="0" w:color="auto"/>
                        <w:right w:val="none" w:sz="0" w:space="0" w:color="auto"/>
                      </w:divBdr>
                      <w:divsChild>
                        <w:div w:id="937954974">
                          <w:marLeft w:val="0"/>
                          <w:marRight w:val="0"/>
                          <w:marTop w:val="0"/>
                          <w:marBottom w:val="0"/>
                          <w:divBdr>
                            <w:top w:val="none" w:sz="0" w:space="0" w:color="auto"/>
                            <w:left w:val="none" w:sz="0" w:space="0" w:color="auto"/>
                            <w:bottom w:val="none" w:sz="0" w:space="0" w:color="auto"/>
                            <w:right w:val="none" w:sz="0" w:space="0" w:color="auto"/>
                          </w:divBdr>
                        </w:div>
                        <w:div w:id="12473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860864">
          <w:marLeft w:val="0"/>
          <w:marRight w:val="0"/>
          <w:marTop w:val="0"/>
          <w:marBottom w:val="0"/>
          <w:divBdr>
            <w:top w:val="none" w:sz="0" w:space="0" w:color="auto"/>
            <w:left w:val="none" w:sz="0" w:space="0" w:color="auto"/>
            <w:bottom w:val="none" w:sz="0" w:space="0" w:color="auto"/>
            <w:right w:val="none" w:sz="0" w:space="0" w:color="auto"/>
          </w:divBdr>
          <w:divsChild>
            <w:div w:id="197082885">
              <w:marLeft w:val="0"/>
              <w:marRight w:val="0"/>
              <w:marTop w:val="0"/>
              <w:marBottom w:val="0"/>
              <w:divBdr>
                <w:top w:val="none" w:sz="0" w:space="0" w:color="auto"/>
                <w:left w:val="none" w:sz="0" w:space="0" w:color="auto"/>
                <w:bottom w:val="none" w:sz="0" w:space="0" w:color="auto"/>
                <w:right w:val="none" w:sz="0" w:space="0" w:color="auto"/>
              </w:divBdr>
              <w:divsChild>
                <w:div w:id="753630597">
                  <w:marLeft w:val="0"/>
                  <w:marRight w:val="0"/>
                  <w:marTop w:val="0"/>
                  <w:marBottom w:val="0"/>
                  <w:divBdr>
                    <w:top w:val="none" w:sz="0" w:space="0" w:color="auto"/>
                    <w:left w:val="none" w:sz="0" w:space="0" w:color="auto"/>
                    <w:bottom w:val="none" w:sz="0" w:space="0" w:color="auto"/>
                    <w:right w:val="none" w:sz="0" w:space="0" w:color="auto"/>
                  </w:divBdr>
                  <w:divsChild>
                    <w:div w:id="636843094">
                      <w:marLeft w:val="0"/>
                      <w:marRight w:val="0"/>
                      <w:marTop w:val="0"/>
                      <w:marBottom w:val="0"/>
                      <w:divBdr>
                        <w:top w:val="none" w:sz="0" w:space="0" w:color="auto"/>
                        <w:left w:val="none" w:sz="0" w:space="0" w:color="auto"/>
                        <w:bottom w:val="none" w:sz="0" w:space="0" w:color="auto"/>
                        <w:right w:val="none" w:sz="0" w:space="0" w:color="auto"/>
                      </w:divBdr>
                      <w:divsChild>
                        <w:div w:id="15041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620063">
          <w:marLeft w:val="0"/>
          <w:marRight w:val="0"/>
          <w:marTop w:val="0"/>
          <w:marBottom w:val="0"/>
          <w:divBdr>
            <w:top w:val="none" w:sz="0" w:space="0" w:color="auto"/>
            <w:left w:val="none" w:sz="0" w:space="0" w:color="auto"/>
            <w:bottom w:val="none" w:sz="0" w:space="0" w:color="auto"/>
            <w:right w:val="none" w:sz="0" w:space="0" w:color="auto"/>
          </w:divBdr>
          <w:divsChild>
            <w:div w:id="1484271144">
              <w:marLeft w:val="0"/>
              <w:marRight w:val="0"/>
              <w:marTop w:val="0"/>
              <w:marBottom w:val="0"/>
              <w:divBdr>
                <w:top w:val="none" w:sz="0" w:space="0" w:color="auto"/>
                <w:left w:val="none" w:sz="0" w:space="0" w:color="auto"/>
                <w:bottom w:val="none" w:sz="0" w:space="0" w:color="auto"/>
                <w:right w:val="none" w:sz="0" w:space="0" w:color="auto"/>
              </w:divBdr>
              <w:divsChild>
                <w:div w:id="1393700496">
                  <w:marLeft w:val="0"/>
                  <w:marRight w:val="0"/>
                  <w:marTop w:val="0"/>
                  <w:marBottom w:val="0"/>
                  <w:divBdr>
                    <w:top w:val="none" w:sz="0" w:space="0" w:color="auto"/>
                    <w:left w:val="none" w:sz="0" w:space="0" w:color="auto"/>
                    <w:bottom w:val="none" w:sz="0" w:space="0" w:color="auto"/>
                    <w:right w:val="none" w:sz="0" w:space="0" w:color="auto"/>
                  </w:divBdr>
                  <w:divsChild>
                    <w:div w:id="233325244">
                      <w:marLeft w:val="0"/>
                      <w:marRight w:val="0"/>
                      <w:marTop w:val="0"/>
                      <w:marBottom w:val="0"/>
                      <w:divBdr>
                        <w:top w:val="none" w:sz="0" w:space="0" w:color="auto"/>
                        <w:left w:val="none" w:sz="0" w:space="0" w:color="auto"/>
                        <w:bottom w:val="none" w:sz="0" w:space="0" w:color="auto"/>
                        <w:right w:val="none" w:sz="0" w:space="0" w:color="auto"/>
                      </w:divBdr>
                      <w:divsChild>
                        <w:div w:id="1061906394">
                          <w:marLeft w:val="0"/>
                          <w:marRight w:val="0"/>
                          <w:marTop w:val="0"/>
                          <w:marBottom w:val="0"/>
                          <w:divBdr>
                            <w:top w:val="none" w:sz="0" w:space="0" w:color="auto"/>
                            <w:left w:val="none" w:sz="0" w:space="0" w:color="auto"/>
                            <w:bottom w:val="none" w:sz="0" w:space="0" w:color="auto"/>
                            <w:right w:val="none" w:sz="0" w:space="0" w:color="auto"/>
                          </w:divBdr>
                        </w:div>
                        <w:div w:id="12308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693925">
          <w:marLeft w:val="0"/>
          <w:marRight w:val="0"/>
          <w:marTop w:val="0"/>
          <w:marBottom w:val="0"/>
          <w:divBdr>
            <w:top w:val="none" w:sz="0" w:space="0" w:color="auto"/>
            <w:left w:val="none" w:sz="0" w:space="0" w:color="auto"/>
            <w:bottom w:val="none" w:sz="0" w:space="0" w:color="auto"/>
            <w:right w:val="none" w:sz="0" w:space="0" w:color="auto"/>
          </w:divBdr>
          <w:divsChild>
            <w:div w:id="1237324003">
              <w:marLeft w:val="0"/>
              <w:marRight w:val="0"/>
              <w:marTop w:val="0"/>
              <w:marBottom w:val="0"/>
              <w:divBdr>
                <w:top w:val="none" w:sz="0" w:space="0" w:color="auto"/>
                <w:left w:val="none" w:sz="0" w:space="0" w:color="auto"/>
                <w:bottom w:val="none" w:sz="0" w:space="0" w:color="auto"/>
                <w:right w:val="none" w:sz="0" w:space="0" w:color="auto"/>
              </w:divBdr>
              <w:divsChild>
                <w:div w:id="57023115">
                  <w:marLeft w:val="0"/>
                  <w:marRight w:val="0"/>
                  <w:marTop w:val="0"/>
                  <w:marBottom w:val="0"/>
                  <w:divBdr>
                    <w:top w:val="none" w:sz="0" w:space="0" w:color="auto"/>
                    <w:left w:val="none" w:sz="0" w:space="0" w:color="auto"/>
                    <w:bottom w:val="none" w:sz="0" w:space="0" w:color="auto"/>
                    <w:right w:val="none" w:sz="0" w:space="0" w:color="auto"/>
                  </w:divBdr>
                  <w:divsChild>
                    <w:div w:id="608781240">
                      <w:marLeft w:val="0"/>
                      <w:marRight w:val="0"/>
                      <w:marTop w:val="0"/>
                      <w:marBottom w:val="0"/>
                      <w:divBdr>
                        <w:top w:val="none" w:sz="0" w:space="0" w:color="auto"/>
                        <w:left w:val="none" w:sz="0" w:space="0" w:color="auto"/>
                        <w:bottom w:val="none" w:sz="0" w:space="0" w:color="auto"/>
                        <w:right w:val="none" w:sz="0" w:space="0" w:color="auto"/>
                      </w:divBdr>
                      <w:divsChild>
                        <w:div w:id="289438543">
                          <w:marLeft w:val="0"/>
                          <w:marRight w:val="0"/>
                          <w:marTop w:val="0"/>
                          <w:marBottom w:val="0"/>
                          <w:divBdr>
                            <w:top w:val="none" w:sz="0" w:space="0" w:color="auto"/>
                            <w:left w:val="none" w:sz="0" w:space="0" w:color="auto"/>
                            <w:bottom w:val="none" w:sz="0" w:space="0" w:color="auto"/>
                            <w:right w:val="none" w:sz="0" w:space="0" w:color="auto"/>
                          </w:divBdr>
                        </w:div>
                        <w:div w:id="138394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372193">
          <w:marLeft w:val="0"/>
          <w:marRight w:val="0"/>
          <w:marTop w:val="0"/>
          <w:marBottom w:val="0"/>
          <w:divBdr>
            <w:top w:val="none" w:sz="0" w:space="0" w:color="auto"/>
            <w:left w:val="none" w:sz="0" w:space="0" w:color="auto"/>
            <w:bottom w:val="none" w:sz="0" w:space="0" w:color="auto"/>
            <w:right w:val="none" w:sz="0" w:space="0" w:color="auto"/>
          </w:divBdr>
          <w:divsChild>
            <w:div w:id="1657568197">
              <w:marLeft w:val="0"/>
              <w:marRight w:val="0"/>
              <w:marTop w:val="0"/>
              <w:marBottom w:val="0"/>
              <w:divBdr>
                <w:top w:val="none" w:sz="0" w:space="0" w:color="auto"/>
                <w:left w:val="none" w:sz="0" w:space="0" w:color="auto"/>
                <w:bottom w:val="none" w:sz="0" w:space="0" w:color="auto"/>
                <w:right w:val="none" w:sz="0" w:space="0" w:color="auto"/>
              </w:divBdr>
              <w:divsChild>
                <w:div w:id="61415902">
                  <w:marLeft w:val="0"/>
                  <w:marRight w:val="0"/>
                  <w:marTop w:val="0"/>
                  <w:marBottom w:val="0"/>
                  <w:divBdr>
                    <w:top w:val="none" w:sz="0" w:space="0" w:color="auto"/>
                    <w:left w:val="none" w:sz="0" w:space="0" w:color="auto"/>
                    <w:bottom w:val="none" w:sz="0" w:space="0" w:color="auto"/>
                    <w:right w:val="none" w:sz="0" w:space="0" w:color="auto"/>
                  </w:divBdr>
                  <w:divsChild>
                    <w:div w:id="1802114209">
                      <w:marLeft w:val="0"/>
                      <w:marRight w:val="0"/>
                      <w:marTop w:val="0"/>
                      <w:marBottom w:val="0"/>
                      <w:divBdr>
                        <w:top w:val="none" w:sz="0" w:space="0" w:color="auto"/>
                        <w:left w:val="none" w:sz="0" w:space="0" w:color="auto"/>
                        <w:bottom w:val="none" w:sz="0" w:space="0" w:color="auto"/>
                        <w:right w:val="none" w:sz="0" w:space="0" w:color="auto"/>
                      </w:divBdr>
                      <w:divsChild>
                        <w:div w:id="157628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275483">
          <w:marLeft w:val="0"/>
          <w:marRight w:val="0"/>
          <w:marTop w:val="0"/>
          <w:marBottom w:val="0"/>
          <w:divBdr>
            <w:top w:val="none" w:sz="0" w:space="0" w:color="auto"/>
            <w:left w:val="none" w:sz="0" w:space="0" w:color="auto"/>
            <w:bottom w:val="none" w:sz="0" w:space="0" w:color="auto"/>
            <w:right w:val="none" w:sz="0" w:space="0" w:color="auto"/>
          </w:divBdr>
          <w:divsChild>
            <w:div w:id="1949115504">
              <w:marLeft w:val="0"/>
              <w:marRight w:val="0"/>
              <w:marTop w:val="0"/>
              <w:marBottom w:val="0"/>
              <w:divBdr>
                <w:top w:val="none" w:sz="0" w:space="0" w:color="auto"/>
                <w:left w:val="none" w:sz="0" w:space="0" w:color="auto"/>
                <w:bottom w:val="none" w:sz="0" w:space="0" w:color="auto"/>
                <w:right w:val="none" w:sz="0" w:space="0" w:color="auto"/>
              </w:divBdr>
              <w:divsChild>
                <w:div w:id="1509101856">
                  <w:marLeft w:val="0"/>
                  <w:marRight w:val="0"/>
                  <w:marTop w:val="0"/>
                  <w:marBottom w:val="0"/>
                  <w:divBdr>
                    <w:top w:val="none" w:sz="0" w:space="0" w:color="auto"/>
                    <w:left w:val="none" w:sz="0" w:space="0" w:color="auto"/>
                    <w:bottom w:val="none" w:sz="0" w:space="0" w:color="auto"/>
                    <w:right w:val="none" w:sz="0" w:space="0" w:color="auto"/>
                  </w:divBdr>
                  <w:divsChild>
                    <w:div w:id="1728066926">
                      <w:marLeft w:val="0"/>
                      <w:marRight w:val="0"/>
                      <w:marTop w:val="0"/>
                      <w:marBottom w:val="0"/>
                      <w:divBdr>
                        <w:top w:val="none" w:sz="0" w:space="0" w:color="auto"/>
                        <w:left w:val="none" w:sz="0" w:space="0" w:color="auto"/>
                        <w:bottom w:val="none" w:sz="0" w:space="0" w:color="auto"/>
                        <w:right w:val="none" w:sz="0" w:space="0" w:color="auto"/>
                      </w:divBdr>
                      <w:divsChild>
                        <w:div w:id="289089451">
                          <w:marLeft w:val="0"/>
                          <w:marRight w:val="0"/>
                          <w:marTop w:val="0"/>
                          <w:marBottom w:val="0"/>
                          <w:divBdr>
                            <w:top w:val="none" w:sz="0" w:space="0" w:color="auto"/>
                            <w:left w:val="none" w:sz="0" w:space="0" w:color="auto"/>
                            <w:bottom w:val="none" w:sz="0" w:space="0" w:color="auto"/>
                            <w:right w:val="none" w:sz="0" w:space="0" w:color="auto"/>
                          </w:divBdr>
                        </w:div>
                        <w:div w:id="14791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519334">
      <w:bodyDiv w:val="1"/>
      <w:marLeft w:val="0"/>
      <w:marRight w:val="0"/>
      <w:marTop w:val="0"/>
      <w:marBottom w:val="0"/>
      <w:divBdr>
        <w:top w:val="none" w:sz="0" w:space="0" w:color="auto"/>
        <w:left w:val="none" w:sz="0" w:space="0" w:color="auto"/>
        <w:bottom w:val="none" w:sz="0" w:space="0" w:color="auto"/>
        <w:right w:val="none" w:sz="0" w:space="0" w:color="auto"/>
      </w:divBdr>
      <w:divsChild>
        <w:div w:id="68625309">
          <w:marLeft w:val="0"/>
          <w:marRight w:val="0"/>
          <w:marTop w:val="0"/>
          <w:marBottom w:val="0"/>
          <w:divBdr>
            <w:top w:val="none" w:sz="0" w:space="0" w:color="auto"/>
            <w:left w:val="none" w:sz="0" w:space="0" w:color="auto"/>
            <w:bottom w:val="none" w:sz="0" w:space="0" w:color="auto"/>
            <w:right w:val="none" w:sz="0" w:space="0" w:color="auto"/>
          </w:divBdr>
          <w:divsChild>
            <w:div w:id="1191263219">
              <w:marLeft w:val="0"/>
              <w:marRight w:val="0"/>
              <w:marTop w:val="0"/>
              <w:marBottom w:val="0"/>
              <w:divBdr>
                <w:top w:val="none" w:sz="0" w:space="0" w:color="auto"/>
                <w:left w:val="none" w:sz="0" w:space="0" w:color="auto"/>
                <w:bottom w:val="none" w:sz="0" w:space="0" w:color="auto"/>
                <w:right w:val="none" w:sz="0" w:space="0" w:color="auto"/>
              </w:divBdr>
              <w:divsChild>
                <w:div w:id="1155490348">
                  <w:marLeft w:val="0"/>
                  <w:marRight w:val="0"/>
                  <w:marTop w:val="0"/>
                  <w:marBottom w:val="0"/>
                  <w:divBdr>
                    <w:top w:val="none" w:sz="0" w:space="0" w:color="auto"/>
                    <w:left w:val="none" w:sz="0" w:space="0" w:color="auto"/>
                    <w:bottom w:val="none" w:sz="0" w:space="0" w:color="auto"/>
                    <w:right w:val="none" w:sz="0" w:space="0" w:color="auto"/>
                  </w:divBdr>
                  <w:divsChild>
                    <w:div w:id="448553963">
                      <w:marLeft w:val="0"/>
                      <w:marRight w:val="0"/>
                      <w:marTop w:val="0"/>
                      <w:marBottom w:val="0"/>
                      <w:divBdr>
                        <w:top w:val="none" w:sz="0" w:space="0" w:color="auto"/>
                        <w:left w:val="none" w:sz="0" w:space="0" w:color="auto"/>
                        <w:bottom w:val="none" w:sz="0" w:space="0" w:color="auto"/>
                        <w:right w:val="none" w:sz="0" w:space="0" w:color="auto"/>
                      </w:divBdr>
                      <w:divsChild>
                        <w:div w:id="1928689766">
                          <w:marLeft w:val="0"/>
                          <w:marRight w:val="0"/>
                          <w:marTop w:val="0"/>
                          <w:marBottom w:val="0"/>
                          <w:divBdr>
                            <w:top w:val="none" w:sz="0" w:space="0" w:color="auto"/>
                            <w:left w:val="none" w:sz="0" w:space="0" w:color="auto"/>
                            <w:bottom w:val="none" w:sz="0" w:space="0" w:color="auto"/>
                            <w:right w:val="none" w:sz="0" w:space="0" w:color="auto"/>
                          </w:divBdr>
                        </w:div>
                        <w:div w:id="212037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759855">
          <w:marLeft w:val="0"/>
          <w:marRight w:val="0"/>
          <w:marTop w:val="0"/>
          <w:marBottom w:val="0"/>
          <w:divBdr>
            <w:top w:val="none" w:sz="0" w:space="0" w:color="auto"/>
            <w:left w:val="none" w:sz="0" w:space="0" w:color="auto"/>
            <w:bottom w:val="none" w:sz="0" w:space="0" w:color="auto"/>
            <w:right w:val="none" w:sz="0" w:space="0" w:color="auto"/>
          </w:divBdr>
          <w:divsChild>
            <w:div w:id="934707087">
              <w:marLeft w:val="0"/>
              <w:marRight w:val="0"/>
              <w:marTop w:val="0"/>
              <w:marBottom w:val="0"/>
              <w:divBdr>
                <w:top w:val="none" w:sz="0" w:space="0" w:color="auto"/>
                <w:left w:val="none" w:sz="0" w:space="0" w:color="auto"/>
                <w:bottom w:val="none" w:sz="0" w:space="0" w:color="auto"/>
                <w:right w:val="none" w:sz="0" w:space="0" w:color="auto"/>
              </w:divBdr>
              <w:divsChild>
                <w:div w:id="1135368296">
                  <w:marLeft w:val="0"/>
                  <w:marRight w:val="0"/>
                  <w:marTop w:val="0"/>
                  <w:marBottom w:val="0"/>
                  <w:divBdr>
                    <w:top w:val="none" w:sz="0" w:space="0" w:color="auto"/>
                    <w:left w:val="none" w:sz="0" w:space="0" w:color="auto"/>
                    <w:bottom w:val="none" w:sz="0" w:space="0" w:color="auto"/>
                    <w:right w:val="none" w:sz="0" w:space="0" w:color="auto"/>
                  </w:divBdr>
                  <w:divsChild>
                    <w:div w:id="1133910610">
                      <w:marLeft w:val="0"/>
                      <w:marRight w:val="0"/>
                      <w:marTop w:val="0"/>
                      <w:marBottom w:val="0"/>
                      <w:divBdr>
                        <w:top w:val="none" w:sz="0" w:space="0" w:color="auto"/>
                        <w:left w:val="none" w:sz="0" w:space="0" w:color="auto"/>
                        <w:bottom w:val="none" w:sz="0" w:space="0" w:color="auto"/>
                        <w:right w:val="none" w:sz="0" w:space="0" w:color="auto"/>
                      </w:divBdr>
                      <w:divsChild>
                        <w:div w:id="13813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392061">
          <w:marLeft w:val="0"/>
          <w:marRight w:val="0"/>
          <w:marTop w:val="0"/>
          <w:marBottom w:val="0"/>
          <w:divBdr>
            <w:top w:val="none" w:sz="0" w:space="0" w:color="auto"/>
            <w:left w:val="none" w:sz="0" w:space="0" w:color="auto"/>
            <w:bottom w:val="none" w:sz="0" w:space="0" w:color="auto"/>
            <w:right w:val="none" w:sz="0" w:space="0" w:color="auto"/>
          </w:divBdr>
          <w:divsChild>
            <w:div w:id="1048796749">
              <w:marLeft w:val="0"/>
              <w:marRight w:val="0"/>
              <w:marTop w:val="0"/>
              <w:marBottom w:val="0"/>
              <w:divBdr>
                <w:top w:val="none" w:sz="0" w:space="0" w:color="auto"/>
                <w:left w:val="none" w:sz="0" w:space="0" w:color="auto"/>
                <w:bottom w:val="none" w:sz="0" w:space="0" w:color="auto"/>
                <w:right w:val="none" w:sz="0" w:space="0" w:color="auto"/>
              </w:divBdr>
              <w:divsChild>
                <w:div w:id="1834296664">
                  <w:marLeft w:val="0"/>
                  <w:marRight w:val="0"/>
                  <w:marTop w:val="0"/>
                  <w:marBottom w:val="0"/>
                  <w:divBdr>
                    <w:top w:val="none" w:sz="0" w:space="0" w:color="auto"/>
                    <w:left w:val="none" w:sz="0" w:space="0" w:color="auto"/>
                    <w:bottom w:val="none" w:sz="0" w:space="0" w:color="auto"/>
                    <w:right w:val="none" w:sz="0" w:space="0" w:color="auto"/>
                  </w:divBdr>
                  <w:divsChild>
                    <w:div w:id="1896235866">
                      <w:marLeft w:val="0"/>
                      <w:marRight w:val="0"/>
                      <w:marTop w:val="0"/>
                      <w:marBottom w:val="0"/>
                      <w:divBdr>
                        <w:top w:val="none" w:sz="0" w:space="0" w:color="auto"/>
                        <w:left w:val="none" w:sz="0" w:space="0" w:color="auto"/>
                        <w:bottom w:val="none" w:sz="0" w:space="0" w:color="auto"/>
                        <w:right w:val="none" w:sz="0" w:space="0" w:color="auto"/>
                      </w:divBdr>
                      <w:divsChild>
                        <w:div w:id="200700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651935">
      <w:bodyDiv w:val="1"/>
      <w:marLeft w:val="0"/>
      <w:marRight w:val="0"/>
      <w:marTop w:val="0"/>
      <w:marBottom w:val="0"/>
      <w:divBdr>
        <w:top w:val="none" w:sz="0" w:space="0" w:color="auto"/>
        <w:left w:val="none" w:sz="0" w:space="0" w:color="auto"/>
        <w:bottom w:val="none" w:sz="0" w:space="0" w:color="auto"/>
        <w:right w:val="none" w:sz="0" w:space="0" w:color="auto"/>
      </w:divBdr>
    </w:div>
    <w:div w:id="1161967601">
      <w:bodyDiv w:val="1"/>
      <w:marLeft w:val="0"/>
      <w:marRight w:val="0"/>
      <w:marTop w:val="0"/>
      <w:marBottom w:val="0"/>
      <w:divBdr>
        <w:top w:val="none" w:sz="0" w:space="0" w:color="auto"/>
        <w:left w:val="none" w:sz="0" w:space="0" w:color="auto"/>
        <w:bottom w:val="none" w:sz="0" w:space="0" w:color="auto"/>
        <w:right w:val="none" w:sz="0" w:space="0" w:color="auto"/>
      </w:divBdr>
    </w:div>
    <w:div w:id="1559240133">
      <w:bodyDiv w:val="1"/>
      <w:marLeft w:val="0"/>
      <w:marRight w:val="0"/>
      <w:marTop w:val="0"/>
      <w:marBottom w:val="0"/>
      <w:divBdr>
        <w:top w:val="none" w:sz="0" w:space="0" w:color="auto"/>
        <w:left w:val="none" w:sz="0" w:space="0" w:color="auto"/>
        <w:bottom w:val="none" w:sz="0" w:space="0" w:color="auto"/>
        <w:right w:val="none" w:sz="0" w:space="0" w:color="auto"/>
      </w:divBdr>
    </w:div>
    <w:div w:id="1559896653">
      <w:bodyDiv w:val="1"/>
      <w:marLeft w:val="0"/>
      <w:marRight w:val="0"/>
      <w:marTop w:val="0"/>
      <w:marBottom w:val="0"/>
      <w:divBdr>
        <w:top w:val="none" w:sz="0" w:space="0" w:color="auto"/>
        <w:left w:val="none" w:sz="0" w:space="0" w:color="auto"/>
        <w:bottom w:val="none" w:sz="0" w:space="0" w:color="auto"/>
        <w:right w:val="none" w:sz="0" w:space="0" w:color="auto"/>
      </w:divBdr>
      <w:divsChild>
        <w:div w:id="351536918">
          <w:marLeft w:val="0"/>
          <w:marRight w:val="0"/>
          <w:marTop w:val="0"/>
          <w:marBottom w:val="0"/>
          <w:divBdr>
            <w:top w:val="none" w:sz="0" w:space="0" w:color="auto"/>
            <w:left w:val="none" w:sz="0" w:space="0" w:color="auto"/>
            <w:bottom w:val="none" w:sz="0" w:space="0" w:color="auto"/>
            <w:right w:val="none" w:sz="0" w:space="0" w:color="auto"/>
          </w:divBdr>
          <w:divsChild>
            <w:div w:id="750658843">
              <w:marLeft w:val="0"/>
              <w:marRight w:val="0"/>
              <w:marTop w:val="0"/>
              <w:marBottom w:val="0"/>
              <w:divBdr>
                <w:top w:val="none" w:sz="0" w:space="0" w:color="auto"/>
                <w:left w:val="none" w:sz="0" w:space="0" w:color="auto"/>
                <w:bottom w:val="none" w:sz="0" w:space="0" w:color="auto"/>
                <w:right w:val="none" w:sz="0" w:space="0" w:color="auto"/>
              </w:divBdr>
              <w:divsChild>
                <w:div w:id="1978991951">
                  <w:marLeft w:val="0"/>
                  <w:marRight w:val="0"/>
                  <w:marTop w:val="0"/>
                  <w:marBottom w:val="0"/>
                  <w:divBdr>
                    <w:top w:val="none" w:sz="0" w:space="0" w:color="auto"/>
                    <w:left w:val="none" w:sz="0" w:space="0" w:color="auto"/>
                    <w:bottom w:val="none" w:sz="0" w:space="0" w:color="auto"/>
                    <w:right w:val="none" w:sz="0" w:space="0" w:color="auto"/>
                  </w:divBdr>
                  <w:divsChild>
                    <w:div w:id="1448155891">
                      <w:marLeft w:val="0"/>
                      <w:marRight w:val="0"/>
                      <w:marTop w:val="0"/>
                      <w:marBottom w:val="0"/>
                      <w:divBdr>
                        <w:top w:val="none" w:sz="0" w:space="0" w:color="auto"/>
                        <w:left w:val="none" w:sz="0" w:space="0" w:color="auto"/>
                        <w:bottom w:val="none" w:sz="0" w:space="0" w:color="auto"/>
                        <w:right w:val="none" w:sz="0" w:space="0" w:color="auto"/>
                      </w:divBdr>
                      <w:divsChild>
                        <w:div w:id="745031030">
                          <w:marLeft w:val="0"/>
                          <w:marRight w:val="0"/>
                          <w:marTop w:val="0"/>
                          <w:marBottom w:val="0"/>
                          <w:divBdr>
                            <w:top w:val="none" w:sz="0" w:space="0" w:color="auto"/>
                            <w:left w:val="none" w:sz="0" w:space="0" w:color="auto"/>
                            <w:bottom w:val="none" w:sz="0" w:space="0" w:color="auto"/>
                            <w:right w:val="none" w:sz="0" w:space="0" w:color="auto"/>
                          </w:divBdr>
                        </w:div>
                        <w:div w:id="9138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28973">
          <w:marLeft w:val="0"/>
          <w:marRight w:val="0"/>
          <w:marTop w:val="0"/>
          <w:marBottom w:val="0"/>
          <w:divBdr>
            <w:top w:val="none" w:sz="0" w:space="0" w:color="auto"/>
            <w:left w:val="none" w:sz="0" w:space="0" w:color="auto"/>
            <w:bottom w:val="none" w:sz="0" w:space="0" w:color="auto"/>
            <w:right w:val="none" w:sz="0" w:space="0" w:color="auto"/>
          </w:divBdr>
          <w:divsChild>
            <w:div w:id="2140804996">
              <w:marLeft w:val="0"/>
              <w:marRight w:val="0"/>
              <w:marTop w:val="0"/>
              <w:marBottom w:val="0"/>
              <w:divBdr>
                <w:top w:val="none" w:sz="0" w:space="0" w:color="auto"/>
                <w:left w:val="none" w:sz="0" w:space="0" w:color="auto"/>
                <w:bottom w:val="none" w:sz="0" w:space="0" w:color="auto"/>
                <w:right w:val="none" w:sz="0" w:space="0" w:color="auto"/>
              </w:divBdr>
              <w:divsChild>
                <w:div w:id="3364486">
                  <w:marLeft w:val="0"/>
                  <w:marRight w:val="0"/>
                  <w:marTop w:val="0"/>
                  <w:marBottom w:val="0"/>
                  <w:divBdr>
                    <w:top w:val="none" w:sz="0" w:space="0" w:color="auto"/>
                    <w:left w:val="none" w:sz="0" w:space="0" w:color="auto"/>
                    <w:bottom w:val="none" w:sz="0" w:space="0" w:color="auto"/>
                    <w:right w:val="none" w:sz="0" w:space="0" w:color="auto"/>
                  </w:divBdr>
                  <w:divsChild>
                    <w:div w:id="1153568068">
                      <w:marLeft w:val="0"/>
                      <w:marRight w:val="0"/>
                      <w:marTop w:val="0"/>
                      <w:marBottom w:val="0"/>
                      <w:divBdr>
                        <w:top w:val="none" w:sz="0" w:space="0" w:color="auto"/>
                        <w:left w:val="none" w:sz="0" w:space="0" w:color="auto"/>
                        <w:bottom w:val="none" w:sz="0" w:space="0" w:color="auto"/>
                        <w:right w:val="none" w:sz="0" w:space="0" w:color="auto"/>
                      </w:divBdr>
                      <w:divsChild>
                        <w:div w:id="126591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24021">
          <w:marLeft w:val="0"/>
          <w:marRight w:val="0"/>
          <w:marTop w:val="0"/>
          <w:marBottom w:val="0"/>
          <w:divBdr>
            <w:top w:val="none" w:sz="0" w:space="0" w:color="auto"/>
            <w:left w:val="none" w:sz="0" w:space="0" w:color="auto"/>
            <w:bottom w:val="none" w:sz="0" w:space="0" w:color="auto"/>
            <w:right w:val="none" w:sz="0" w:space="0" w:color="auto"/>
          </w:divBdr>
          <w:divsChild>
            <w:div w:id="777483256">
              <w:marLeft w:val="0"/>
              <w:marRight w:val="0"/>
              <w:marTop w:val="0"/>
              <w:marBottom w:val="0"/>
              <w:divBdr>
                <w:top w:val="none" w:sz="0" w:space="0" w:color="auto"/>
                <w:left w:val="none" w:sz="0" w:space="0" w:color="auto"/>
                <w:bottom w:val="none" w:sz="0" w:space="0" w:color="auto"/>
                <w:right w:val="none" w:sz="0" w:space="0" w:color="auto"/>
              </w:divBdr>
              <w:divsChild>
                <w:div w:id="810366400">
                  <w:marLeft w:val="0"/>
                  <w:marRight w:val="0"/>
                  <w:marTop w:val="0"/>
                  <w:marBottom w:val="0"/>
                  <w:divBdr>
                    <w:top w:val="none" w:sz="0" w:space="0" w:color="auto"/>
                    <w:left w:val="none" w:sz="0" w:space="0" w:color="auto"/>
                    <w:bottom w:val="none" w:sz="0" w:space="0" w:color="auto"/>
                    <w:right w:val="none" w:sz="0" w:space="0" w:color="auto"/>
                  </w:divBdr>
                  <w:divsChild>
                    <w:div w:id="2143187570">
                      <w:marLeft w:val="0"/>
                      <w:marRight w:val="0"/>
                      <w:marTop w:val="0"/>
                      <w:marBottom w:val="0"/>
                      <w:divBdr>
                        <w:top w:val="none" w:sz="0" w:space="0" w:color="auto"/>
                        <w:left w:val="none" w:sz="0" w:space="0" w:color="auto"/>
                        <w:bottom w:val="none" w:sz="0" w:space="0" w:color="auto"/>
                        <w:right w:val="none" w:sz="0" w:space="0" w:color="auto"/>
                      </w:divBdr>
                      <w:divsChild>
                        <w:div w:id="173032450">
                          <w:marLeft w:val="0"/>
                          <w:marRight w:val="0"/>
                          <w:marTop w:val="0"/>
                          <w:marBottom w:val="0"/>
                          <w:divBdr>
                            <w:top w:val="none" w:sz="0" w:space="0" w:color="auto"/>
                            <w:left w:val="none" w:sz="0" w:space="0" w:color="auto"/>
                            <w:bottom w:val="none" w:sz="0" w:space="0" w:color="auto"/>
                            <w:right w:val="none" w:sz="0" w:space="0" w:color="auto"/>
                          </w:divBdr>
                        </w:div>
                        <w:div w:id="3109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938749">
          <w:marLeft w:val="0"/>
          <w:marRight w:val="0"/>
          <w:marTop w:val="0"/>
          <w:marBottom w:val="0"/>
          <w:divBdr>
            <w:top w:val="none" w:sz="0" w:space="0" w:color="auto"/>
            <w:left w:val="none" w:sz="0" w:space="0" w:color="auto"/>
            <w:bottom w:val="none" w:sz="0" w:space="0" w:color="auto"/>
            <w:right w:val="none" w:sz="0" w:space="0" w:color="auto"/>
          </w:divBdr>
          <w:divsChild>
            <w:div w:id="1144001992">
              <w:marLeft w:val="0"/>
              <w:marRight w:val="0"/>
              <w:marTop w:val="0"/>
              <w:marBottom w:val="0"/>
              <w:divBdr>
                <w:top w:val="none" w:sz="0" w:space="0" w:color="auto"/>
                <w:left w:val="none" w:sz="0" w:space="0" w:color="auto"/>
                <w:bottom w:val="none" w:sz="0" w:space="0" w:color="auto"/>
                <w:right w:val="none" w:sz="0" w:space="0" w:color="auto"/>
              </w:divBdr>
              <w:divsChild>
                <w:div w:id="1981109316">
                  <w:marLeft w:val="0"/>
                  <w:marRight w:val="0"/>
                  <w:marTop w:val="0"/>
                  <w:marBottom w:val="0"/>
                  <w:divBdr>
                    <w:top w:val="none" w:sz="0" w:space="0" w:color="auto"/>
                    <w:left w:val="none" w:sz="0" w:space="0" w:color="auto"/>
                    <w:bottom w:val="none" w:sz="0" w:space="0" w:color="auto"/>
                    <w:right w:val="none" w:sz="0" w:space="0" w:color="auto"/>
                  </w:divBdr>
                  <w:divsChild>
                    <w:div w:id="1333877536">
                      <w:marLeft w:val="0"/>
                      <w:marRight w:val="0"/>
                      <w:marTop w:val="0"/>
                      <w:marBottom w:val="0"/>
                      <w:divBdr>
                        <w:top w:val="none" w:sz="0" w:space="0" w:color="auto"/>
                        <w:left w:val="none" w:sz="0" w:space="0" w:color="auto"/>
                        <w:bottom w:val="none" w:sz="0" w:space="0" w:color="auto"/>
                        <w:right w:val="none" w:sz="0" w:space="0" w:color="auto"/>
                      </w:divBdr>
                      <w:divsChild>
                        <w:div w:id="191774249">
                          <w:marLeft w:val="0"/>
                          <w:marRight w:val="0"/>
                          <w:marTop w:val="0"/>
                          <w:marBottom w:val="0"/>
                          <w:divBdr>
                            <w:top w:val="none" w:sz="0" w:space="0" w:color="auto"/>
                            <w:left w:val="none" w:sz="0" w:space="0" w:color="auto"/>
                            <w:bottom w:val="none" w:sz="0" w:space="0" w:color="auto"/>
                            <w:right w:val="none" w:sz="0" w:space="0" w:color="auto"/>
                          </w:divBdr>
                        </w:div>
                        <w:div w:id="82235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248355">
      <w:bodyDiv w:val="1"/>
      <w:marLeft w:val="0"/>
      <w:marRight w:val="0"/>
      <w:marTop w:val="0"/>
      <w:marBottom w:val="0"/>
      <w:divBdr>
        <w:top w:val="none" w:sz="0" w:space="0" w:color="auto"/>
        <w:left w:val="none" w:sz="0" w:space="0" w:color="auto"/>
        <w:bottom w:val="none" w:sz="0" w:space="0" w:color="auto"/>
        <w:right w:val="none" w:sz="0" w:space="0" w:color="auto"/>
      </w:divBdr>
    </w:div>
    <w:div w:id="1597521657">
      <w:bodyDiv w:val="1"/>
      <w:marLeft w:val="0"/>
      <w:marRight w:val="0"/>
      <w:marTop w:val="0"/>
      <w:marBottom w:val="0"/>
      <w:divBdr>
        <w:top w:val="none" w:sz="0" w:space="0" w:color="auto"/>
        <w:left w:val="none" w:sz="0" w:space="0" w:color="auto"/>
        <w:bottom w:val="none" w:sz="0" w:space="0" w:color="auto"/>
        <w:right w:val="none" w:sz="0" w:space="0" w:color="auto"/>
      </w:divBdr>
      <w:divsChild>
        <w:div w:id="400520875">
          <w:marLeft w:val="0"/>
          <w:marRight w:val="0"/>
          <w:marTop w:val="0"/>
          <w:marBottom w:val="0"/>
          <w:divBdr>
            <w:top w:val="none" w:sz="0" w:space="0" w:color="auto"/>
            <w:left w:val="none" w:sz="0" w:space="0" w:color="auto"/>
            <w:bottom w:val="none" w:sz="0" w:space="0" w:color="auto"/>
            <w:right w:val="none" w:sz="0" w:space="0" w:color="auto"/>
          </w:divBdr>
          <w:divsChild>
            <w:div w:id="1815440759">
              <w:marLeft w:val="0"/>
              <w:marRight w:val="0"/>
              <w:marTop w:val="0"/>
              <w:marBottom w:val="0"/>
              <w:divBdr>
                <w:top w:val="none" w:sz="0" w:space="0" w:color="auto"/>
                <w:left w:val="none" w:sz="0" w:space="0" w:color="auto"/>
                <w:bottom w:val="none" w:sz="0" w:space="0" w:color="auto"/>
                <w:right w:val="none" w:sz="0" w:space="0" w:color="auto"/>
              </w:divBdr>
              <w:divsChild>
                <w:div w:id="573471295">
                  <w:marLeft w:val="0"/>
                  <w:marRight w:val="0"/>
                  <w:marTop w:val="0"/>
                  <w:marBottom w:val="0"/>
                  <w:divBdr>
                    <w:top w:val="none" w:sz="0" w:space="0" w:color="auto"/>
                    <w:left w:val="none" w:sz="0" w:space="0" w:color="auto"/>
                    <w:bottom w:val="none" w:sz="0" w:space="0" w:color="auto"/>
                    <w:right w:val="none" w:sz="0" w:space="0" w:color="auto"/>
                  </w:divBdr>
                  <w:divsChild>
                    <w:div w:id="171337389">
                      <w:marLeft w:val="0"/>
                      <w:marRight w:val="0"/>
                      <w:marTop w:val="0"/>
                      <w:marBottom w:val="0"/>
                      <w:divBdr>
                        <w:top w:val="none" w:sz="0" w:space="0" w:color="auto"/>
                        <w:left w:val="none" w:sz="0" w:space="0" w:color="auto"/>
                        <w:bottom w:val="none" w:sz="0" w:space="0" w:color="auto"/>
                        <w:right w:val="none" w:sz="0" w:space="0" w:color="auto"/>
                      </w:divBdr>
                      <w:divsChild>
                        <w:div w:id="6175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763645">
          <w:marLeft w:val="0"/>
          <w:marRight w:val="0"/>
          <w:marTop w:val="0"/>
          <w:marBottom w:val="0"/>
          <w:divBdr>
            <w:top w:val="none" w:sz="0" w:space="0" w:color="auto"/>
            <w:left w:val="none" w:sz="0" w:space="0" w:color="auto"/>
            <w:bottom w:val="none" w:sz="0" w:space="0" w:color="auto"/>
            <w:right w:val="none" w:sz="0" w:space="0" w:color="auto"/>
          </w:divBdr>
          <w:divsChild>
            <w:div w:id="484201920">
              <w:marLeft w:val="0"/>
              <w:marRight w:val="0"/>
              <w:marTop w:val="0"/>
              <w:marBottom w:val="0"/>
              <w:divBdr>
                <w:top w:val="none" w:sz="0" w:space="0" w:color="auto"/>
                <w:left w:val="none" w:sz="0" w:space="0" w:color="auto"/>
                <w:bottom w:val="none" w:sz="0" w:space="0" w:color="auto"/>
                <w:right w:val="none" w:sz="0" w:space="0" w:color="auto"/>
              </w:divBdr>
              <w:divsChild>
                <w:div w:id="1156730069">
                  <w:marLeft w:val="0"/>
                  <w:marRight w:val="0"/>
                  <w:marTop w:val="0"/>
                  <w:marBottom w:val="0"/>
                  <w:divBdr>
                    <w:top w:val="none" w:sz="0" w:space="0" w:color="auto"/>
                    <w:left w:val="none" w:sz="0" w:space="0" w:color="auto"/>
                    <w:bottom w:val="none" w:sz="0" w:space="0" w:color="auto"/>
                    <w:right w:val="none" w:sz="0" w:space="0" w:color="auto"/>
                  </w:divBdr>
                  <w:divsChild>
                    <w:div w:id="2047024051">
                      <w:marLeft w:val="0"/>
                      <w:marRight w:val="0"/>
                      <w:marTop w:val="0"/>
                      <w:marBottom w:val="0"/>
                      <w:divBdr>
                        <w:top w:val="none" w:sz="0" w:space="0" w:color="auto"/>
                        <w:left w:val="none" w:sz="0" w:space="0" w:color="auto"/>
                        <w:bottom w:val="none" w:sz="0" w:space="0" w:color="auto"/>
                        <w:right w:val="none" w:sz="0" w:space="0" w:color="auto"/>
                      </w:divBdr>
                      <w:divsChild>
                        <w:div w:id="127659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003843">
          <w:marLeft w:val="0"/>
          <w:marRight w:val="0"/>
          <w:marTop w:val="0"/>
          <w:marBottom w:val="0"/>
          <w:divBdr>
            <w:top w:val="none" w:sz="0" w:space="0" w:color="auto"/>
            <w:left w:val="none" w:sz="0" w:space="0" w:color="auto"/>
            <w:bottom w:val="none" w:sz="0" w:space="0" w:color="auto"/>
            <w:right w:val="none" w:sz="0" w:space="0" w:color="auto"/>
          </w:divBdr>
          <w:divsChild>
            <w:div w:id="652097899">
              <w:marLeft w:val="0"/>
              <w:marRight w:val="0"/>
              <w:marTop w:val="0"/>
              <w:marBottom w:val="0"/>
              <w:divBdr>
                <w:top w:val="none" w:sz="0" w:space="0" w:color="auto"/>
                <w:left w:val="none" w:sz="0" w:space="0" w:color="auto"/>
                <w:bottom w:val="none" w:sz="0" w:space="0" w:color="auto"/>
                <w:right w:val="none" w:sz="0" w:space="0" w:color="auto"/>
              </w:divBdr>
              <w:divsChild>
                <w:div w:id="1654677361">
                  <w:marLeft w:val="0"/>
                  <w:marRight w:val="0"/>
                  <w:marTop w:val="0"/>
                  <w:marBottom w:val="0"/>
                  <w:divBdr>
                    <w:top w:val="none" w:sz="0" w:space="0" w:color="auto"/>
                    <w:left w:val="none" w:sz="0" w:space="0" w:color="auto"/>
                    <w:bottom w:val="none" w:sz="0" w:space="0" w:color="auto"/>
                    <w:right w:val="none" w:sz="0" w:space="0" w:color="auto"/>
                  </w:divBdr>
                  <w:divsChild>
                    <w:div w:id="787312393">
                      <w:marLeft w:val="0"/>
                      <w:marRight w:val="0"/>
                      <w:marTop w:val="0"/>
                      <w:marBottom w:val="0"/>
                      <w:divBdr>
                        <w:top w:val="none" w:sz="0" w:space="0" w:color="auto"/>
                        <w:left w:val="none" w:sz="0" w:space="0" w:color="auto"/>
                        <w:bottom w:val="none" w:sz="0" w:space="0" w:color="auto"/>
                        <w:right w:val="none" w:sz="0" w:space="0" w:color="auto"/>
                      </w:divBdr>
                      <w:divsChild>
                        <w:div w:id="166527241">
                          <w:marLeft w:val="0"/>
                          <w:marRight w:val="0"/>
                          <w:marTop w:val="0"/>
                          <w:marBottom w:val="0"/>
                          <w:divBdr>
                            <w:top w:val="none" w:sz="0" w:space="0" w:color="auto"/>
                            <w:left w:val="none" w:sz="0" w:space="0" w:color="auto"/>
                            <w:bottom w:val="none" w:sz="0" w:space="0" w:color="auto"/>
                            <w:right w:val="none" w:sz="0" w:space="0" w:color="auto"/>
                          </w:divBdr>
                        </w:div>
                        <w:div w:id="77529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511564">
      <w:bodyDiv w:val="1"/>
      <w:marLeft w:val="0"/>
      <w:marRight w:val="0"/>
      <w:marTop w:val="0"/>
      <w:marBottom w:val="0"/>
      <w:divBdr>
        <w:top w:val="none" w:sz="0" w:space="0" w:color="auto"/>
        <w:left w:val="none" w:sz="0" w:space="0" w:color="auto"/>
        <w:bottom w:val="none" w:sz="0" w:space="0" w:color="auto"/>
        <w:right w:val="none" w:sz="0" w:space="0" w:color="auto"/>
      </w:divBdr>
    </w:div>
    <w:div w:id="1872499629">
      <w:bodyDiv w:val="1"/>
      <w:marLeft w:val="0"/>
      <w:marRight w:val="0"/>
      <w:marTop w:val="0"/>
      <w:marBottom w:val="0"/>
      <w:divBdr>
        <w:top w:val="none" w:sz="0" w:space="0" w:color="auto"/>
        <w:left w:val="none" w:sz="0" w:space="0" w:color="auto"/>
        <w:bottom w:val="none" w:sz="0" w:space="0" w:color="auto"/>
        <w:right w:val="none" w:sz="0" w:space="0" w:color="auto"/>
      </w:divBdr>
    </w:div>
    <w:div w:id="1938974879">
      <w:bodyDiv w:val="1"/>
      <w:marLeft w:val="0"/>
      <w:marRight w:val="0"/>
      <w:marTop w:val="0"/>
      <w:marBottom w:val="0"/>
      <w:divBdr>
        <w:top w:val="none" w:sz="0" w:space="0" w:color="auto"/>
        <w:left w:val="none" w:sz="0" w:space="0" w:color="auto"/>
        <w:bottom w:val="none" w:sz="0" w:space="0" w:color="auto"/>
        <w:right w:val="none" w:sz="0" w:space="0" w:color="auto"/>
      </w:divBdr>
      <w:divsChild>
        <w:div w:id="42827654">
          <w:marLeft w:val="0"/>
          <w:marRight w:val="0"/>
          <w:marTop w:val="0"/>
          <w:marBottom w:val="0"/>
          <w:divBdr>
            <w:top w:val="none" w:sz="0" w:space="0" w:color="auto"/>
            <w:left w:val="none" w:sz="0" w:space="0" w:color="auto"/>
            <w:bottom w:val="none" w:sz="0" w:space="0" w:color="auto"/>
            <w:right w:val="none" w:sz="0" w:space="0" w:color="auto"/>
          </w:divBdr>
          <w:divsChild>
            <w:div w:id="1641105510">
              <w:marLeft w:val="0"/>
              <w:marRight w:val="0"/>
              <w:marTop w:val="0"/>
              <w:marBottom w:val="0"/>
              <w:divBdr>
                <w:top w:val="none" w:sz="0" w:space="0" w:color="auto"/>
                <w:left w:val="none" w:sz="0" w:space="0" w:color="auto"/>
                <w:bottom w:val="none" w:sz="0" w:space="0" w:color="auto"/>
                <w:right w:val="none" w:sz="0" w:space="0" w:color="auto"/>
              </w:divBdr>
              <w:divsChild>
                <w:div w:id="805975997">
                  <w:marLeft w:val="0"/>
                  <w:marRight w:val="0"/>
                  <w:marTop w:val="0"/>
                  <w:marBottom w:val="0"/>
                  <w:divBdr>
                    <w:top w:val="none" w:sz="0" w:space="0" w:color="auto"/>
                    <w:left w:val="none" w:sz="0" w:space="0" w:color="auto"/>
                    <w:bottom w:val="none" w:sz="0" w:space="0" w:color="auto"/>
                    <w:right w:val="none" w:sz="0" w:space="0" w:color="auto"/>
                  </w:divBdr>
                  <w:divsChild>
                    <w:div w:id="1069840500">
                      <w:marLeft w:val="0"/>
                      <w:marRight w:val="0"/>
                      <w:marTop w:val="0"/>
                      <w:marBottom w:val="0"/>
                      <w:divBdr>
                        <w:top w:val="none" w:sz="0" w:space="0" w:color="auto"/>
                        <w:left w:val="none" w:sz="0" w:space="0" w:color="auto"/>
                        <w:bottom w:val="none" w:sz="0" w:space="0" w:color="auto"/>
                        <w:right w:val="none" w:sz="0" w:space="0" w:color="auto"/>
                      </w:divBdr>
                      <w:divsChild>
                        <w:div w:id="1275939234">
                          <w:marLeft w:val="0"/>
                          <w:marRight w:val="0"/>
                          <w:marTop w:val="0"/>
                          <w:marBottom w:val="0"/>
                          <w:divBdr>
                            <w:top w:val="none" w:sz="0" w:space="0" w:color="auto"/>
                            <w:left w:val="none" w:sz="0" w:space="0" w:color="auto"/>
                            <w:bottom w:val="none" w:sz="0" w:space="0" w:color="auto"/>
                            <w:right w:val="none" w:sz="0" w:space="0" w:color="auto"/>
                          </w:divBdr>
                        </w:div>
                        <w:div w:id="186242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0163">
          <w:marLeft w:val="0"/>
          <w:marRight w:val="0"/>
          <w:marTop w:val="0"/>
          <w:marBottom w:val="0"/>
          <w:divBdr>
            <w:top w:val="none" w:sz="0" w:space="0" w:color="auto"/>
            <w:left w:val="none" w:sz="0" w:space="0" w:color="auto"/>
            <w:bottom w:val="none" w:sz="0" w:space="0" w:color="auto"/>
            <w:right w:val="none" w:sz="0" w:space="0" w:color="auto"/>
          </w:divBdr>
          <w:divsChild>
            <w:div w:id="1204828868">
              <w:marLeft w:val="0"/>
              <w:marRight w:val="0"/>
              <w:marTop w:val="0"/>
              <w:marBottom w:val="0"/>
              <w:divBdr>
                <w:top w:val="none" w:sz="0" w:space="0" w:color="auto"/>
                <w:left w:val="none" w:sz="0" w:space="0" w:color="auto"/>
                <w:bottom w:val="none" w:sz="0" w:space="0" w:color="auto"/>
                <w:right w:val="none" w:sz="0" w:space="0" w:color="auto"/>
              </w:divBdr>
              <w:divsChild>
                <w:div w:id="1164203913">
                  <w:marLeft w:val="0"/>
                  <w:marRight w:val="0"/>
                  <w:marTop w:val="0"/>
                  <w:marBottom w:val="0"/>
                  <w:divBdr>
                    <w:top w:val="none" w:sz="0" w:space="0" w:color="auto"/>
                    <w:left w:val="none" w:sz="0" w:space="0" w:color="auto"/>
                    <w:bottom w:val="none" w:sz="0" w:space="0" w:color="auto"/>
                    <w:right w:val="none" w:sz="0" w:space="0" w:color="auto"/>
                  </w:divBdr>
                  <w:divsChild>
                    <w:div w:id="804660722">
                      <w:marLeft w:val="0"/>
                      <w:marRight w:val="0"/>
                      <w:marTop w:val="0"/>
                      <w:marBottom w:val="0"/>
                      <w:divBdr>
                        <w:top w:val="none" w:sz="0" w:space="0" w:color="auto"/>
                        <w:left w:val="none" w:sz="0" w:space="0" w:color="auto"/>
                        <w:bottom w:val="none" w:sz="0" w:space="0" w:color="auto"/>
                        <w:right w:val="none" w:sz="0" w:space="0" w:color="auto"/>
                      </w:divBdr>
                      <w:divsChild>
                        <w:div w:id="140915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344041">
          <w:marLeft w:val="0"/>
          <w:marRight w:val="0"/>
          <w:marTop w:val="0"/>
          <w:marBottom w:val="0"/>
          <w:divBdr>
            <w:top w:val="none" w:sz="0" w:space="0" w:color="auto"/>
            <w:left w:val="none" w:sz="0" w:space="0" w:color="auto"/>
            <w:bottom w:val="none" w:sz="0" w:space="0" w:color="auto"/>
            <w:right w:val="none" w:sz="0" w:space="0" w:color="auto"/>
          </w:divBdr>
          <w:divsChild>
            <w:div w:id="281038918">
              <w:marLeft w:val="0"/>
              <w:marRight w:val="0"/>
              <w:marTop w:val="0"/>
              <w:marBottom w:val="0"/>
              <w:divBdr>
                <w:top w:val="none" w:sz="0" w:space="0" w:color="auto"/>
                <w:left w:val="none" w:sz="0" w:space="0" w:color="auto"/>
                <w:bottom w:val="none" w:sz="0" w:space="0" w:color="auto"/>
                <w:right w:val="none" w:sz="0" w:space="0" w:color="auto"/>
              </w:divBdr>
              <w:divsChild>
                <w:div w:id="1893271516">
                  <w:marLeft w:val="0"/>
                  <w:marRight w:val="0"/>
                  <w:marTop w:val="0"/>
                  <w:marBottom w:val="0"/>
                  <w:divBdr>
                    <w:top w:val="none" w:sz="0" w:space="0" w:color="auto"/>
                    <w:left w:val="none" w:sz="0" w:space="0" w:color="auto"/>
                    <w:bottom w:val="none" w:sz="0" w:space="0" w:color="auto"/>
                    <w:right w:val="none" w:sz="0" w:space="0" w:color="auto"/>
                  </w:divBdr>
                  <w:divsChild>
                    <w:div w:id="1830637536">
                      <w:marLeft w:val="0"/>
                      <w:marRight w:val="0"/>
                      <w:marTop w:val="0"/>
                      <w:marBottom w:val="0"/>
                      <w:divBdr>
                        <w:top w:val="none" w:sz="0" w:space="0" w:color="auto"/>
                        <w:left w:val="none" w:sz="0" w:space="0" w:color="auto"/>
                        <w:bottom w:val="none" w:sz="0" w:space="0" w:color="auto"/>
                        <w:right w:val="none" w:sz="0" w:space="0" w:color="auto"/>
                      </w:divBdr>
                      <w:divsChild>
                        <w:div w:id="1567373736">
                          <w:marLeft w:val="0"/>
                          <w:marRight w:val="0"/>
                          <w:marTop w:val="0"/>
                          <w:marBottom w:val="0"/>
                          <w:divBdr>
                            <w:top w:val="none" w:sz="0" w:space="0" w:color="auto"/>
                            <w:left w:val="none" w:sz="0" w:space="0" w:color="auto"/>
                            <w:bottom w:val="none" w:sz="0" w:space="0" w:color="auto"/>
                            <w:right w:val="none" w:sz="0" w:space="0" w:color="auto"/>
                          </w:divBdr>
                        </w:div>
                        <w:div w:id="164338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332857">
          <w:marLeft w:val="0"/>
          <w:marRight w:val="0"/>
          <w:marTop w:val="0"/>
          <w:marBottom w:val="0"/>
          <w:divBdr>
            <w:top w:val="none" w:sz="0" w:space="0" w:color="auto"/>
            <w:left w:val="none" w:sz="0" w:space="0" w:color="auto"/>
            <w:bottom w:val="none" w:sz="0" w:space="0" w:color="auto"/>
            <w:right w:val="none" w:sz="0" w:space="0" w:color="auto"/>
          </w:divBdr>
          <w:divsChild>
            <w:div w:id="1473868169">
              <w:marLeft w:val="0"/>
              <w:marRight w:val="0"/>
              <w:marTop w:val="0"/>
              <w:marBottom w:val="0"/>
              <w:divBdr>
                <w:top w:val="none" w:sz="0" w:space="0" w:color="auto"/>
                <w:left w:val="none" w:sz="0" w:space="0" w:color="auto"/>
                <w:bottom w:val="none" w:sz="0" w:space="0" w:color="auto"/>
                <w:right w:val="none" w:sz="0" w:space="0" w:color="auto"/>
              </w:divBdr>
              <w:divsChild>
                <w:div w:id="1678724804">
                  <w:marLeft w:val="0"/>
                  <w:marRight w:val="0"/>
                  <w:marTop w:val="0"/>
                  <w:marBottom w:val="0"/>
                  <w:divBdr>
                    <w:top w:val="none" w:sz="0" w:space="0" w:color="auto"/>
                    <w:left w:val="none" w:sz="0" w:space="0" w:color="auto"/>
                    <w:bottom w:val="none" w:sz="0" w:space="0" w:color="auto"/>
                    <w:right w:val="none" w:sz="0" w:space="0" w:color="auto"/>
                  </w:divBdr>
                  <w:divsChild>
                    <w:div w:id="783040666">
                      <w:marLeft w:val="0"/>
                      <w:marRight w:val="0"/>
                      <w:marTop w:val="0"/>
                      <w:marBottom w:val="0"/>
                      <w:divBdr>
                        <w:top w:val="none" w:sz="0" w:space="0" w:color="auto"/>
                        <w:left w:val="none" w:sz="0" w:space="0" w:color="auto"/>
                        <w:bottom w:val="none" w:sz="0" w:space="0" w:color="auto"/>
                        <w:right w:val="none" w:sz="0" w:space="0" w:color="auto"/>
                      </w:divBdr>
                      <w:divsChild>
                        <w:div w:id="18514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934825D19EC86498B146BE5DCF45249" ma:contentTypeVersion="10" ma:contentTypeDescription="Create a new document." ma:contentTypeScope="" ma:versionID="33ce7067e66191a1fe73ad7fcc9852ac">
  <xsd:schema xmlns:xsd="http://www.w3.org/2001/XMLSchema" xmlns:xs="http://www.w3.org/2001/XMLSchema" xmlns:p="http://schemas.microsoft.com/office/2006/metadata/properties" xmlns:ns2="800a2f4e-12d8-4945-b018-c548a1c256f9" xmlns:ns3="23f87564-87f1-42d0-9696-4849710aa821" targetNamespace="http://schemas.microsoft.com/office/2006/metadata/properties" ma:root="true" ma:fieldsID="c84e707f11eafda52f4e0376d853777e" ns2:_="" ns3:_="">
    <xsd:import namespace="800a2f4e-12d8-4945-b018-c548a1c256f9"/>
    <xsd:import namespace="23f87564-87f1-42d0-9696-4849710aa82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a2f4e-12d8-4945-b018-c548a1c25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f87564-87f1-42d0-9696-4849710aa82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305EB2-3C22-4732-8954-DA0979022B1F}">
  <ds:schemaRefs>
    <ds:schemaRef ds:uri="http://schemas.microsoft.com/sharepoint/v3/contenttype/forms"/>
  </ds:schemaRefs>
</ds:datastoreItem>
</file>

<file path=customXml/itemProps2.xml><?xml version="1.0" encoding="utf-8"?>
<ds:datastoreItem xmlns:ds="http://schemas.openxmlformats.org/officeDocument/2006/customXml" ds:itemID="{EF67AE91-5162-4B32-9D10-0222429858B2}">
  <ds:schemaRefs>
    <ds:schemaRef ds:uri="http://schemas.openxmlformats.org/officeDocument/2006/bibliography"/>
  </ds:schemaRefs>
</ds:datastoreItem>
</file>

<file path=customXml/itemProps3.xml><?xml version="1.0" encoding="utf-8"?>
<ds:datastoreItem xmlns:ds="http://schemas.openxmlformats.org/officeDocument/2006/customXml" ds:itemID="{13CB4C72-DC54-482F-AB87-DF36BFBF9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0a2f4e-12d8-4945-b018-c548a1c256f9"/>
    <ds:schemaRef ds:uri="23f87564-87f1-42d0-9696-4849710aa8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2ACA43-1134-4A2A-83A4-88854571C2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7341</Words>
  <Characters>42578</Characters>
  <Application>Microsoft Office Word</Application>
  <DocSecurity>0</DocSecurity>
  <Lines>354</Lines>
  <Paragraphs>99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Käthlin Sander</dc:creator>
  <cp:keywords/>
  <dc:description/>
  <cp:lastModifiedBy>Helen Uustalu</cp:lastModifiedBy>
  <cp:revision>13</cp:revision>
  <dcterms:created xsi:type="dcterms:W3CDTF">2024-05-23T07:22:00Z</dcterms:created>
  <dcterms:modified xsi:type="dcterms:W3CDTF">2024-06-10T07:49:00Z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0x0101001934825D19EC86498B146BE5DCF45249</vt:lpwstr>
  </property>
</Properties>
</file>